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77777777" w:rsidR="008E68AA" w:rsidRPr="00C1093A" w:rsidRDefault="008E68AA" w:rsidP="008E68AA">
      <w:pPr>
        <w:pStyle w:val="Criteriu"/>
        <w:spacing w:after="0" w:line="240" w:lineRule="auto"/>
        <w:jc w:val="center"/>
        <w:rPr>
          <w:rFonts w:cs="Calibr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C1093A" w14:paraId="2ADB685C" w14:textId="77777777" w:rsidTr="004D67D7">
        <w:trPr>
          <w:trHeight w:val="1465"/>
        </w:trPr>
        <w:tc>
          <w:tcPr>
            <w:tcW w:w="9468" w:type="dxa"/>
          </w:tcPr>
          <w:p w14:paraId="0A1FFB12" w14:textId="77777777" w:rsidR="00106872" w:rsidRPr="00C1093A"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C1093A">
              <w:rPr>
                <w:rFonts w:ascii="Calibri" w:eastAsia="Times New Roman" w:hAnsi="Calibri"/>
                <w:b/>
                <w:sz w:val="24"/>
                <w:szCs w:val="24"/>
              </w:rPr>
              <w:t>PROGRAMUL REGIONAL SUD EST 2021-2027</w:t>
            </w:r>
          </w:p>
          <w:p w14:paraId="07EF84D6" w14:textId="77777777" w:rsidR="00106872" w:rsidRPr="00C1093A"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C1093A" w:rsidRDefault="00106872" w:rsidP="00106872">
            <w:pPr>
              <w:spacing w:before="0" w:after="0"/>
              <w:jc w:val="both"/>
              <w:rPr>
                <w:rFonts w:ascii="Calibri" w:hAnsi="Calibri"/>
                <w:b/>
                <w:sz w:val="24"/>
                <w:szCs w:val="24"/>
              </w:rPr>
            </w:pPr>
          </w:p>
          <w:p w14:paraId="288728A2" w14:textId="4EE65AA7" w:rsidR="00106872" w:rsidRPr="00C1093A" w:rsidRDefault="00F55666" w:rsidP="00106872">
            <w:pPr>
              <w:spacing w:before="0" w:after="0"/>
              <w:ind w:left="360"/>
              <w:jc w:val="both"/>
              <w:rPr>
                <w:rFonts w:ascii="Calibri" w:hAnsi="Calibri"/>
                <w:sz w:val="24"/>
                <w:szCs w:val="24"/>
              </w:rPr>
            </w:pPr>
            <w:r w:rsidRPr="00C1093A">
              <w:rPr>
                <w:rFonts w:ascii="Calibri" w:hAnsi="Calibri"/>
                <w:b/>
                <w:sz w:val="24"/>
                <w:szCs w:val="24"/>
              </w:rPr>
              <w:t xml:space="preserve">Obiectiv de politică 4 - </w:t>
            </w:r>
            <w:r w:rsidRPr="00C1093A">
              <w:rPr>
                <w:rFonts w:ascii="Calibri" w:hAnsi="Calibri"/>
                <w:sz w:val="24"/>
                <w:szCs w:val="24"/>
              </w:rPr>
              <w:t>O Europă mai socială și mai favorabilă incluziunii, prin implementarea Pilonului european al drepturilor sociale</w:t>
            </w:r>
            <w:bookmarkStart w:id="10" w:name="_Hlk92707683"/>
          </w:p>
          <w:p w14:paraId="642E98E1" w14:textId="77777777" w:rsidR="00106872" w:rsidRPr="00C1093A" w:rsidRDefault="00106872" w:rsidP="00106872">
            <w:pPr>
              <w:spacing w:before="0" w:after="0"/>
              <w:ind w:left="360"/>
              <w:jc w:val="both"/>
              <w:rPr>
                <w:rFonts w:ascii="Calibri" w:hAnsi="Calibri"/>
                <w:sz w:val="24"/>
                <w:szCs w:val="24"/>
              </w:rPr>
            </w:pPr>
          </w:p>
          <w:p w14:paraId="6AABDB42" w14:textId="77777777" w:rsidR="00106872" w:rsidRPr="00C1093A" w:rsidRDefault="00106872" w:rsidP="00106872">
            <w:pPr>
              <w:spacing w:before="0" w:after="0"/>
              <w:ind w:left="360"/>
              <w:jc w:val="both"/>
              <w:rPr>
                <w:rFonts w:ascii="Calibri" w:hAnsi="Calibri"/>
                <w:b/>
                <w:sz w:val="24"/>
                <w:szCs w:val="24"/>
              </w:rPr>
            </w:pPr>
          </w:p>
          <w:p w14:paraId="5CDDB446" w14:textId="46F8A802" w:rsidR="00106872" w:rsidRPr="00C1093A" w:rsidRDefault="00F55666" w:rsidP="00106872">
            <w:pPr>
              <w:spacing w:before="0" w:after="0"/>
              <w:ind w:left="360"/>
              <w:jc w:val="both"/>
              <w:rPr>
                <w:rFonts w:ascii="Calibri" w:hAnsi="Calibri"/>
                <w:sz w:val="24"/>
                <w:szCs w:val="24"/>
              </w:rPr>
            </w:pPr>
            <w:r w:rsidRPr="00C1093A">
              <w:rPr>
                <w:rFonts w:ascii="Calibri" w:hAnsi="Calibri"/>
                <w:b/>
                <w:sz w:val="24"/>
                <w:szCs w:val="24"/>
              </w:rPr>
              <w:t xml:space="preserve">Prioritatea 5 - </w:t>
            </w:r>
            <w:r w:rsidRPr="00C1093A">
              <w:rPr>
                <w:rFonts w:ascii="Calibri" w:hAnsi="Calibri"/>
                <w:sz w:val="24"/>
                <w:szCs w:val="24"/>
              </w:rPr>
              <w:t>O regiune educată</w:t>
            </w:r>
          </w:p>
          <w:p w14:paraId="50D30D7B" w14:textId="77777777" w:rsidR="00F95D9B" w:rsidRPr="00C1093A" w:rsidRDefault="00F95D9B" w:rsidP="00106872">
            <w:pPr>
              <w:spacing w:before="0" w:after="0"/>
              <w:ind w:left="360"/>
              <w:jc w:val="both"/>
              <w:rPr>
                <w:rFonts w:ascii="Calibri" w:hAnsi="Calibri"/>
                <w:b/>
                <w:sz w:val="24"/>
                <w:szCs w:val="24"/>
              </w:rPr>
            </w:pPr>
          </w:p>
          <w:p w14:paraId="4059BB58" w14:textId="05D1BF16" w:rsidR="00106872" w:rsidRPr="00C1093A" w:rsidRDefault="00F55666" w:rsidP="00106872">
            <w:pPr>
              <w:spacing w:before="0" w:after="0"/>
              <w:ind w:left="360"/>
              <w:jc w:val="both"/>
              <w:rPr>
                <w:rFonts w:ascii="Calibri" w:hAnsi="Calibri"/>
                <w:sz w:val="24"/>
                <w:szCs w:val="24"/>
              </w:rPr>
            </w:pPr>
            <w:r w:rsidRPr="00C1093A">
              <w:rPr>
                <w:rFonts w:ascii="Calibri" w:hAnsi="Calibri"/>
                <w:b/>
                <w:sz w:val="24"/>
                <w:szCs w:val="24"/>
              </w:rPr>
              <w:t xml:space="preserve">Obiectiv Specific RSO4.2. - </w:t>
            </w:r>
            <w:r w:rsidRPr="00C1093A">
              <w:rPr>
                <w:rFonts w:ascii="Calibri" w:hAnsi="Calibri"/>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00106872" w:rsidRPr="00C1093A">
              <w:rPr>
                <w:rFonts w:ascii="Calibri" w:hAnsi="Calibri"/>
                <w:sz w:val="24"/>
                <w:szCs w:val="24"/>
              </w:rPr>
              <w:t xml:space="preserve"> </w:t>
            </w:r>
          </w:p>
          <w:p w14:paraId="4D74F79C" w14:textId="77777777" w:rsidR="00106872" w:rsidRPr="00C1093A" w:rsidRDefault="00106872" w:rsidP="00106872">
            <w:pPr>
              <w:spacing w:before="0" w:after="0"/>
              <w:ind w:left="360"/>
              <w:jc w:val="both"/>
              <w:rPr>
                <w:rFonts w:ascii="Calibri" w:hAnsi="Calibri"/>
                <w:sz w:val="24"/>
                <w:szCs w:val="24"/>
              </w:rPr>
            </w:pPr>
          </w:p>
          <w:p w14:paraId="1B4BF0F1" w14:textId="4BA0C19A" w:rsidR="00106872" w:rsidRPr="00C1093A" w:rsidRDefault="009939E4" w:rsidP="00106872">
            <w:pPr>
              <w:spacing w:before="0" w:after="0"/>
              <w:ind w:left="360"/>
              <w:jc w:val="both"/>
              <w:rPr>
                <w:rFonts w:ascii="Calibri" w:hAnsi="Calibri"/>
                <w:b/>
                <w:sz w:val="24"/>
                <w:szCs w:val="24"/>
              </w:rPr>
            </w:pPr>
            <w:r w:rsidRPr="00C1093A">
              <w:rPr>
                <w:rFonts w:ascii="Calibri" w:hAnsi="Calibri"/>
                <w:b/>
                <w:bCs/>
                <w:sz w:val="24"/>
                <w:szCs w:val="24"/>
              </w:rPr>
              <w:t xml:space="preserve">Acțiunea 5.1 - </w:t>
            </w:r>
            <w:r w:rsidRPr="00C1093A">
              <w:rPr>
                <w:rFonts w:ascii="Calibri" w:hAnsi="Calibri"/>
                <w:bCs/>
                <w:sz w:val="24"/>
                <w:szCs w:val="24"/>
              </w:rPr>
              <w:t>Dezvoltarea infrastructurii educaționale la nivelul învățământului preșcolar</w:t>
            </w:r>
          </w:p>
          <w:bookmarkEnd w:id="10"/>
          <w:p w14:paraId="4B671C26" w14:textId="77777777" w:rsidR="00106872" w:rsidRPr="00C1093A" w:rsidRDefault="00106872" w:rsidP="00106872">
            <w:pPr>
              <w:spacing w:before="0" w:after="0"/>
              <w:jc w:val="both"/>
              <w:rPr>
                <w:rFonts w:ascii="Calibri" w:eastAsia="Times New Roman" w:hAnsi="Calibri"/>
                <w:sz w:val="24"/>
                <w:szCs w:val="24"/>
              </w:rPr>
            </w:pPr>
            <w:r w:rsidRPr="00C1093A">
              <w:rPr>
                <w:rFonts w:ascii="Calibri" w:eastAsia="Times New Roman" w:hAnsi="Calibri"/>
                <w:sz w:val="24"/>
                <w:szCs w:val="24"/>
              </w:rPr>
              <w:t xml:space="preserve">      </w:t>
            </w:r>
          </w:p>
          <w:p w14:paraId="4DAFCC66" w14:textId="77777777" w:rsidR="00106872" w:rsidRPr="00C1093A" w:rsidRDefault="00106872" w:rsidP="00106872">
            <w:pPr>
              <w:spacing w:before="0" w:after="0"/>
              <w:jc w:val="center"/>
              <w:rPr>
                <w:rFonts w:ascii="Calibri" w:eastAsia="Times New Roman" w:hAnsi="Calibri"/>
                <w:b/>
                <w:caps/>
                <w:sz w:val="24"/>
                <w:szCs w:val="24"/>
              </w:rPr>
            </w:pPr>
          </w:p>
          <w:p w14:paraId="6C4142CA" w14:textId="77777777" w:rsidR="00106872" w:rsidRPr="00C1093A" w:rsidRDefault="00106872" w:rsidP="00106872">
            <w:pPr>
              <w:spacing w:before="0" w:after="0"/>
              <w:jc w:val="center"/>
              <w:rPr>
                <w:rFonts w:ascii="Calibri" w:eastAsia="Times New Roman" w:hAnsi="Calibri"/>
                <w:b/>
                <w:caps/>
                <w:sz w:val="24"/>
                <w:szCs w:val="24"/>
              </w:rPr>
            </w:pPr>
          </w:p>
          <w:p w14:paraId="1EAC2224" w14:textId="77777777" w:rsidR="00106872" w:rsidRPr="00C1093A" w:rsidRDefault="00106872" w:rsidP="00106872">
            <w:pPr>
              <w:spacing w:before="0" w:after="0"/>
              <w:jc w:val="center"/>
              <w:rPr>
                <w:rFonts w:ascii="Calibri" w:eastAsia="Times New Roman" w:hAnsi="Calibri"/>
                <w:b/>
                <w:caps/>
                <w:sz w:val="24"/>
                <w:szCs w:val="24"/>
              </w:rPr>
            </w:pPr>
          </w:p>
          <w:p w14:paraId="4CA68223" w14:textId="77777777" w:rsidR="00106872" w:rsidRPr="00C1093A" w:rsidRDefault="00106872" w:rsidP="00106872">
            <w:pPr>
              <w:spacing w:before="0" w:after="0"/>
              <w:jc w:val="center"/>
              <w:rPr>
                <w:rFonts w:ascii="Calibri" w:eastAsia="Times New Roman" w:hAnsi="Calibri"/>
                <w:b/>
                <w:caps/>
                <w:sz w:val="24"/>
                <w:szCs w:val="24"/>
              </w:rPr>
            </w:pPr>
          </w:p>
        </w:tc>
      </w:tr>
    </w:tbl>
    <w:p w14:paraId="3E3F5DA0" w14:textId="77777777" w:rsidR="00106872" w:rsidRPr="00C1093A" w:rsidRDefault="00106872" w:rsidP="00106872">
      <w:pPr>
        <w:spacing w:before="0" w:after="0"/>
        <w:rPr>
          <w:rFonts w:ascii="Calibri" w:eastAsia="Times New Roman" w:hAnsi="Calibri"/>
          <w:sz w:val="24"/>
          <w:szCs w:val="24"/>
        </w:rPr>
      </w:pPr>
    </w:p>
    <w:p w14:paraId="106D9767" w14:textId="77777777" w:rsidR="00E63690" w:rsidRPr="00C1093A" w:rsidRDefault="00106872" w:rsidP="00E63690">
      <w:pPr>
        <w:spacing w:before="0" w:after="0"/>
        <w:rPr>
          <w:rFonts w:ascii="Calibri" w:hAnsi="Calibri"/>
          <w:b/>
          <w:bCs/>
          <w:sz w:val="24"/>
          <w:szCs w:val="24"/>
        </w:rPr>
      </w:pPr>
      <w:r w:rsidRPr="00C1093A">
        <w:rPr>
          <w:rFonts w:ascii="Calibri" w:eastAsia="Times New Roman" w:hAnsi="Calibri"/>
          <w:b/>
          <w:bCs/>
          <w:sz w:val="24"/>
          <w:szCs w:val="24"/>
        </w:rPr>
        <w:t xml:space="preserve">                                                           </w:t>
      </w:r>
      <w:r w:rsidR="00E63690" w:rsidRPr="00C1093A">
        <w:rPr>
          <w:rFonts w:ascii="Calibri" w:hAnsi="Calibri"/>
          <w:b/>
          <w:bCs/>
          <w:sz w:val="24"/>
          <w:szCs w:val="24"/>
        </w:rPr>
        <w:t>GHIDUL SOLICITANTULUI</w:t>
      </w:r>
    </w:p>
    <w:p w14:paraId="11C9B865" w14:textId="57560CCE" w:rsidR="00106872" w:rsidRPr="00C1093A" w:rsidRDefault="00E63690" w:rsidP="00E63690">
      <w:pPr>
        <w:spacing w:before="0" w:after="0"/>
        <w:jc w:val="center"/>
        <w:rPr>
          <w:rFonts w:ascii="Calibri" w:eastAsia="Times New Roman" w:hAnsi="Calibri"/>
          <w:b/>
          <w:bCs/>
          <w:sz w:val="24"/>
          <w:szCs w:val="24"/>
        </w:rPr>
      </w:pPr>
      <w:r w:rsidRPr="00C1093A">
        <w:rPr>
          <w:rFonts w:ascii="Calibri" w:hAnsi="Calibri"/>
          <w:b/>
          <w:bCs/>
          <w:sz w:val="24"/>
          <w:szCs w:val="24"/>
        </w:rPr>
        <w:t>Dezvoltarea infrastructurii educaționale la nivelul învățământului preșcolar</w:t>
      </w:r>
    </w:p>
    <w:p w14:paraId="02B3A4CE" w14:textId="77777777" w:rsidR="00106872" w:rsidRPr="00C1093A" w:rsidRDefault="00106872" w:rsidP="00106872">
      <w:pPr>
        <w:spacing w:before="0" w:after="0"/>
        <w:rPr>
          <w:rFonts w:ascii="Calibri" w:eastAsia="Times New Roman" w:hAnsi="Calibri"/>
          <w:sz w:val="24"/>
          <w:szCs w:val="24"/>
        </w:rPr>
      </w:pPr>
    </w:p>
    <w:p w14:paraId="40C62975" w14:textId="77777777" w:rsidR="00106872" w:rsidRPr="00C1093A" w:rsidRDefault="00106872" w:rsidP="00106872">
      <w:pPr>
        <w:spacing w:before="0" w:after="0"/>
        <w:rPr>
          <w:rFonts w:ascii="Calibri" w:eastAsia="Times New Roman" w:hAnsi="Calibri"/>
          <w:sz w:val="24"/>
          <w:szCs w:val="24"/>
        </w:rPr>
      </w:pPr>
    </w:p>
    <w:p w14:paraId="0D31574F" w14:textId="77777777" w:rsidR="00106872" w:rsidRPr="00C1093A" w:rsidRDefault="00106872" w:rsidP="00106872">
      <w:pPr>
        <w:spacing w:before="0" w:after="0"/>
        <w:rPr>
          <w:rFonts w:ascii="Calibri" w:eastAsia="Times New Roman" w:hAnsi="Calibri"/>
          <w:sz w:val="24"/>
          <w:szCs w:val="24"/>
        </w:rPr>
      </w:pPr>
    </w:p>
    <w:p w14:paraId="08E2636E" w14:textId="77777777" w:rsidR="00E63690" w:rsidRPr="00C1093A" w:rsidRDefault="00E63690" w:rsidP="00E63690">
      <w:pPr>
        <w:spacing w:before="0" w:after="0"/>
        <w:jc w:val="center"/>
        <w:rPr>
          <w:rFonts w:ascii="Calibri" w:hAnsi="Calibri"/>
          <w:b/>
          <w:bCs/>
          <w:sz w:val="24"/>
          <w:szCs w:val="24"/>
        </w:rPr>
      </w:pPr>
      <w:r w:rsidRPr="00C1093A">
        <w:rPr>
          <w:rFonts w:ascii="Calibri" w:hAnsi="Calibri"/>
          <w:b/>
          <w:bCs/>
          <w:sz w:val="24"/>
          <w:szCs w:val="24"/>
        </w:rPr>
        <w:t xml:space="preserve">Apel PRSE/5.1/1/2023 </w:t>
      </w:r>
    </w:p>
    <w:p w14:paraId="700D2828" w14:textId="77777777" w:rsidR="00E63690" w:rsidRPr="00C1093A" w:rsidRDefault="00E63690" w:rsidP="00E63690">
      <w:pPr>
        <w:spacing w:before="0" w:after="0"/>
        <w:jc w:val="center"/>
        <w:rPr>
          <w:rFonts w:ascii="Calibri" w:hAnsi="Calibri"/>
          <w:b/>
          <w:bCs/>
          <w:sz w:val="24"/>
          <w:szCs w:val="24"/>
        </w:rPr>
      </w:pPr>
    </w:p>
    <w:p w14:paraId="025817F2" w14:textId="39BF857D" w:rsidR="00106872" w:rsidRPr="00C1093A" w:rsidRDefault="00B048D6" w:rsidP="00E63690">
      <w:pPr>
        <w:spacing w:before="0" w:after="0"/>
        <w:jc w:val="center"/>
        <w:rPr>
          <w:rFonts w:ascii="Calibri" w:hAnsi="Calibri"/>
          <w:b/>
          <w:bCs/>
          <w:sz w:val="24"/>
          <w:szCs w:val="24"/>
        </w:rPr>
      </w:pPr>
      <w:r w:rsidRPr="00C1093A">
        <w:rPr>
          <w:rFonts w:ascii="Calibri" w:hAnsi="Calibri"/>
          <w:b/>
          <w:bCs/>
          <w:sz w:val="24"/>
          <w:szCs w:val="24"/>
        </w:rPr>
        <w:t>decembrie</w:t>
      </w:r>
      <w:r w:rsidR="00106872" w:rsidRPr="00C1093A">
        <w:rPr>
          <w:rFonts w:ascii="Calibri" w:hAnsi="Calibri"/>
          <w:b/>
          <w:bCs/>
          <w:sz w:val="24"/>
          <w:szCs w:val="24"/>
        </w:rPr>
        <w:t xml:space="preserve"> 2023</w:t>
      </w:r>
    </w:p>
    <w:p w14:paraId="089B5564" w14:textId="77777777" w:rsidR="00106872" w:rsidRPr="00C1093A" w:rsidRDefault="00106872" w:rsidP="00106872">
      <w:pPr>
        <w:spacing w:before="0" w:after="0"/>
        <w:rPr>
          <w:rFonts w:ascii="Calibri" w:eastAsia="Times New Roman" w:hAnsi="Calibri"/>
          <w:sz w:val="24"/>
          <w:szCs w:val="24"/>
        </w:rPr>
      </w:pPr>
    </w:p>
    <w:p w14:paraId="4A2792D4" w14:textId="77777777" w:rsidR="00106872" w:rsidRPr="00C1093A" w:rsidRDefault="00106872" w:rsidP="00106872">
      <w:pPr>
        <w:spacing w:before="0" w:after="0"/>
        <w:rPr>
          <w:rFonts w:ascii="Calibri" w:eastAsia="Times New Roman" w:hAnsi="Calibri"/>
          <w:sz w:val="24"/>
          <w:szCs w:val="24"/>
        </w:rPr>
      </w:pPr>
    </w:p>
    <w:p w14:paraId="6B38B402" w14:textId="273D9EA6" w:rsidR="00106872" w:rsidRPr="00C1093A" w:rsidRDefault="00106872" w:rsidP="00106872">
      <w:pPr>
        <w:spacing w:before="0" w:after="0"/>
        <w:rPr>
          <w:rFonts w:ascii="Calibri" w:eastAsia="Times New Roman" w:hAnsi="Calibri"/>
          <w:sz w:val="24"/>
          <w:szCs w:val="24"/>
        </w:rPr>
      </w:pPr>
    </w:p>
    <w:p w14:paraId="01FC14E9" w14:textId="0EC4ABB6" w:rsidR="00E43241" w:rsidRPr="00C1093A" w:rsidRDefault="002D7572" w:rsidP="002D7572">
      <w:pPr>
        <w:tabs>
          <w:tab w:val="left" w:pos="5599"/>
        </w:tabs>
        <w:spacing w:before="0" w:after="0"/>
        <w:rPr>
          <w:rFonts w:ascii="Calibri" w:eastAsia="Times New Roman" w:hAnsi="Calibri"/>
          <w:sz w:val="24"/>
          <w:szCs w:val="24"/>
        </w:rPr>
      </w:pPr>
      <w:r w:rsidRPr="00C1093A">
        <w:rPr>
          <w:rFonts w:ascii="Calibri" w:eastAsia="Times New Roman" w:hAnsi="Calibri"/>
          <w:sz w:val="24"/>
          <w:szCs w:val="24"/>
        </w:rPr>
        <w:tab/>
      </w:r>
    </w:p>
    <w:p w14:paraId="30AC2A90" w14:textId="57E9AFB3" w:rsidR="005A3B18" w:rsidRPr="00C1093A" w:rsidRDefault="005A3B18" w:rsidP="00106872">
      <w:pPr>
        <w:spacing w:before="0" w:after="0"/>
        <w:rPr>
          <w:rFonts w:ascii="Calibri" w:eastAsia="Times New Roman" w:hAnsi="Calibri"/>
          <w:sz w:val="24"/>
          <w:szCs w:val="24"/>
        </w:rPr>
      </w:pPr>
    </w:p>
    <w:p w14:paraId="3B065A9E" w14:textId="7DCF2B26" w:rsidR="005A3B18" w:rsidRPr="00C1093A" w:rsidRDefault="005A3B18" w:rsidP="00106872">
      <w:pPr>
        <w:spacing w:before="0" w:after="0"/>
        <w:rPr>
          <w:rFonts w:ascii="Calibri" w:eastAsia="Times New Roman" w:hAnsi="Calibri"/>
          <w:sz w:val="24"/>
          <w:szCs w:val="24"/>
        </w:rPr>
      </w:pPr>
    </w:p>
    <w:p w14:paraId="0FB74326" w14:textId="0497C37A" w:rsidR="005A3B18" w:rsidRPr="00C1093A" w:rsidRDefault="005A3B18" w:rsidP="00106872">
      <w:pPr>
        <w:spacing w:before="0" w:after="0"/>
        <w:rPr>
          <w:rFonts w:ascii="Calibri" w:eastAsia="Times New Roman" w:hAnsi="Calibri"/>
          <w:sz w:val="24"/>
          <w:szCs w:val="24"/>
        </w:rPr>
      </w:pPr>
    </w:p>
    <w:p w14:paraId="4D32DB6A" w14:textId="33183EE9" w:rsidR="005A3B18" w:rsidRPr="00C1093A" w:rsidRDefault="005A3B18" w:rsidP="00106872">
      <w:pPr>
        <w:spacing w:before="0" w:after="0"/>
        <w:rPr>
          <w:rFonts w:ascii="Calibri" w:eastAsia="Times New Roman" w:hAnsi="Calibri"/>
          <w:sz w:val="24"/>
          <w:szCs w:val="24"/>
        </w:rPr>
      </w:pPr>
    </w:p>
    <w:p w14:paraId="44323C79" w14:textId="5646C0E7" w:rsidR="005A3B18" w:rsidRPr="00C1093A" w:rsidRDefault="005A3B18" w:rsidP="00106872">
      <w:pPr>
        <w:spacing w:before="0" w:after="0"/>
        <w:rPr>
          <w:rFonts w:ascii="Calibri" w:eastAsia="Times New Roman" w:hAnsi="Calibri"/>
          <w:sz w:val="24"/>
          <w:szCs w:val="24"/>
        </w:rPr>
      </w:pPr>
    </w:p>
    <w:p w14:paraId="73633AAD" w14:textId="77777777" w:rsidR="005A3B18" w:rsidRPr="00C1093A" w:rsidRDefault="005A3B18" w:rsidP="00106872">
      <w:pPr>
        <w:spacing w:before="0" w:after="0"/>
        <w:rPr>
          <w:rFonts w:ascii="Calibri" w:eastAsia="Times New Roman" w:hAnsi="Calibri"/>
          <w:sz w:val="24"/>
          <w:szCs w:val="24"/>
        </w:rPr>
      </w:pPr>
    </w:p>
    <w:p w14:paraId="10D2C2FF" w14:textId="77777777" w:rsidR="00E43241" w:rsidRPr="00C1093A" w:rsidRDefault="00E43241" w:rsidP="00106872">
      <w:pPr>
        <w:spacing w:before="0" w:after="0"/>
        <w:rPr>
          <w:rFonts w:ascii="Calibri" w:eastAsia="Times New Roman" w:hAnsi="Calibri"/>
          <w:sz w:val="24"/>
          <w:szCs w:val="24"/>
        </w:rPr>
      </w:pPr>
    </w:p>
    <w:p w14:paraId="2C273C96" w14:textId="1AD4B650" w:rsidR="007D1765" w:rsidRPr="00C1093A" w:rsidRDefault="007D1765" w:rsidP="007D1765">
      <w:pPr>
        <w:tabs>
          <w:tab w:val="left" w:pos="3270"/>
        </w:tabs>
        <w:spacing w:before="0" w:after="0"/>
        <w:rPr>
          <w:rFonts w:ascii="Calibri" w:eastAsia="Times New Roman" w:hAnsi="Calibri"/>
          <w:sz w:val="24"/>
          <w:szCs w:val="24"/>
        </w:rPr>
      </w:pPr>
      <w:r w:rsidRPr="00C1093A">
        <w:rPr>
          <w:rFonts w:ascii="Calibri" w:eastAsia="Times New Roman" w:hAnsi="Calibri"/>
          <w:sz w:val="24"/>
          <w:szCs w:val="24"/>
        </w:rPr>
        <w:lastRenderedPageBreak/>
        <w:t>CUPRINS:</w:t>
      </w:r>
      <w:r w:rsidRPr="00C1093A">
        <w:rPr>
          <w:rFonts w:ascii="Calibri" w:eastAsia="Times New Roman" w:hAnsi="Calibri"/>
          <w:sz w:val="24"/>
          <w:szCs w:val="24"/>
        </w:rPr>
        <w:tab/>
      </w:r>
    </w:p>
    <w:sdt>
      <w:sdtPr>
        <w:rPr>
          <w:rFonts w:ascii="Calibri" w:eastAsia="Calibri" w:hAnsi="Calibri" w:cs="Calibri"/>
          <w:b w:val="0"/>
          <w:bCs w:val="0"/>
          <w:noProof w:val="0"/>
          <w:sz w:val="24"/>
          <w:szCs w:val="24"/>
        </w:rPr>
        <w:id w:val="-787196718"/>
        <w:docPartObj>
          <w:docPartGallery w:val="Table of Contents"/>
          <w:docPartUnique/>
        </w:docPartObj>
      </w:sdt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48BE8EE2" w14:textId="16F3F631" w:rsidR="00E74D60" w:rsidRDefault="00AF2842">
          <w:pPr>
            <w:pStyle w:val="TOC1"/>
            <w:rPr>
              <w:rFonts w:asciiTheme="minorHAnsi" w:eastAsiaTheme="minorEastAsia" w:hAnsiTheme="minorHAnsi" w:cstheme="minorBidi"/>
              <w:b w:val="0"/>
              <w:bCs w:val="0"/>
              <w:kern w:val="2"/>
              <w:sz w:val="22"/>
              <w:szCs w:val="22"/>
              <w:lang w:val="en-US"/>
              <w14:ligatures w14:val="standardContextual"/>
            </w:rPr>
          </w:pPr>
          <w:r w:rsidRPr="00C1093A">
            <w:rPr>
              <w:rFonts w:ascii="Calibri" w:hAnsi="Calibri" w:cs="Calibri"/>
              <w:bCs w:val="0"/>
              <w:sz w:val="24"/>
              <w:szCs w:val="24"/>
            </w:rPr>
            <w:fldChar w:fldCharType="begin"/>
          </w:r>
          <w:r w:rsidRPr="00C1093A">
            <w:rPr>
              <w:rFonts w:ascii="Calibri" w:hAnsi="Calibri" w:cs="Calibri"/>
              <w:sz w:val="24"/>
              <w:szCs w:val="24"/>
            </w:rPr>
            <w:instrText xml:space="preserve"> TOC \o "1-3" \h \z \u </w:instrText>
          </w:r>
          <w:r w:rsidRPr="00C1093A">
            <w:rPr>
              <w:rFonts w:ascii="Calibri" w:hAnsi="Calibri" w:cs="Calibri"/>
              <w:bCs w:val="0"/>
              <w:sz w:val="24"/>
              <w:szCs w:val="24"/>
            </w:rPr>
            <w:fldChar w:fldCharType="separate"/>
          </w:r>
          <w:hyperlink w:anchor="_Toc154146101" w:history="1">
            <w:r w:rsidR="00E74D60" w:rsidRPr="00A568DD">
              <w:rPr>
                <w:rStyle w:val="Hyperlink"/>
                <w:rFonts w:ascii="Calibri" w:hAnsi="Calibri" w:cs="Calibri"/>
              </w:rPr>
              <w:t>1.</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PREAMBUL, ABREVIERI ȘI GLOSAR</w:t>
            </w:r>
            <w:r w:rsidR="00E74D60">
              <w:rPr>
                <w:webHidden/>
              </w:rPr>
              <w:tab/>
            </w:r>
            <w:r w:rsidR="00E74D60">
              <w:rPr>
                <w:webHidden/>
              </w:rPr>
              <w:fldChar w:fldCharType="begin"/>
            </w:r>
            <w:r w:rsidR="00E74D60">
              <w:rPr>
                <w:webHidden/>
              </w:rPr>
              <w:instrText xml:space="preserve"> PAGEREF _Toc154146101 \h </w:instrText>
            </w:r>
            <w:r w:rsidR="00E74D60">
              <w:rPr>
                <w:webHidden/>
              </w:rPr>
            </w:r>
            <w:r w:rsidR="00E74D60">
              <w:rPr>
                <w:webHidden/>
              </w:rPr>
              <w:fldChar w:fldCharType="separate"/>
            </w:r>
            <w:r w:rsidR="00E74D60">
              <w:rPr>
                <w:webHidden/>
              </w:rPr>
              <w:t>5</w:t>
            </w:r>
            <w:r w:rsidR="00E74D60">
              <w:rPr>
                <w:webHidden/>
              </w:rPr>
              <w:fldChar w:fldCharType="end"/>
            </w:r>
          </w:hyperlink>
        </w:p>
        <w:p w14:paraId="517C5D86" w14:textId="1C71038B"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02" w:history="1">
            <w:r w:rsidR="00E74D60" w:rsidRPr="00A568DD">
              <w:rPr>
                <w:rStyle w:val="Hyperlink"/>
                <w:rFonts w:ascii="Calibri" w:hAnsi="Calibri"/>
                <w:noProof/>
              </w:rPr>
              <w:t>1.1.</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Preambul</w:t>
            </w:r>
            <w:r w:rsidR="00E74D60">
              <w:rPr>
                <w:noProof/>
                <w:webHidden/>
              </w:rPr>
              <w:tab/>
            </w:r>
            <w:r w:rsidR="00E74D60">
              <w:rPr>
                <w:noProof/>
                <w:webHidden/>
              </w:rPr>
              <w:fldChar w:fldCharType="begin"/>
            </w:r>
            <w:r w:rsidR="00E74D60">
              <w:rPr>
                <w:noProof/>
                <w:webHidden/>
              </w:rPr>
              <w:instrText xml:space="preserve"> PAGEREF _Toc154146102 \h </w:instrText>
            </w:r>
            <w:r w:rsidR="00E74D60">
              <w:rPr>
                <w:noProof/>
                <w:webHidden/>
              </w:rPr>
            </w:r>
            <w:r w:rsidR="00E74D60">
              <w:rPr>
                <w:noProof/>
                <w:webHidden/>
              </w:rPr>
              <w:fldChar w:fldCharType="separate"/>
            </w:r>
            <w:r w:rsidR="00E74D60">
              <w:rPr>
                <w:noProof/>
                <w:webHidden/>
              </w:rPr>
              <w:t>5</w:t>
            </w:r>
            <w:r w:rsidR="00E74D60">
              <w:rPr>
                <w:noProof/>
                <w:webHidden/>
              </w:rPr>
              <w:fldChar w:fldCharType="end"/>
            </w:r>
          </w:hyperlink>
        </w:p>
        <w:p w14:paraId="2B1CCD53" w14:textId="622DCCF2"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03" w:history="1">
            <w:r w:rsidR="00E74D60" w:rsidRPr="00A568DD">
              <w:rPr>
                <w:rStyle w:val="Hyperlink"/>
                <w:rFonts w:ascii="Calibri" w:hAnsi="Calibri"/>
                <w:noProof/>
              </w:rPr>
              <w:t>1.2.</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Abrevieri</w:t>
            </w:r>
            <w:r w:rsidR="00E74D60">
              <w:rPr>
                <w:noProof/>
                <w:webHidden/>
              </w:rPr>
              <w:tab/>
            </w:r>
            <w:r w:rsidR="00E74D60">
              <w:rPr>
                <w:noProof/>
                <w:webHidden/>
              </w:rPr>
              <w:fldChar w:fldCharType="begin"/>
            </w:r>
            <w:r w:rsidR="00E74D60">
              <w:rPr>
                <w:noProof/>
                <w:webHidden/>
              </w:rPr>
              <w:instrText xml:space="preserve"> PAGEREF _Toc154146103 \h </w:instrText>
            </w:r>
            <w:r w:rsidR="00E74D60">
              <w:rPr>
                <w:noProof/>
                <w:webHidden/>
              </w:rPr>
            </w:r>
            <w:r w:rsidR="00E74D60">
              <w:rPr>
                <w:noProof/>
                <w:webHidden/>
              </w:rPr>
              <w:fldChar w:fldCharType="separate"/>
            </w:r>
            <w:r w:rsidR="00E74D60">
              <w:rPr>
                <w:noProof/>
                <w:webHidden/>
              </w:rPr>
              <w:t>6</w:t>
            </w:r>
            <w:r w:rsidR="00E74D60">
              <w:rPr>
                <w:noProof/>
                <w:webHidden/>
              </w:rPr>
              <w:fldChar w:fldCharType="end"/>
            </w:r>
          </w:hyperlink>
        </w:p>
        <w:p w14:paraId="0AFDB55C" w14:textId="2AF9E711"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04" w:history="1">
            <w:r w:rsidR="00E74D60" w:rsidRPr="00A568DD">
              <w:rPr>
                <w:rStyle w:val="Hyperlink"/>
                <w:rFonts w:ascii="Calibri" w:hAnsi="Calibri"/>
                <w:noProof/>
              </w:rPr>
              <w:t>1.3.</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Glosar</w:t>
            </w:r>
            <w:r w:rsidR="00E74D60">
              <w:rPr>
                <w:noProof/>
                <w:webHidden/>
              </w:rPr>
              <w:tab/>
            </w:r>
            <w:r w:rsidR="00E74D60">
              <w:rPr>
                <w:noProof/>
                <w:webHidden/>
              </w:rPr>
              <w:fldChar w:fldCharType="begin"/>
            </w:r>
            <w:r w:rsidR="00E74D60">
              <w:rPr>
                <w:noProof/>
                <w:webHidden/>
              </w:rPr>
              <w:instrText xml:space="preserve"> PAGEREF _Toc154146104 \h </w:instrText>
            </w:r>
            <w:r w:rsidR="00E74D60">
              <w:rPr>
                <w:noProof/>
                <w:webHidden/>
              </w:rPr>
            </w:r>
            <w:r w:rsidR="00E74D60">
              <w:rPr>
                <w:noProof/>
                <w:webHidden/>
              </w:rPr>
              <w:fldChar w:fldCharType="separate"/>
            </w:r>
            <w:r w:rsidR="00E74D60">
              <w:rPr>
                <w:noProof/>
                <w:webHidden/>
              </w:rPr>
              <w:t>7</w:t>
            </w:r>
            <w:r w:rsidR="00E74D60">
              <w:rPr>
                <w:noProof/>
                <w:webHidden/>
              </w:rPr>
              <w:fldChar w:fldCharType="end"/>
            </w:r>
          </w:hyperlink>
        </w:p>
        <w:p w14:paraId="4223337C" w14:textId="6BAF973D"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05" w:history="1">
            <w:r w:rsidR="00E74D60" w:rsidRPr="00A568DD">
              <w:rPr>
                <w:rStyle w:val="Hyperlink"/>
              </w:rPr>
              <w:t>2.</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ELEMENTE DE CONTEXT</w:t>
            </w:r>
            <w:r w:rsidR="00E74D60">
              <w:rPr>
                <w:webHidden/>
              </w:rPr>
              <w:tab/>
            </w:r>
            <w:r w:rsidR="00E74D60">
              <w:rPr>
                <w:webHidden/>
              </w:rPr>
              <w:fldChar w:fldCharType="begin"/>
            </w:r>
            <w:r w:rsidR="00E74D60">
              <w:rPr>
                <w:webHidden/>
              </w:rPr>
              <w:instrText xml:space="preserve"> PAGEREF _Toc154146105 \h </w:instrText>
            </w:r>
            <w:r w:rsidR="00E74D60">
              <w:rPr>
                <w:webHidden/>
              </w:rPr>
            </w:r>
            <w:r w:rsidR="00E74D60">
              <w:rPr>
                <w:webHidden/>
              </w:rPr>
              <w:fldChar w:fldCharType="separate"/>
            </w:r>
            <w:r w:rsidR="00E74D60">
              <w:rPr>
                <w:webHidden/>
              </w:rPr>
              <w:t>12</w:t>
            </w:r>
            <w:r w:rsidR="00E74D60">
              <w:rPr>
                <w:webHidden/>
              </w:rPr>
              <w:fldChar w:fldCharType="end"/>
            </w:r>
          </w:hyperlink>
        </w:p>
        <w:p w14:paraId="5B7AE434" w14:textId="03746BE4"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06" w:history="1">
            <w:r w:rsidR="00E74D60" w:rsidRPr="00A568DD">
              <w:rPr>
                <w:rStyle w:val="Hyperlink"/>
                <w:rFonts w:ascii="Calibri" w:hAnsi="Calibri"/>
                <w:noProof/>
              </w:rPr>
              <w:t>2.1.</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Informații generale PR Sud Est 2021 – 2027</w:t>
            </w:r>
            <w:r w:rsidR="00E74D60">
              <w:rPr>
                <w:noProof/>
                <w:webHidden/>
              </w:rPr>
              <w:tab/>
            </w:r>
            <w:r w:rsidR="00E74D60">
              <w:rPr>
                <w:noProof/>
                <w:webHidden/>
              </w:rPr>
              <w:fldChar w:fldCharType="begin"/>
            </w:r>
            <w:r w:rsidR="00E74D60">
              <w:rPr>
                <w:noProof/>
                <w:webHidden/>
              </w:rPr>
              <w:instrText xml:space="preserve"> PAGEREF _Toc154146106 \h </w:instrText>
            </w:r>
            <w:r w:rsidR="00E74D60">
              <w:rPr>
                <w:noProof/>
                <w:webHidden/>
              </w:rPr>
            </w:r>
            <w:r w:rsidR="00E74D60">
              <w:rPr>
                <w:noProof/>
                <w:webHidden/>
              </w:rPr>
              <w:fldChar w:fldCharType="separate"/>
            </w:r>
            <w:r w:rsidR="00E74D60">
              <w:rPr>
                <w:noProof/>
                <w:webHidden/>
              </w:rPr>
              <w:t>12</w:t>
            </w:r>
            <w:r w:rsidR="00E74D60">
              <w:rPr>
                <w:noProof/>
                <w:webHidden/>
              </w:rPr>
              <w:fldChar w:fldCharType="end"/>
            </w:r>
          </w:hyperlink>
        </w:p>
        <w:p w14:paraId="149175A9" w14:textId="59DDDEB6"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07" w:history="1">
            <w:r w:rsidR="00E74D60" w:rsidRPr="00A568DD">
              <w:rPr>
                <w:rStyle w:val="Hyperlink"/>
                <w:rFonts w:ascii="Calibri" w:hAnsi="Calibri"/>
                <w:noProof/>
              </w:rPr>
              <w:t>2.2.</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Prioritatea/Fond/Obiectivul de politică/Obiectivul specific</w:t>
            </w:r>
            <w:r w:rsidR="00E74D60">
              <w:rPr>
                <w:noProof/>
                <w:webHidden/>
              </w:rPr>
              <w:tab/>
            </w:r>
            <w:r w:rsidR="00E74D60">
              <w:rPr>
                <w:noProof/>
                <w:webHidden/>
              </w:rPr>
              <w:fldChar w:fldCharType="begin"/>
            </w:r>
            <w:r w:rsidR="00E74D60">
              <w:rPr>
                <w:noProof/>
                <w:webHidden/>
              </w:rPr>
              <w:instrText xml:space="preserve"> PAGEREF _Toc154146107 \h </w:instrText>
            </w:r>
            <w:r w:rsidR="00E74D60">
              <w:rPr>
                <w:noProof/>
                <w:webHidden/>
              </w:rPr>
            </w:r>
            <w:r w:rsidR="00E74D60">
              <w:rPr>
                <w:noProof/>
                <w:webHidden/>
              </w:rPr>
              <w:fldChar w:fldCharType="separate"/>
            </w:r>
            <w:r w:rsidR="00E74D60">
              <w:rPr>
                <w:noProof/>
                <w:webHidden/>
              </w:rPr>
              <w:t>12</w:t>
            </w:r>
            <w:r w:rsidR="00E74D60">
              <w:rPr>
                <w:noProof/>
                <w:webHidden/>
              </w:rPr>
              <w:fldChar w:fldCharType="end"/>
            </w:r>
          </w:hyperlink>
        </w:p>
        <w:p w14:paraId="2B5B94E9" w14:textId="0563A80D"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08" w:history="1">
            <w:r w:rsidR="00E74D60" w:rsidRPr="00A568DD">
              <w:rPr>
                <w:rStyle w:val="Hyperlink"/>
                <w:rFonts w:ascii="Calibri" w:hAnsi="Calibri"/>
                <w:noProof/>
              </w:rPr>
              <w:t>2.3.</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Reglementări europene și naționale, cadru strategic, documente programatice aplicabile</w:t>
            </w:r>
            <w:r w:rsidR="00E74D60">
              <w:rPr>
                <w:noProof/>
                <w:webHidden/>
              </w:rPr>
              <w:tab/>
            </w:r>
            <w:r w:rsidR="00E74D60">
              <w:rPr>
                <w:noProof/>
                <w:webHidden/>
              </w:rPr>
              <w:fldChar w:fldCharType="begin"/>
            </w:r>
            <w:r w:rsidR="00E74D60">
              <w:rPr>
                <w:noProof/>
                <w:webHidden/>
              </w:rPr>
              <w:instrText xml:space="preserve"> PAGEREF _Toc154146108 \h </w:instrText>
            </w:r>
            <w:r w:rsidR="00E74D60">
              <w:rPr>
                <w:noProof/>
                <w:webHidden/>
              </w:rPr>
            </w:r>
            <w:r w:rsidR="00E74D60">
              <w:rPr>
                <w:noProof/>
                <w:webHidden/>
              </w:rPr>
              <w:fldChar w:fldCharType="separate"/>
            </w:r>
            <w:r w:rsidR="00E74D60">
              <w:rPr>
                <w:noProof/>
                <w:webHidden/>
              </w:rPr>
              <w:t>12</w:t>
            </w:r>
            <w:r w:rsidR="00E74D60">
              <w:rPr>
                <w:noProof/>
                <w:webHidden/>
              </w:rPr>
              <w:fldChar w:fldCharType="end"/>
            </w:r>
          </w:hyperlink>
        </w:p>
        <w:p w14:paraId="736C712E" w14:textId="443D0ED4"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09" w:history="1">
            <w:r w:rsidR="00E74D60" w:rsidRPr="00A568DD">
              <w:rPr>
                <w:rStyle w:val="Hyperlink"/>
                <w:rFonts w:ascii="Symbol" w:hAnsi="Symbol"/>
              </w:rPr>
              <w:t></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rPr>
              <w:t>HOTĂRÂRE 1.116 din 16 nov 2023 pt modificarea şi completarea HG nr. 907/2016 privind etapele de elaborare şi conţinutul-cadru al documentaţiilor tehnico-economice aferente obiectivelor/proiectelor de investiţii finanţate din fonduri publice;</w:t>
            </w:r>
            <w:r w:rsidR="00E74D60">
              <w:rPr>
                <w:webHidden/>
              </w:rPr>
              <w:tab/>
            </w:r>
            <w:r w:rsidR="00E74D60">
              <w:rPr>
                <w:webHidden/>
              </w:rPr>
              <w:fldChar w:fldCharType="begin"/>
            </w:r>
            <w:r w:rsidR="00E74D60">
              <w:rPr>
                <w:webHidden/>
              </w:rPr>
              <w:instrText xml:space="preserve"> PAGEREF _Toc154146109 \h </w:instrText>
            </w:r>
            <w:r w:rsidR="00E74D60">
              <w:rPr>
                <w:webHidden/>
              </w:rPr>
            </w:r>
            <w:r w:rsidR="00E74D60">
              <w:rPr>
                <w:webHidden/>
              </w:rPr>
              <w:fldChar w:fldCharType="separate"/>
            </w:r>
            <w:r w:rsidR="00E74D60">
              <w:rPr>
                <w:webHidden/>
              </w:rPr>
              <w:t>16</w:t>
            </w:r>
            <w:r w:rsidR="00E74D60">
              <w:rPr>
                <w:webHidden/>
              </w:rPr>
              <w:fldChar w:fldCharType="end"/>
            </w:r>
          </w:hyperlink>
        </w:p>
        <w:p w14:paraId="223ED6F1" w14:textId="63FEBF62"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10" w:history="1">
            <w:r w:rsidR="00E74D60" w:rsidRPr="00A568DD">
              <w:rPr>
                <w:rStyle w:val="Hyperlink"/>
              </w:rPr>
              <w:t>3.</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ASPECTE SPECIFICE APELULUI DE PROIECTE</w:t>
            </w:r>
            <w:r w:rsidR="00E74D60">
              <w:rPr>
                <w:webHidden/>
              </w:rPr>
              <w:tab/>
            </w:r>
            <w:r w:rsidR="00E74D60">
              <w:rPr>
                <w:webHidden/>
              </w:rPr>
              <w:fldChar w:fldCharType="begin"/>
            </w:r>
            <w:r w:rsidR="00E74D60">
              <w:rPr>
                <w:webHidden/>
              </w:rPr>
              <w:instrText xml:space="preserve"> PAGEREF _Toc154146110 \h </w:instrText>
            </w:r>
            <w:r w:rsidR="00E74D60">
              <w:rPr>
                <w:webHidden/>
              </w:rPr>
            </w:r>
            <w:r w:rsidR="00E74D60">
              <w:rPr>
                <w:webHidden/>
              </w:rPr>
              <w:fldChar w:fldCharType="separate"/>
            </w:r>
            <w:r w:rsidR="00E74D60">
              <w:rPr>
                <w:webHidden/>
              </w:rPr>
              <w:t>17</w:t>
            </w:r>
            <w:r w:rsidR="00E74D60">
              <w:rPr>
                <w:webHidden/>
              </w:rPr>
              <w:fldChar w:fldCharType="end"/>
            </w:r>
          </w:hyperlink>
        </w:p>
        <w:p w14:paraId="5FC89E4F" w14:textId="6E008ACD" w:rsidR="00E74D60" w:rsidRDefault="00000000">
          <w:pPr>
            <w:pStyle w:val="TOC2"/>
            <w:tabs>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11" w:history="1">
            <w:r w:rsidR="00E74D60" w:rsidRPr="00A568DD">
              <w:rPr>
                <w:rStyle w:val="Hyperlink"/>
                <w:rFonts w:ascii="Calibri" w:hAnsi="Calibri"/>
                <w:noProof/>
              </w:rPr>
              <w:t>3.1 Tipul de apel</w:t>
            </w:r>
            <w:r w:rsidR="00E74D60">
              <w:rPr>
                <w:noProof/>
                <w:webHidden/>
              </w:rPr>
              <w:tab/>
            </w:r>
            <w:r w:rsidR="00E74D60">
              <w:rPr>
                <w:noProof/>
                <w:webHidden/>
              </w:rPr>
              <w:fldChar w:fldCharType="begin"/>
            </w:r>
            <w:r w:rsidR="00E74D60">
              <w:rPr>
                <w:noProof/>
                <w:webHidden/>
              </w:rPr>
              <w:instrText xml:space="preserve"> PAGEREF _Toc154146111 \h </w:instrText>
            </w:r>
            <w:r w:rsidR="00E74D60">
              <w:rPr>
                <w:noProof/>
                <w:webHidden/>
              </w:rPr>
            </w:r>
            <w:r w:rsidR="00E74D60">
              <w:rPr>
                <w:noProof/>
                <w:webHidden/>
              </w:rPr>
              <w:fldChar w:fldCharType="separate"/>
            </w:r>
            <w:r w:rsidR="00E74D60">
              <w:rPr>
                <w:noProof/>
                <w:webHidden/>
              </w:rPr>
              <w:t>17</w:t>
            </w:r>
            <w:r w:rsidR="00E74D60">
              <w:rPr>
                <w:noProof/>
                <w:webHidden/>
              </w:rPr>
              <w:fldChar w:fldCharType="end"/>
            </w:r>
          </w:hyperlink>
        </w:p>
        <w:p w14:paraId="2E6E36D5" w14:textId="41D68F88" w:rsidR="00E74D60" w:rsidRDefault="00000000">
          <w:pPr>
            <w:pStyle w:val="TOC2"/>
            <w:tabs>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12" w:history="1">
            <w:r w:rsidR="00E74D60" w:rsidRPr="00A568DD">
              <w:rPr>
                <w:rStyle w:val="Hyperlink"/>
                <w:rFonts w:ascii="Calibri" w:hAnsi="Calibri"/>
                <w:noProof/>
              </w:rPr>
              <w:t>3.2 Forma de sprijin</w:t>
            </w:r>
            <w:r w:rsidR="00E74D60">
              <w:rPr>
                <w:noProof/>
                <w:webHidden/>
              </w:rPr>
              <w:tab/>
            </w:r>
            <w:r w:rsidR="00E74D60">
              <w:rPr>
                <w:noProof/>
                <w:webHidden/>
              </w:rPr>
              <w:fldChar w:fldCharType="begin"/>
            </w:r>
            <w:r w:rsidR="00E74D60">
              <w:rPr>
                <w:noProof/>
                <w:webHidden/>
              </w:rPr>
              <w:instrText xml:space="preserve"> PAGEREF _Toc154146112 \h </w:instrText>
            </w:r>
            <w:r w:rsidR="00E74D60">
              <w:rPr>
                <w:noProof/>
                <w:webHidden/>
              </w:rPr>
            </w:r>
            <w:r w:rsidR="00E74D60">
              <w:rPr>
                <w:noProof/>
                <w:webHidden/>
              </w:rPr>
              <w:fldChar w:fldCharType="separate"/>
            </w:r>
            <w:r w:rsidR="00E74D60">
              <w:rPr>
                <w:noProof/>
                <w:webHidden/>
              </w:rPr>
              <w:t>18</w:t>
            </w:r>
            <w:r w:rsidR="00E74D60">
              <w:rPr>
                <w:noProof/>
                <w:webHidden/>
              </w:rPr>
              <w:fldChar w:fldCharType="end"/>
            </w:r>
          </w:hyperlink>
        </w:p>
        <w:p w14:paraId="553A6610" w14:textId="49443A25" w:rsidR="00E74D60" w:rsidRDefault="00000000">
          <w:pPr>
            <w:pStyle w:val="TOC2"/>
            <w:tabs>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13" w:history="1">
            <w:r w:rsidR="00E74D60" w:rsidRPr="00A568DD">
              <w:rPr>
                <w:rStyle w:val="Hyperlink"/>
                <w:rFonts w:ascii="Calibri" w:hAnsi="Calibri"/>
                <w:noProof/>
              </w:rPr>
              <w:t>3.3 Bugetul alocat apelului de proiecte</w:t>
            </w:r>
            <w:r w:rsidR="00E74D60">
              <w:rPr>
                <w:noProof/>
                <w:webHidden/>
              </w:rPr>
              <w:tab/>
            </w:r>
            <w:r w:rsidR="00E74D60">
              <w:rPr>
                <w:noProof/>
                <w:webHidden/>
              </w:rPr>
              <w:fldChar w:fldCharType="begin"/>
            </w:r>
            <w:r w:rsidR="00E74D60">
              <w:rPr>
                <w:noProof/>
                <w:webHidden/>
              </w:rPr>
              <w:instrText xml:space="preserve"> PAGEREF _Toc154146113 \h </w:instrText>
            </w:r>
            <w:r w:rsidR="00E74D60">
              <w:rPr>
                <w:noProof/>
                <w:webHidden/>
              </w:rPr>
            </w:r>
            <w:r w:rsidR="00E74D60">
              <w:rPr>
                <w:noProof/>
                <w:webHidden/>
              </w:rPr>
              <w:fldChar w:fldCharType="separate"/>
            </w:r>
            <w:r w:rsidR="00E74D60">
              <w:rPr>
                <w:noProof/>
                <w:webHidden/>
              </w:rPr>
              <w:t>18</w:t>
            </w:r>
            <w:r w:rsidR="00E74D60">
              <w:rPr>
                <w:noProof/>
                <w:webHidden/>
              </w:rPr>
              <w:fldChar w:fldCharType="end"/>
            </w:r>
          </w:hyperlink>
        </w:p>
        <w:p w14:paraId="3C6A681A" w14:textId="0EE3156D"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14" w:history="1">
            <w:r w:rsidR="00E74D60" w:rsidRPr="00A568DD">
              <w:rPr>
                <w:rStyle w:val="Hyperlink"/>
                <w:rFonts w:ascii="Calibri" w:hAnsi="Calibri"/>
                <w:noProof/>
              </w:rPr>
              <w:t>3.4</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Rata de cofinanţare</w:t>
            </w:r>
            <w:r w:rsidR="00E74D60">
              <w:rPr>
                <w:noProof/>
                <w:webHidden/>
              </w:rPr>
              <w:tab/>
            </w:r>
            <w:r w:rsidR="00E74D60">
              <w:rPr>
                <w:noProof/>
                <w:webHidden/>
              </w:rPr>
              <w:fldChar w:fldCharType="begin"/>
            </w:r>
            <w:r w:rsidR="00E74D60">
              <w:rPr>
                <w:noProof/>
                <w:webHidden/>
              </w:rPr>
              <w:instrText xml:space="preserve"> PAGEREF _Toc154146114 \h </w:instrText>
            </w:r>
            <w:r w:rsidR="00E74D60">
              <w:rPr>
                <w:noProof/>
                <w:webHidden/>
              </w:rPr>
            </w:r>
            <w:r w:rsidR="00E74D60">
              <w:rPr>
                <w:noProof/>
                <w:webHidden/>
              </w:rPr>
              <w:fldChar w:fldCharType="separate"/>
            </w:r>
            <w:r w:rsidR="00E74D60">
              <w:rPr>
                <w:noProof/>
                <w:webHidden/>
              </w:rPr>
              <w:t>18</w:t>
            </w:r>
            <w:r w:rsidR="00E74D60">
              <w:rPr>
                <w:noProof/>
                <w:webHidden/>
              </w:rPr>
              <w:fldChar w:fldCharType="end"/>
            </w:r>
          </w:hyperlink>
        </w:p>
        <w:p w14:paraId="592883B0" w14:textId="53169CD1" w:rsidR="00E74D60" w:rsidRDefault="00000000">
          <w:pPr>
            <w:pStyle w:val="TOC2"/>
            <w:tabs>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15" w:history="1">
            <w:r w:rsidR="00E74D60" w:rsidRPr="00A568DD">
              <w:rPr>
                <w:rStyle w:val="Hyperlink"/>
                <w:rFonts w:ascii="Calibri" w:hAnsi="Calibri"/>
                <w:noProof/>
              </w:rPr>
              <w:t xml:space="preserve">3.5 Zona </w:t>
            </w:r>
            <w:r w:rsidR="00E74D60" w:rsidRPr="00A568DD">
              <w:rPr>
                <w:rStyle w:val="Hyperlink"/>
                <w:rFonts w:ascii="Calibri" w:hAnsi="Calibri"/>
                <w:noProof/>
                <w:lang w:val="fr-FR"/>
              </w:rPr>
              <w:t>/ zonele geografică(e) vizată(e) de apelul de Proiecte</w:t>
            </w:r>
            <w:r w:rsidR="00E74D60">
              <w:rPr>
                <w:noProof/>
                <w:webHidden/>
              </w:rPr>
              <w:tab/>
            </w:r>
            <w:r w:rsidR="00E74D60">
              <w:rPr>
                <w:noProof/>
                <w:webHidden/>
              </w:rPr>
              <w:fldChar w:fldCharType="begin"/>
            </w:r>
            <w:r w:rsidR="00E74D60">
              <w:rPr>
                <w:noProof/>
                <w:webHidden/>
              </w:rPr>
              <w:instrText xml:space="preserve"> PAGEREF _Toc154146115 \h </w:instrText>
            </w:r>
            <w:r w:rsidR="00E74D60">
              <w:rPr>
                <w:noProof/>
                <w:webHidden/>
              </w:rPr>
            </w:r>
            <w:r w:rsidR="00E74D60">
              <w:rPr>
                <w:noProof/>
                <w:webHidden/>
              </w:rPr>
              <w:fldChar w:fldCharType="separate"/>
            </w:r>
            <w:r w:rsidR="00E74D60">
              <w:rPr>
                <w:noProof/>
                <w:webHidden/>
              </w:rPr>
              <w:t>18</w:t>
            </w:r>
            <w:r w:rsidR="00E74D60">
              <w:rPr>
                <w:noProof/>
                <w:webHidden/>
              </w:rPr>
              <w:fldChar w:fldCharType="end"/>
            </w:r>
          </w:hyperlink>
        </w:p>
        <w:p w14:paraId="0250D367" w14:textId="0A1D9CE4" w:rsidR="00E74D60" w:rsidRDefault="00000000">
          <w:pPr>
            <w:pStyle w:val="TOC2"/>
            <w:tabs>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16" w:history="1">
            <w:r w:rsidR="00E74D60" w:rsidRPr="00A568DD">
              <w:rPr>
                <w:rStyle w:val="Hyperlink"/>
                <w:rFonts w:ascii="Calibri" w:hAnsi="Calibri"/>
                <w:noProof/>
              </w:rPr>
              <w:t>3.6 Acțiuni sprijinite în cadrul apelului</w:t>
            </w:r>
            <w:r w:rsidR="00E74D60">
              <w:rPr>
                <w:noProof/>
                <w:webHidden/>
              </w:rPr>
              <w:tab/>
            </w:r>
            <w:r w:rsidR="00E74D60">
              <w:rPr>
                <w:noProof/>
                <w:webHidden/>
              </w:rPr>
              <w:fldChar w:fldCharType="begin"/>
            </w:r>
            <w:r w:rsidR="00E74D60">
              <w:rPr>
                <w:noProof/>
                <w:webHidden/>
              </w:rPr>
              <w:instrText xml:space="preserve"> PAGEREF _Toc154146116 \h </w:instrText>
            </w:r>
            <w:r w:rsidR="00E74D60">
              <w:rPr>
                <w:noProof/>
                <w:webHidden/>
              </w:rPr>
            </w:r>
            <w:r w:rsidR="00E74D60">
              <w:rPr>
                <w:noProof/>
                <w:webHidden/>
              </w:rPr>
              <w:fldChar w:fldCharType="separate"/>
            </w:r>
            <w:r w:rsidR="00E74D60">
              <w:rPr>
                <w:noProof/>
                <w:webHidden/>
              </w:rPr>
              <w:t>19</w:t>
            </w:r>
            <w:r w:rsidR="00E74D60">
              <w:rPr>
                <w:noProof/>
                <w:webHidden/>
              </w:rPr>
              <w:fldChar w:fldCharType="end"/>
            </w:r>
          </w:hyperlink>
        </w:p>
        <w:p w14:paraId="71CACF70" w14:textId="37FF049D" w:rsidR="00E74D60" w:rsidRDefault="00000000">
          <w:pPr>
            <w:pStyle w:val="TOC2"/>
            <w:tabs>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17" w:history="1">
            <w:r w:rsidR="00E74D60" w:rsidRPr="00A568DD">
              <w:rPr>
                <w:rStyle w:val="Hyperlink"/>
                <w:rFonts w:ascii="Calibri" w:hAnsi="Calibri"/>
                <w:noProof/>
              </w:rPr>
              <w:t>3.7 Grup ţintă vizat de apelul de proiecte</w:t>
            </w:r>
            <w:r w:rsidR="00E74D60">
              <w:rPr>
                <w:noProof/>
                <w:webHidden/>
              </w:rPr>
              <w:tab/>
            </w:r>
            <w:r w:rsidR="00E74D60">
              <w:rPr>
                <w:noProof/>
                <w:webHidden/>
              </w:rPr>
              <w:fldChar w:fldCharType="begin"/>
            </w:r>
            <w:r w:rsidR="00E74D60">
              <w:rPr>
                <w:noProof/>
                <w:webHidden/>
              </w:rPr>
              <w:instrText xml:space="preserve"> PAGEREF _Toc154146117 \h </w:instrText>
            </w:r>
            <w:r w:rsidR="00E74D60">
              <w:rPr>
                <w:noProof/>
                <w:webHidden/>
              </w:rPr>
            </w:r>
            <w:r w:rsidR="00E74D60">
              <w:rPr>
                <w:noProof/>
                <w:webHidden/>
              </w:rPr>
              <w:fldChar w:fldCharType="separate"/>
            </w:r>
            <w:r w:rsidR="00E74D60">
              <w:rPr>
                <w:noProof/>
                <w:webHidden/>
              </w:rPr>
              <w:t>21</w:t>
            </w:r>
            <w:r w:rsidR="00E74D60">
              <w:rPr>
                <w:noProof/>
                <w:webHidden/>
              </w:rPr>
              <w:fldChar w:fldCharType="end"/>
            </w:r>
          </w:hyperlink>
        </w:p>
        <w:p w14:paraId="0C84DE4D" w14:textId="4B503032" w:rsidR="00E74D60" w:rsidRDefault="00000000">
          <w:pPr>
            <w:pStyle w:val="TOC2"/>
            <w:tabs>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18" w:history="1">
            <w:r w:rsidR="00E74D60" w:rsidRPr="00A568DD">
              <w:rPr>
                <w:rStyle w:val="Hyperlink"/>
                <w:rFonts w:ascii="Calibri" w:hAnsi="Calibri"/>
                <w:noProof/>
              </w:rPr>
              <w:t>3.8 Indicatori</w:t>
            </w:r>
            <w:r w:rsidR="00E74D60">
              <w:rPr>
                <w:noProof/>
                <w:webHidden/>
              </w:rPr>
              <w:tab/>
            </w:r>
            <w:r w:rsidR="00E74D60">
              <w:rPr>
                <w:noProof/>
                <w:webHidden/>
              </w:rPr>
              <w:fldChar w:fldCharType="begin"/>
            </w:r>
            <w:r w:rsidR="00E74D60">
              <w:rPr>
                <w:noProof/>
                <w:webHidden/>
              </w:rPr>
              <w:instrText xml:space="preserve"> PAGEREF _Toc154146118 \h </w:instrText>
            </w:r>
            <w:r w:rsidR="00E74D60">
              <w:rPr>
                <w:noProof/>
                <w:webHidden/>
              </w:rPr>
            </w:r>
            <w:r w:rsidR="00E74D60">
              <w:rPr>
                <w:noProof/>
                <w:webHidden/>
              </w:rPr>
              <w:fldChar w:fldCharType="separate"/>
            </w:r>
            <w:r w:rsidR="00E74D60">
              <w:rPr>
                <w:noProof/>
                <w:webHidden/>
              </w:rPr>
              <w:t>21</w:t>
            </w:r>
            <w:r w:rsidR="00E74D60">
              <w:rPr>
                <w:noProof/>
                <w:webHidden/>
              </w:rPr>
              <w:fldChar w:fldCharType="end"/>
            </w:r>
          </w:hyperlink>
        </w:p>
        <w:p w14:paraId="6050D5A9" w14:textId="637362E3" w:rsidR="00E74D60" w:rsidRDefault="00000000">
          <w:pPr>
            <w:pStyle w:val="TOC3"/>
            <w:rPr>
              <w:rFonts w:eastAsiaTheme="minorEastAsia" w:cstheme="minorBidi"/>
              <w:iCs w:val="0"/>
              <w:kern w:val="2"/>
              <w:sz w:val="22"/>
              <w:szCs w:val="22"/>
              <w:lang w:val="en-US"/>
              <w14:ligatures w14:val="standardContextual"/>
            </w:rPr>
          </w:pPr>
          <w:hyperlink w:anchor="_Toc154146119" w:history="1">
            <w:r w:rsidR="00E74D60" w:rsidRPr="00A568DD">
              <w:rPr>
                <w:rStyle w:val="Hyperlink"/>
                <w:rFonts w:cs="Calibri"/>
              </w:rPr>
              <w:t>3.8.1. Indicatori de realizare</w:t>
            </w:r>
            <w:r w:rsidR="00E74D60">
              <w:rPr>
                <w:webHidden/>
              </w:rPr>
              <w:tab/>
            </w:r>
            <w:r w:rsidR="00E74D60">
              <w:rPr>
                <w:webHidden/>
              </w:rPr>
              <w:fldChar w:fldCharType="begin"/>
            </w:r>
            <w:r w:rsidR="00E74D60">
              <w:rPr>
                <w:webHidden/>
              </w:rPr>
              <w:instrText xml:space="preserve"> PAGEREF _Toc154146119 \h </w:instrText>
            </w:r>
            <w:r w:rsidR="00E74D60">
              <w:rPr>
                <w:webHidden/>
              </w:rPr>
            </w:r>
            <w:r w:rsidR="00E74D60">
              <w:rPr>
                <w:webHidden/>
              </w:rPr>
              <w:fldChar w:fldCharType="separate"/>
            </w:r>
            <w:r w:rsidR="00E74D60">
              <w:rPr>
                <w:webHidden/>
              </w:rPr>
              <w:t>22</w:t>
            </w:r>
            <w:r w:rsidR="00E74D60">
              <w:rPr>
                <w:webHidden/>
              </w:rPr>
              <w:fldChar w:fldCharType="end"/>
            </w:r>
          </w:hyperlink>
        </w:p>
        <w:p w14:paraId="18219C3F" w14:textId="38CB3C2B" w:rsidR="00E74D60" w:rsidRDefault="00000000">
          <w:pPr>
            <w:pStyle w:val="TOC3"/>
            <w:rPr>
              <w:rFonts w:eastAsiaTheme="minorEastAsia" w:cstheme="minorBidi"/>
              <w:iCs w:val="0"/>
              <w:kern w:val="2"/>
              <w:sz w:val="22"/>
              <w:szCs w:val="22"/>
              <w:lang w:val="en-US"/>
              <w14:ligatures w14:val="standardContextual"/>
            </w:rPr>
          </w:pPr>
          <w:hyperlink w:anchor="_Toc154146120" w:history="1">
            <w:r w:rsidR="00E74D60" w:rsidRPr="00A568DD">
              <w:rPr>
                <w:rStyle w:val="Hyperlink"/>
                <w:rFonts w:cs="Calibri"/>
              </w:rPr>
              <w:t>3.8.2.</w:t>
            </w:r>
            <w:r w:rsidR="00E74D60">
              <w:rPr>
                <w:rFonts w:eastAsiaTheme="minorEastAsia" w:cstheme="minorBidi"/>
                <w:iCs w:val="0"/>
                <w:kern w:val="2"/>
                <w:sz w:val="22"/>
                <w:szCs w:val="22"/>
                <w:lang w:val="en-US"/>
                <w14:ligatures w14:val="standardContextual"/>
              </w:rPr>
              <w:tab/>
            </w:r>
            <w:r w:rsidR="00E74D60" w:rsidRPr="00A568DD">
              <w:rPr>
                <w:rStyle w:val="Hyperlink"/>
                <w:rFonts w:cs="Calibri"/>
              </w:rPr>
              <w:t>Indicatori de rezultat</w:t>
            </w:r>
            <w:r w:rsidR="00E74D60">
              <w:rPr>
                <w:webHidden/>
              </w:rPr>
              <w:tab/>
            </w:r>
            <w:r w:rsidR="00E74D60">
              <w:rPr>
                <w:webHidden/>
              </w:rPr>
              <w:fldChar w:fldCharType="begin"/>
            </w:r>
            <w:r w:rsidR="00E74D60">
              <w:rPr>
                <w:webHidden/>
              </w:rPr>
              <w:instrText xml:space="preserve"> PAGEREF _Toc154146120 \h </w:instrText>
            </w:r>
            <w:r w:rsidR="00E74D60">
              <w:rPr>
                <w:webHidden/>
              </w:rPr>
            </w:r>
            <w:r w:rsidR="00E74D60">
              <w:rPr>
                <w:webHidden/>
              </w:rPr>
              <w:fldChar w:fldCharType="separate"/>
            </w:r>
            <w:r w:rsidR="00E74D60">
              <w:rPr>
                <w:webHidden/>
              </w:rPr>
              <w:t>22</w:t>
            </w:r>
            <w:r w:rsidR="00E74D60">
              <w:rPr>
                <w:webHidden/>
              </w:rPr>
              <w:fldChar w:fldCharType="end"/>
            </w:r>
          </w:hyperlink>
        </w:p>
        <w:p w14:paraId="5C73ED49" w14:textId="764365B3" w:rsidR="00E74D60" w:rsidRDefault="00000000">
          <w:pPr>
            <w:pStyle w:val="TOC3"/>
            <w:rPr>
              <w:rFonts w:eastAsiaTheme="minorEastAsia" w:cstheme="minorBidi"/>
              <w:iCs w:val="0"/>
              <w:kern w:val="2"/>
              <w:sz w:val="22"/>
              <w:szCs w:val="22"/>
              <w:lang w:val="en-US"/>
              <w14:ligatures w14:val="standardContextual"/>
            </w:rPr>
          </w:pPr>
          <w:hyperlink w:anchor="_Toc154146121" w:history="1">
            <w:r w:rsidR="00E74D60" w:rsidRPr="00A568DD">
              <w:rPr>
                <w:rStyle w:val="Hyperlink"/>
                <w:rFonts w:cs="Calibri"/>
              </w:rPr>
              <w:t>3.8.3.</w:t>
            </w:r>
            <w:r w:rsidR="00E74D60">
              <w:rPr>
                <w:rFonts w:eastAsiaTheme="minorEastAsia" w:cstheme="minorBidi"/>
                <w:iCs w:val="0"/>
                <w:kern w:val="2"/>
                <w:sz w:val="22"/>
                <w:szCs w:val="22"/>
                <w:lang w:val="en-US"/>
                <w14:ligatures w14:val="standardContextual"/>
              </w:rPr>
              <w:tab/>
            </w:r>
            <w:r w:rsidR="00E74D60" w:rsidRPr="00A568DD">
              <w:rPr>
                <w:rStyle w:val="Hyperlink"/>
                <w:rFonts w:cs="Calibri"/>
              </w:rPr>
              <w:t>Indicatori suplimentari specifici Apelului de Proiecte</w:t>
            </w:r>
            <w:r w:rsidR="00E74D60">
              <w:rPr>
                <w:webHidden/>
              </w:rPr>
              <w:tab/>
            </w:r>
            <w:r w:rsidR="00E74D60">
              <w:rPr>
                <w:webHidden/>
              </w:rPr>
              <w:fldChar w:fldCharType="begin"/>
            </w:r>
            <w:r w:rsidR="00E74D60">
              <w:rPr>
                <w:webHidden/>
              </w:rPr>
              <w:instrText xml:space="preserve"> PAGEREF _Toc154146121 \h </w:instrText>
            </w:r>
            <w:r w:rsidR="00E74D60">
              <w:rPr>
                <w:webHidden/>
              </w:rPr>
            </w:r>
            <w:r w:rsidR="00E74D60">
              <w:rPr>
                <w:webHidden/>
              </w:rPr>
              <w:fldChar w:fldCharType="separate"/>
            </w:r>
            <w:r w:rsidR="00E74D60">
              <w:rPr>
                <w:webHidden/>
              </w:rPr>
              <w:t>23</w:t>
            </w:r>
            <w:r w:rsidR="00E74D60">
              <w:rPr>
                <w:webHidden/>
              </w:rPr>
              <w:fldChar w:fldCharType="end"/>
            </w:r>
          </w:hyperlink>
        </w:p>
        <w:p w14:paraId="6662DF89" w14:textId="3DC0ED15"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22" w:history="1">
            <w:r w:rsidR="00E74D60" w:rsidRPr="00A568DD">
              <w:rPr>
                <w:rStyle w:val="Hyperlink"/>
                <w:rFonts w:ascii="Calibri" w:hAnsi="Calibri"/>
                <w:noProof/>
              </w:rPr>
              <w:t>3.9.</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Rezultate așteptate</w:t>
            </w:r>
            <w:r w:rsidR="00E74D60">
              <w:rPr>
                <w:noProof/>
                <w:webHidden/>
              </w:rPr>
              <w:tab/>
            </w:r>
            <w:r w:rsidR="00E74D60">
              <w:rPr>
                <w:noProof/>
                <w:webHidden/>
              </w:rPr>
              <w:fldChar w:fldCharType="begin"/>
            </w:r>
            <w:r w:rsidR="00E74D60">
              <w:rPr>
                <w:noProof/>
                <w:webHidden/>
              </w:rPr>
              <w:instrText xml:space="preserve"> PAGEREF _Toc154146122 \h </w:instrText>
            </w:r>
            <w:r w:rsidR="00E74D60">
              <w:rPr>
                <w:noProof/>
                <w:webHidden/>
              </w:rPr>
            </w:r>
            <w:r w:rsidR="00E74D60">
              <w:rPr>
                <w:noProof/>
                <w:webHidden/>
              </w:rPr>
              <w:fldChar w:fldCharType="separate"/>
            </w:r>
            <w:r w:rsidR="00E74D60">
              <w:rPr>
                <w:noProof/>
                <w:webHidden/>
              </w:rPr>
              <w:t>23</w:t>
            </w:r>
            <w:r w:rsidR="00E74D60">
              <w:rPr>
                <w:noProof/>
                <w:webHidden/>
              </w:rPr>
              <w:fldChar w:fldCharType="end"/>
            </w:r>
          </w:hyperlink>
        </w:p>
        <w:p w14:paraId="7A2678B0" w14:textId="10CCC880"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23" w:history="1">
            <w:r w:rsidR="00E74D60" w:rsidRPr="00A568DD">
              <w:rPr>
                <w:rStyle w:val="Hyperlink"/>
                <w:rFonts w:ascii="Calibri" w:hAnsi="Calibri"/>
                <w:noProof/>
              </w:rPr>
              <w:t>3.10.</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Operaţiune de importanţă strategică</w:t>
            </w:r>
            <w:r w:rsidR="00E74D60">
              <w:rPr>
                <w:noProof/>
                <w:webHidden/>
              </w:rPr>
              <w:tab/>
            </w:r>
            <w:r w:rsidR="00E74D60">
              <w:rPr>
                <w:noProof/>
                <w:webHidden/>
              </w:rPr>
              <w:fldChar w:fldCharType="begin"/>
            </w:r>
            <w:r w:rsidR="00E74D60">
              <w:rPr>
                <w:noProof/>
                <w:webHidden/>
              </w:rPr>
              <w:instrText xml:space="preserve"> PAGEREF _Toc154146123 \h </w:instrText>
            </w:r>
            <w:r w:rsidR="00E74D60">
              <w:rPr>
                <w:noProof/>
                <w:webHidden/>
              </w:rPr>
            </w:r>
            <w:r w:rsidR="00E74D60">
              <w:rPr>
                <w:noProof/>
                <w:webHidden/>
              </w:rPr>
              <w:fldChar w:fldCharType="separate"/>
            </w:r>
            <w:r w:rsidR="00E74D60">
              <w:rPr>
                <w:noProof/>
                <w:webHidden/>
              </w:rPr>
              <w:t>24</w:t>
            </w:r>
            <w:r w:rsidR="00E74D60">
              <w:rPr>
                <w:noProof/>
                <w:webHidden/>
              </w:rPr>
              <w:fldChar w:fldCharType="end"/>
            </w:r>
          </w:hyperlink>
        </w:p>
        <w:p w14:paraId="30F0E3B0" w14:textId="5D644225"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24" w:history="1">
            <w:r w:rsidR="00E74D60" w:rsidRPr="00A568DD">
              <w:rPr>
                <w:rStyle w:val="Hyperlink"/>
                <w:rFonts w:ascii="Calibri" w:hAnsi="Calibri"/>
                <w:noProof/>
              </w:rPr>
              <w:t>3.11.</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Investiţii teritoriale integrate</w:t>
            </w:r>
            <w:r w:rsidR="00E74D60">
              <w:rPr>
                <w:noProof/>
                <w:webHidden/>
              </w:rPr>
              <w:tab/>
            </w:r>
            <w:r w:rsidR="00E74D60">
              <w:rPr>
                <w:noProof/>
                <w:webHidden/>
              </w:rPr>
              <w:fldChar w:fldCharType="begin"/>
            </w:r>
            <w:r w:rsidR="00E74D60">
              <w:rPr>
                <w:noProof/>
                <w:webHidden/>
              </w:rPr>
              <w:instrText xml:space="preserve"> PAGEREF _Toc154146124 \h </w:instrText>
            </w:r>
            <w:r w:rsidR="00E74D60">
              <w:rPr>
                <w:noProof/>
                <w:webHidden/>
              </w:rPr>
            </w:r>
            <w:r w:rsidR="00E74D60">
              <w:rPr>
                <w:noProof/>
                <w:webHidden/>
              </w:rPr>
              <w:fldChar w:fldCharType="separate"/>
            </w:r>
            <w:r w:rsidR="00E74D60">
              <w:rPr>
                <w:noProof/>
                <w:webHidden/>
              </w:rPr>
              <w:t>24</w:t>
            </w:r>
            <w:r w:rsidR="00E74D60">
              <w:rPr>
                <w:noProof/>
                <w:webHidden/>
              </w:rPr>
              <w:fldChar w:fldCharType="end"/>
            </w:r>
          </w:hyperlink>
        </w:p>
        <w:p w14:paraId="245B9235" w14:textId="3F163548"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25" w:history="1">
            <w:r w:rsidR="00E74D60" w:rsidRPr="00A568DD">
              <w:rPr>
                <w:rStyle w:val="Hyperlink"/>
                <w:rFonts w:ascii="Calibri" w:hAnsi="Calibri"/>
                <w:noProof/>
              </w:rPr>
              <w:t>3.12.</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Dezvoltare locală plasată sub responsabilitatea comunității</w:t>
            </w:r>
            <w:r w:rsidR="00E74D60">
              <w:rPr>
                <w:noProof/>
                <w:webHidden/>
              </w:rPr>
              <w:tab/>
            </w:r>
            <w:r w:rsidR="00E74D60">
              <w:rPr>
                <w:noProof/>
                <w:webHidden/>
              </w:rPr>
              <w:fldChar w:fldCharType="begin"/>
            </w:r>
            <w:r w:rsidR="00E74D60">
              <w:rPr>
                <w:noProof/>
                <w:webHidden/>
              </w:rPr>
              <w:instrText xml:space="preserve"> PAGEREF _Toc154146125 \h </w:instrText>
            </w:r>
            <w:r w:rsidR="00E74D60">
              <w:rPr>
                <w:noProof/>
                <w:webHidden/>
              </w:rPr>
            </w:r>
            <w:r w:rsidR="00E74D60">
              <w:rPr>
                <w:noProof/>
                <w:webHidden/>
              </w:rPr>
              <w:fldChar w:fldCharType="separate"/>
            </w:r>
            <w:r w:rsidR="00E74D60">
              <w:rPr>
                <w:noProof/>
                <w:webHidden/>
              </w:rPr>
              <w:t>24</w:t>
            </w:r>
            <w:r w:rsidR="00E74D60">
              <w:rPr>
                <w:noProof/>
                <w:webHidden/>
              </w:rPr>
              <w:fldChar w:fldCharType="end"/>
            </w:r>
          </w:hyperlink>
        </w:p>
        <w:p w14:paraId="6804C8BA" w14:textId="29ECF369"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26" w:history="1">
            <w:r w:rsidR="00E74D60" w:rsidRPr="00A568DD">
              <w:rPr>
                <w:rStyle w:val="Hyperlink"/>
                <w:rFonts w:ascii="Calibri" w:hAnsi="Calibri"/>
                <w:noProof/>
              </w:rPr>
              <w:t>3.13.</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Reguli privind ajutorul de stat</w:t>
            </w:r>
            <w:r w:rsidR="00E74D60">
              <w:rPr>
                <w:noProof/>
                <w:webHidden/>
              </w:rPr>
              <w:tab/>
            </w:r>
            <w:r w:rsidR="00E74D60">
              <w:rPr>
                <w:noProof/>
                <w:webHidden/>
              </w:rPr>
              <w:fldChar w:fldCharType="begin"/>
            </w:r>
            <w:r w:rsidR="00E74D60">
              <w:rPr>
                <w:noProof/>
                <w:webHidden/>
              </w:rPr>
              <w:instrText xml:space="preserve"> PAGEREF _Toc154146126 \h </w:instrText>
            </w:r>
            <w:r w:rsidR="00E74D60">
              <w:rPr>
                <w:noProof/>
                <w:webHidden/>
              </w:rPr>
            </w:r>
            <w:r w:rsidR="00E74D60">
              <w:rPr>
                <w:noProof/>
                <w:webHidden/>
              </w:rPr>
              <w:fldChar w:fldCharType="separate"/>
            </w:r>
            <w:r w:rsidR="00E74D60">
              <w:rPr>
                <w:noProof/>
                <w:webHidden/>
              </w:rPr>
              <w:t>24</w:t>
            </w:r>
            <w:r w:rsidR="00E74D60">
              <w:rPr>
                <w:noProof/>
                <w:webHidden/>
              </w:rPr>
              <w:fldChar w:fldCharType="end"/>
            </w:r>
          </w:hyperlink>
        </w:p>
        <w:p w14:paraId="1A9580BB" w14:textId="78E3161A"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27" w:history="1">
            <w:r w:rsidR="00E74D60" w:rsidRPr="00A568DD">
              <w:rPr>
                <w:rStyle w:val="Hyperlink"/>
                <w:rFonts w:ascii="Calibri" w:hAnsi="Calibri"/>
                <w:noProof/>
              </w:rPr>
              <w:t>3.14.</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Reguli privind instrumente financiare</w:t>
            </w:r>
            <w:r w:rsidR="00E74D60">
              <w:rPr>
                <w:noProof/>
                <w:webHidden/>
              </w:rPr>
              <w:tab/>
            </w:r>
            <w:r w:rsidR="00E74D60">
              <w:rPr>
                <w:noProof/>
                <w:webHidden/>
              </w:rPr>
              <w:fldChar w:fldCharType="begin"/>
            </w:r>
            <w:r w:rsidR="00E74D60">
              <w:rPr>
                <w:noProof/>
                <w:webHidden/>
              </w:rPr>
              <w:instrText xml:space="preserve"> PAGEREF _Toc154146127 \h </w:instrText>
            </w:r>
            <w:r w:rsidR="00E74D60">
              <w:rPr>
                <w:noProof/>
                <w:webHidden/>
              </w:rPr>
            </w:r>
            <w:r w:rsidR="00E74D60">
              <w:rPr>
                <w:noProof/>
                <w:webHidden/>
              </w:rPr>
              <w:fldChar w:fldCharType="separate"/>
            </w:r>
            <w:r w:rsidR="00E74D60">
              <w:rPr>
                <w:noProof/>
                <w:webHidden/>
              </w:rPr>
              <w:t>25</w:t>
            </w:r>
            <w:r w:rsidR="00E74D60">
              <w:rPr>
                <w:noProof/>
                <w:webHidden/>
              </w:rPr>
              <w:fldChar w:fldCharType="end"/>
            </w:r>
          </w:hyperlink>
        </w:p>
        <w:p w14:paraId="747854C1" w14:textId="13BC4857"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28" w:history="1">
            <w:r w:rsidR="00E74D60" w:rsidRPr="00A568DD">
              <w:rPr>
                <w:rStyle w:val="Hyperlink"/>
                <w:rFonts w:ascii="Calibri" w:hAnsi="Calibri"/>
                <w:noProof/>
              </w:rPr>
              <w:t>3.15.</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Acţiuni interregionale, transfrontaliere şi transnaţionale</w:t>
            </w:r>
            <w:r w:rsidR="00E74D60">
              <w:rPr>
                <w:noProof/>
                <w:webHidden/>
              </w:rPr>
              <w:tab/>
            </w:r>
            <w:r w:rsidR="00E74D60">
              <w:rPr>
                <w:noProof/>
                <w:webHidden/>
              </w:rPr>
              <w:fldChar w:fldCharType="begin"/>
            </w:r>
            <w:r w:rsidR="00E74D60">
              <w:rPr>
                <w:noProof/>
                <w:webHidden/>
              </w:rPr>
              <w:instrText xml:space="preserve"> PAGEREF _Toc154146128 \h </w:instrText>
            </w:r>
            <w:r w:rsidR="00E74D60">
              <w:rPr>
                <w:noProof/>
                <w:webHidden/>
              </w:rPr>
            </w:r>
            <w:r w:rsidR="00E74D60">
              <w:rPr>
                <w:noProof/>
                <w:webHidden/>
              </w:rPr>
              <w:fldChar w:fldCharType="separate"/>
            </w:r>
            <w:r w:rsidR="00E74D60">
              <w:rPr>
                <w:noProof/>
                <w:webHidden/>
              </w:rPr>
              <w:t>25</w:t>
            </w:r>
            <w:r w:rsidR="00E74D60">
              <w:rPr>
                <w:noProof/>
                <w:webHidden/>
              </w:rPr>
              <w:fldChar w:fldCharType="end"/>
            </w:r>
          </w:hyperlink>
        </w:p>
        <w:p w14:paraId="4758739D" w14:textId="6C3AEB5C"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29" w:history="1">
            <w:r w:rsidR="00E74D60" w:rsidRPr="00A568DD">
              <w:rPr>
                <w:rStyle w:val="Hyperlink"/>
                <w:rFonts w:ascii="Calibri" w:hAnsi="Calibri"/>
                <w:noProof/>
              </w:rPr>
              <w:t>3.16.</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Principii orizontale</w:t>
            </w:r>
            <w:r w:rsidR="00E74D60">
              <w:rPr>
                <w:noProof/>
                <w:webHidden/>
              </w:rPr>
              <w:tab/>
            </w:r>
            <w:r w:rsidR="00E74D60">
              <w:rPr>
                <w:noProof/>
                <w:webHidden/>
              </w:rPr>
              <w:fldChar w:fldCharType="begin"/>
            </w:r>
            <w:r w:rsidR="00E74D60">
              <w:rPr>
                <w:noProof/>
                <w:webHidden/>
              </w:rPr>
              <w:instrText xml:space="preserve"> PAGEREF _Toc154146129 \h </w:instrText>
            </w:r>
            <w:r w:rsidR="00E74D60">
              <w:rPr>
                <w:noProof/>
                <w:webHidden/>
              </w:rPr>
            </w:r>
            <w:r w:rsidR="00E74D60">
              <w:rPr>
                <w:noProof/>
                <w:webHidden/>
              </w:rPr>
              <w:fldChar w:fldCharType="separate"/>
            </w:r>
            <w:r w:rsidR="00E74D60">
              <w:rPr>
                <w:noProof/>
                <w:webHidden/>
              </w:rPr>
              <w:t>25</w:t>
            </w:r>
            <w:r w:rsidR="00E74D60">
              <w:rPr>
                <w:noProof/>
                <w:webHidden/>
              </w:rPr>
              <w:fldChar w:fldCharType="end"/>
            </w:r>
          </w:hyperlink>
        </w:p>
        <w:p w14:paraId="27581F7C" w14:textId="727DBF34"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30" w:history="1">
            <w:r w:rsidR="00E74D60" w:rsidRPr="00A568DD">
              <w:rPr>
                <w:rStyle w:val="Hyperlink"/>
                <w:rFonts w:ascii="Calibri" w:hAnsi="Calibri"/>
                <w:noProof/>
              </w:rPr>
              <w:t>3.17.</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Aspecte de mediu (inclusiv aplicarea Directivei 2011/92/UE a Parlamentului European și a Consiliului). Aplicarea principiului  DNSH. Imunizarea la schimbările climatice</w:t>
            </w:r>
            <w:r w:rsidR="00E74D60">
              <w:rPr>
                <w:noProof/>
                <w:webHidden/>
              </w:rPr>
              <w:tab/>
            </w:r>
            <w:r w:rsidR="00E74D60">
              <w:rPr>
                <w:noProof/>
                <w:webHidden/>
              </w:rPr>
              <w:fldChar w:fldCharType="begin"/>
            </w:r>
            <w:r w:rsidR="00E74D60">
              <w:rPr>
                <w:noProof/>
                <w:webHidden/>
              </w:rPr>
              <w:instrText xml:space="preserve"> PAGEREF _Toc154146130 \h </w:instrText>
            </w:r>
            <w:r w:rsidR="00E74D60">
              <w:rPr>
                <w:noProof/>
                <w:webHidden/>
              </w:rPr>
            </w:r>
            <w:r w:rsidR="00E74D60">
              <w:rPr>
                <w:noProof/>
                <w:webHidden/>
              </w:rPr>
              <w:fldChar w:fldCharType="separate"/>
            </w:r>
            <w:r w:rsidR="00E74D60">
              <w:rPr>
                <w:noProof/>
                <w:webHidden/>
              </w:rPr>
              <w:t>26</w:t>
            </w:r>
            <w:r w:rsidR="00E74D60">
              <w:rPr>
                <w:noProof/>
                <w:webHidden/>
              </w:rPr>
              <w:fldChar w:fldCharType="end"/>
            </w:r>
          </w:hyperlink>
        </w:p>
        <w:p w14:paraId="7ABC9C87" w14:textId="4CCA88C7"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31" w:history="1">
            <w:r w:rsidR="00E74D60" w:rsidRPr="00A568DD">
              <w:rPr>
                <w:rStyle w:val="Hyperlink"/>
                <w:rFonts w:ascii="Calibri" w:hAnsi="Calibri"/>
                <w:noProof/>
              </w:rPr>
              <w:t>3.18.</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Caracterul durabil al proiectului</w:t>
            </w:r>
            <w:r w:rsidR="00E74D60">
              <w:rPr>
                <w:noProof/>
                <w:webHidden/>
              </w:rPr>
              <w:tab/>
            </w:r>
            <w:r w:rsidR="00E74D60">
              <w:rPr>
                <w:noProof/>
                <w:webHidden/>
              </w:rPr>
              <w:fldChar w:fldCharType="begin"/>
            </w:r>
            <w:r w:rsidR="00E74D60">
              <w:rPr>
                <w:noProof/>
                <w:webHidden/>
              </w:rPr>
              <w:instrText xml:space="preserve"> PAGEREF _Toc154146131 \h </w:instrText>
            </w:r>
            <w:r w:rsidR="00E74D60">
              <w:rPr>
                <w:noProof/>
                <w:webHidden/>
              </w:rPr>
            </w:r>
            <w:r w:rsidR="00E74D60">
              <w:rPr>
                <w:noProof/>
                <w:webHidden/>
              </w:rPr>
              <w:fldChar w:fldCharType="separate"/>
            </w:r>
            <w:r w:rsidR="00E74D60">
              <w:rPr>
                <w:noProof/>
                <w:webHidden/>
              </w:rPr>
              <w:t>29</w:t>
            </w:r>
            <w:r w:rsidR="00E74D60">
              <w:rPr>
                <w:noProof/>
                <w:webHidden/>
              </w:rPr>
              <w:fldChar w:fldCharType="end"/>
            </w:r>
          </w:hyperlink>
        </w:p>
        <w:p w14:paraId="30CDE7FF" w14:textId="63BD9879"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32" w:history="1">
            <w:r w:rsidR="00E74D60" w:rsidRPr="00A568DD">
              <w:rPr>
                <w:rStyle w:val="Hyperlink"/>
                <w:rFonts w:ascii="Calibri" w:hAnsi="Calibri"/>
                <w:noProof/>
              </w:rPr>
              <w:t>3.19.</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Acțiuni menite să garanteze egalitatea de șanse, de gen, incluziunea și nediscriminarea</w:t>
            </w:r>
            <w:r w:rsidR="00E74D60">
              <w:rPr>
                <w:noProof/>
                <w:webHidden/>
              </w:rPr>
              <w:tab/>
            </w:r>
            <w:r w:rsidR="00E74D60">
              <w:rPr>
                <w:noProof/>
                <w:webHidden/>
              </w:rPr>
              <w:fldChar w:fldCharType="begin"/>
            </w:r>
            <w:r w:rsidR="00E74D60">
              <w:rPr>
                <w:noProof/>
                <w:webHidden/>
              </w:rPr>
              <w:instrText xml:space="preserve"> PAGEREF _Toc154146132 \h </w:instrText>
            </w:r>
            <w:r w:rsidR="00E74D60">
              <w:rPr>
                <w:noProof/>
                <w:webHidden/>
              </w:rPr>
            </w:r>
            <w:r w:rsidR="00E74D60">
              <w:rPr>
                <w:noProof/>
                <w:webHidden/>
              </w:rPr>
              <w:fldChar w:fldCharType="separate"/>
            </w:r>
            <w:r w:rsidR="00E74D60">
              <w:rPr>
                <w:noProof/>
                <w:webHidden/>
              </w:rPr>
              <w:t>29</w:t>
            </w:r>
            <w:r w:rsidR="00E74D60">
              <w:rPr>
                <w:noProof/>
                <w:webHidden/>
              </w:rPr>
              <w:fldChar w:fldCharType="end"/>
            </w:r>
          </w:hyperlink>
        </w:p>
        <w:p w14:paraId="6649EC57" w14:textId="05A82DA0"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33" w:history="1">
            <w:r w:rsidR="00E74D60" w:rsidRPr="00A568DD">
              <w:rPr>
                <w:rStyle w:val="Hyperlink"/>
                <w:rFonts w:ascii="Calibri" w:hAnsi="Calibri"/>
                <w:noProof/>
              </w:rPr>
              <w:t>3.20.</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Teme secundare</w:t>
            </w:r>
            <w:r w:rsidR="00E74D60">
              <w:rPr>
                <w:noProof/>
                <w:webHidden/>
              </w:rPr>
              <w:tab/>
            </w:r>
            <w:r w:rsidR="00E74D60">
              <w:rPr>
                <w:noProof/>
                <w:webHidden/>
              </w:rPr>
              <w:fldChar w:fldCharType="begin"/>
            </w:r>
            <w:r w:rsidR="00E74D60">
              <w:rPr>
                <w:noProof/>
                <w:webHidden/>
              </w:rPr>
              <w:instrText xml:space="preserve"> PAGEREF _Toc154146133 \h </w:instrText>
            </w:r>
            <w:r w:rsidR="00E74D60">
              <w:rPr>
                <w:noProof/>
                <w:webHidden/>
              </w:rPr>
            </w:r>
            <w:r w:rsidR="00E74D60">
              <w:rPr>
                <w:noProof/>
                <w:webHidden/>
              </w:rPr>
              <w:fldChar w:fldCharType="separate"/>
            </w:r>
            <w:r w:rsidR="00E74D60">
              <w:rPr>
                <w:noProof/>
                <w:webHidden/>
              </w:rPr>
              <w:t>32</w:t>
            </w:r>
            <w:r w:rsidR="00E74D60">
              <w:rPr>
                <w:noProof/>
                <w:webHidden/>
              </w:rPr>
              <w:fldChar w:fldCharType="end"/>
            </w:r>
          </w:hyperlink>
        </w:p>
        <w:p w14:paraId="3CFCA31E" w14:textId="098167FE"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34" w:history="1">
            <w:r w:rsidR="00E74D60" w:rsidRPr="00A568DD">
              <w:rPr>
                <w:rStyle w:val="Hyperlink"/>
                <w:rFonts w:ascii="Calibri" w:hAnsi="Calibri"/>
                <w:noProof/>
              </w:rPr>
              <w:t>3.21.</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Informarea şi vizibilitatea sprijinului din fonduri</w:t>
            </w:r>
            <w:r w:rsidR="00E74D60">
              <w:rPr>
                <w:noProof/>
                <w:webHidden/>
              </w:rPr>
              <w:tab/>
            </w:r>
            <w:r w:rsidR="00E74D60">
              <w:rPr>
                <w:noProof/>
                <w:webHidden/>
              </w:rPr>
              <w:fldChar w:fldCharType="begin"/>
            </w:r>
            <w:r w:rsidR="00E74D60">
              <w:rPr>
                <w:noProof/>
                <w:webHidden/>
              </w:rPr>
              <w:instrText xml:space="preserve"> PAGEREF _Toc154146134 \h </w:instrText>
            </w:r>
            <w:r w:rsidR="00E74D60">
              <w:rPr>
                <w:noProof/>
                <w:webHidden/>
              </w:rPr>
            </w:r>
            <w:r w:rsidR="00E74D60">
              <w:rPr>
                <w:noProof/>
                <w:webHidden/>
              </w:rPr>
              <w:fldChar w:fldCharType="separate"/>
            </w:r>
            <w:r w:rsidR="00E74D60">
              <w:rPr>
                <w:noProof/>
                <w:webHidden/>
              </w:rPr>
              <w:t>32</w:t>
            </w:r>
            <w:r w:rsidR="00E74D60">
              <w:rPr>
                <w:noProof/>
                <w:webHidden/>
              </w:rPr>
              <w:fldChar w:fldCharType="end"/>
            </w:r>
          </w:hyperlink>
        </w:p>
        <w:p w14:paraId="430A83C0" w14:textId="63808F97"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35" w:history="1">
            <w:r w:rsidR="00E74D60" w:rsidRPr="00A568DD">
              <w:rPr>
                <w:rStyle w:val="Hyperlink"/>
                <w:rFonts w:ascii="Calibri" w:hAnsi="Calibri" w:cs="Calibri"/>
              </w:rPr>
              <w:t>4.</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INFORMAȚII ADMINISTRATIVE DESPRE APELUL DE PROIECTE</w:t>
            </w:r>
            <w:r w:rsidR="00E74D60">
              <w:rPr>
                <w:webHidden/>
              </w:rPr>
              <w:tab/>
            </w:r>
            <w:r w:rsidR="00E74D60">
              <w:rPr>
                <w:webHidden/>
              </w:rPr>
              <w:fldChar w:fldCharType="begin"/>
            </w:r>
            <w:r w:rsidR="00E74D60">
              <w:rPr>
                <w:webHidden/>
              </w:rPr>
              <w:instrText xml:space="preserve"> PAGEREF _Toc154146135 \h </w:instrText>
            </w:r>
            <w:r w:rsidR="00E74D60">
              <w:rPr>
                <w:webHidden/>
              </w:rPr>
            </w:r>
            <w:r w:rsidR="00E74D60">
              <w:rPr>
                <w:webHidden/>
              </w:rPr>
              <w:fldChar w:fldCharType="separate"/>
            </w:r>
            <w:r w:rsidR="00E74D60">
              <w:rPr>
                <w:webHidden/>
              </w:rPr>
              <w:t>33</w:t>
            </w:r>
            <w:r w:rsidR="00E74D60">
              <w:rPr>
                <w:webHidden/>
              </w:rPr>
              <w:fldChar w:fldCharType="end"/>
            </w:r>
          </w:hyperlink>
        </w:p>
        <w:p w14:paraId="056D2C07" w14:textId="1CBE8871"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36" w:history="1">
            <w:r w:rsidR="00E74D60" w:rsidRPr="00A568DD">
              <w:rPr>
                <w:rStyle w:val="Hyperlink"/>
                <w:rFonts w:ascii="Calibri" w:hAnsi="Calibri"/>
                <w:noProof/>
              </w:rPr>
              <w:t>4.1.</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Data deschiderii apelului de proiecte</w:t>
            </w:r>
            <w:r w:rsidR="00E74D60">
              <w:rPr>
                <w:noProof/>
                <w:webHidden/>
              </w:rPr>
              <w:tab/>
            </w:r>
            <w:r w:rsidR="00E74D60">
              <w:rPr>
                <w:noProof/>
                <w:webHidden/>
              </w:rPr>
              <w:fldChar w:fldCharType="begin"/>
            </w:r>
            <w:r w:rsidR="00E74D60">
              <w:rPr>
                <w:noProof/>
                <w:webHidden/>
              </w:rPr>
              <w:instrText xml:space="preserve"> PAGEREF _Toc154146136 \h </w:instrText>
            </w:r>
            <w:r w:rsidR="00E74D60">
              <w:rPr>
                <w:noProof/>
                <w:webHidden/>
              </w:rPr>
            </w:r>
            <w:r w:rsidR="00E74D60">
              <w:rPr>
                <w:noProof/>
                <w:webHidden/>
              </w:rPr>
              <w:fldChar w:fldCharType="separate"/>
            </w:r>
            <w:r w:rsidR="00E74D60">
              <w:rPr>
                <w:noProof/>
                <w:webHidden/>
              </w:rPr>
              <w:t>33</w:t>
            </w:r>
            <w:r w:rsidR="00E74D60">
              <w:rPr>
                <w:noProof/>
                <w:webHidden/>
              </w:rPr>
              <w:fldChar w:fldCharType="end"/>
            </w:r>
          </w:hyperlink>
        </w:p>
        <w:p w14:paraId="483EC2C3" w14:textId="1BB102D1"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37" w:history="1">
            <w:r w:rsidR="00E74D60" w:rsidRPr="00A568DD">
              <w:rPr>
                <w:rStyle w:val="Hyperlink"/>
                <w:rFonts w:ascii="Calibri" w:hAnsi="Calibri"/>
                <w:noProof/>
              </w:rPr>
              <w:t>4.2.</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Perioada de pregătire a proiectelor</w:t>
            </w:r>
            <w:r w:rsidR="00E74D60">
              <w:rPr>
                <w:noProof/>
                <w:webHidden/>
              </w:rPr>
              <w:tab/>
            </w:r>
            <w:r w:rsidR="00E74D60">
              <w:rPr>
                <w:noProof/>
                <w:webHidden/>
              </w:rPr>
              <w:fldChar w:fldCharType="begin"/>
            </w:r>
            <w:r w:rsidR="00E74D60">
              <w:rPr>
                <w:noProof/>
                <w:webHidden/>
              </w:rPr>
              <w:instrText xml:space="preserve"> PAGEREF _Toc154146137 \h </w:instrText>
            </w:r>
            <w:r w:rsidR="00E74D60">
              <w:rPr>
                <w:noProof/>
                <w:webHidden/>
              </w:rPr>
            </w:r>
            <w:r w:rsidR="00E74D60">
              <w:rPr>
                <w:noProof/>
                <w:webHidden/>
              </w:rPr>
              <w:fldChar w:fldCharType="separate"/>
            </w:r>
            <w:r w:rsidR="00E74D60">
              <w:rPr>
                <w:noProof/>
                <w:webHidden/>
              </w:rPr>
              <w:t>33</w:t>
            </w:r>
            <w:r w:rsidR="00E74D60">
              <w:rPr>
                <w:noProof/>
                <w:webHidden/>
              </w:rPr>
              <w:fldChar w:fldCharType="end"/>
            </w:r>
          </w:hyperlink>
        </w:p>
        <w:p w14:paraId="2AC291DA" w14:textId="5D549D77"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38" w:history="1">
            <w:r w:rsidR="00E74D60" w:rsidRPr="00A568DD">
              <w:rPr>
                <w:rStyle w:val="Hyperlink"/>
                <w:rFonts w:ascii="Calibri" w:hAnsi="Calibri"/>
                <w:noProof/>
              </w:rPr>
              <w:t>4.3.</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Perioada de depunere a proiectelelor</w:t>
            </w:r>
            <w:r w:rsidR="00E74D60">
              <w:rPr>
                <w:noProof/>
                <w:webHidden/>
              </w:rPr>
              <w:tab/>
            </w:r>
            <w:r w:rsidR="00E74D60">
              <w:rPr>
                <w:noProof/>
                <w:webHidden/>
              </w:rPr>
              <w:fldChar w:fldCharType="begin"/>
            </w:r>
            <w:r w:rsidR="00E74D60">
              <w:rPr>
                <w:noProof/>
                <w:webHidden/>
              </w:rPr>
              <w:instrText xml:space="preserve"> PAGEREF _Toc154146138 \h </w:instrText>
            </w:r>
            <w:r w:rsidR="00E74D60">
              <w:rPr>
                <w:noProof/>
                <w:webHidden/>
              </w:rPr>
            </w:r>
            <w:r w:rsidR="00E74D60">
              <w:rPr>
                <w:noProof/>
                <w:webHidden/>
              </w:rPr>
              <w:fldChar w:fldCharType="separate"/>
            </w:r>
            <w:r w:rsidR="00E74D60">
              <w:rPr>
                <w:noProof/>
                <w:webHidden/>
              </w:rPr>
              <w:t>33</w:t>
            </w:r>
            <w:r w:rsidR="00E74D60">
              <w:rPr>
                <w:noProof/>
                <w:webHidden/>
              </w:rPr>
              <w:fldChar w:fldCharType="end"/>
            </w:r>
          </w:hyperlink>
        </w:p>
        <w:p w14:paraId="056217F7" w14:textId="22B60DE2" w:rsidR="00E74D60" w:rsidRDefault="00000000">
          <w:pPr>
            <w:pStyle w:val="TOC3"/>
            <w:rPr>
              <w:rFonts w:eastAsiaTheme="minorEastAsia" w:cstheme="minorBidi"/>
              <w:iCs w:val="0"/>
              <w:kern w:val="2"/>
              <w:sz w:val="22"/>
              <w:szCs w:val="22"/>
              <w:lang w:val="en-US"/>
              <w14:ligatures w14:val="standardContextual"/>
            </w:rPr>
          </w:pPr>
          <w:hyperlink w:anchor="_Toc154146139" w:history="1">
            <w:r w:rsidR="00E74D60" w:rsidRPr="00A568DD">
              <w:rPr>
                <w:rStyle w:val="Hyperlink"/>
                <w:bCs/>
              </w:rPr>
              <w:t>4.3.1</w:t>
            </w:r>
            <w:r w:rsidR="00E74D60">
              <w:rPr>
                <w:rFonts w:eastAsiaTheme="minorEastAsia" w:cstheme="minorBidi"/>
                <w:iCs w:val="0"/>
                <w:kern w:val="2"/>
                <w:sz w:val="22"/>
                <w:szCs w:val="22"/>
                <w:lang w:val="en-US"/>
                <w14:ligatures w14:val="standardContextual"/>
              </w:rPr>
              <w:tab/>
            </w:r>
            <w:r w:rsidR="00E74D60" w:rsidRPr="00A568DD">
              <w:rPr>
                <w:rStyle w:val="Hyperlink"/>
                <w:bCs/>
              </w:rPr>
              <w:t>Data și ora lansării apelului de proiecte: 22.02.2024, ora 10.00</w:t>
            </w:r>
            <w:r w:rsidR="00E74D60">
              <w:rPr>
                <w:webHidden/>
              </w:rPr>
              <w:tab/>
            </w:r>
            <w:r w:rsidR="00E74D60">
              <w:rPr>
                <w:webHidden/>
              </w:rPr>
              <w:fldChar w:fldCharType="begin"/>
            </w:r>
            <w:r w:rsidR="00E74D60">
              <w:rPr>
                <w:webHidden/>
              </w:rPr>
              <w:instrText xml:space="preserve"> PAGEREF _Toc154146139 \h </w:instrText>
            </w:r>
            <w:r w:rsidR="00E74D60">
              <w:rPr>
                <w:webHidden/>
              </w:rPr>
            </w:r>
            <w:r w:rsidR="00E74D60">
              <w:rPr>
                <w:webHidden/>
              </w:rPr>
              <w:fldChar w:fldCharType="separate"/>
            </w:r>
            <w:r w:rsidR="00E74D60">
              <w:rPr>
                <w:webHidden/>
              </w:rPr>
              <w:t>33</w:t>
            </w:r>
            <w:r w:rsidR="00E74D60">
              <w:rPr>
                <w:webHidden/>
              </w:rPr>
              <w:fldChar w:fldCharType="end"/>
            </w:r>
          </w:hyperlink>
        </w:p>
        <w:p w14:paraId="1F3E01F3" w14:textId="3C327E6B" w:rsidR="00E74D60" w:rsidRDefault="00000000">
          <w:pPr>
            <w:pStyle w:val="TOC3"/>
            <w:rPr>
              <w:rFonts w:eastAsiaTheme="minorEastAsia" w:cstheme="minorBidi"/>
              <w:iCs w:val="0"/>
              <w:kern w:val="2"/>
              <w:sz w:val="22"/>
              <w:szCs w:val="22"/>
              <w:lang w:val="en-US"/>
              <w14:ligatures w14:val="standardContextual"/>
            </w:rPr>
          </w:pPr>
          <w:hyperlink w:anchor="_Toc154146140" w:history="1">
            <w:r w:rsidR="00E74D60" w:rsidRPr="00A568DD">
              <w:rPr>
                <w:rStyle w:val="Hyperlink"/>
                <w:bCs/>
              </w:rPr>
              <w:t>4.3.2</w:t>
            </w:r>
            <w:r w:rsidR="00E74D60">
              <w:rPr>
                <w:rFonts w:eastAsiaTheme="minorEastAsia" w:cstheme="minorBidi"/>
                <w:iCs w:val="0"/>
                <w:kern w:val="2"/>
                <w:sz w:val="22"/>
                <w:szCs w:val="22"/>
                <w:lang w:val="en-US"/>
                <w14:ligatures w14:val="standardContextual"/>
              </w:rPr>
              <w:tab/>
            </w:r>
            <w:r w:rsidR="00E74D60" w:rsidRPr="00A568DD">
              <w:rPr>
                <w:rStyle w:val="Hyperlink"/>
                <w:bCs/>
              </w:rPr>
              <w:t>Data și ora închiderii apelului de proiecte: 21.08.2024, ora 16.00</w:t>
            </w:r>
            <w:r w:rsidR="00E74D60">
              <w:rPr>
                <w:webHidden/>
              </w:rPr>
              <w:tab/>
            </w:r>
            <w:r w:rsidR="00E74D60">
              <w:rPr>
                <w:webHidden/>
              </w:rPr>
              <w:fldChar w:fldCharType="begin"/>
            </w:r>
            <w:r w:rsidR="00E74D60">
              <w:rPr>
                <w:webHidden/>
              </w:rPr>
              <w:instrText xml:space="preserve"> PAGEREF _Toc154146140 \h </w:instrText>
            </w:r>
            <w:r w:rsidR="00E74D60">
              <w:rPr>
                <w:webHidden/>
              </w:rPr>
            </w:r>
            <w:r w:rsidR="00E74D60">
              <w:rPr>
                <w:webHidden/>
              </w:rPr>
              <w:fldChar w:fldCharType="separate"/>
            </w:r>
            <w:r w:rsidR="00E74D60">
              <w:rPr>
                <w:webHidden/>
              </w:rPr>
              <w:t>33</w:t>
            </w:r>
            <w:r w:rsidR="00E74D60">
              <w:rPr>
                <w:webHidden/>
              </w:rPr>
              <w:fldChar w:fldCharType="end"/>
            </w:r>
          </w:hyperlink>
        </w:p>
        <w:p w14:paraId="28DD88FE" w14:textId="76F1895C"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41" w:history="1">
            <w:r w:rsidR="00E74D60" w:rsidRPr="00A568DD">
              <w:rPr>
                <w:rStyle w:val="Hyperlink"/>
                <w:rFonts w:ascii="Calibri" w:hAnsi="Calibri"/>
                <w:noProof/>
              </w:rPr>
              <w:t>4.4.</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Modalitatea de depunere a proiectelor</w:t>
            </w:r>
            <w:r w:rsidR="00E74D60">
              <w:rPr>
                <w:noProof/>
                <w:webHidden/>
              </w:rPr>
              <w:tab/>
            </w:r>
            <w:r w:rsidR="00E74D60">
              <w:rPr>
                <w:noProof/>
                <w:webHidden/>
              </w:rPr>
              <w:fldChar w:fldCharType="begin"/>
            </w:r>
            <w:r w:rsidR="00E74D60">
              <w:rPr>
                <w:noProof/>
                <w:webHidden/>
              </w:rPr>
              <w:instrText xml:space="preserve"> PAGEREF _Toc154146141 \h </w:instrText>
            </w:r>
            <w:r w:rsidR="00E74D60">
              <w:rPr>
                <w:noProof/>
                <w:webHidden/>
              </w:rPr>
            </w:r>
            <w:r w:rsidR="00E74D60">
              <w:rPr>
                <w:noProof/>
                <w:webHidden/>
              </w:rPr>
              <w:fldChar w:fldCharType="separate"/>
            </w:r>
            <w:r w:rsidR="00E74D60">
              <w:rPr>
                <w:noProof/>
                <w:webHidden/>
              </w:rPr>
              <w:t>33</w:t>
            </w:r>
            <w:r w:rsidR="00E74D60">
              <w:rPr>
                <w:noProof/>
                <w:webHidden/>
              </w:rPr>
              <w:fldChar w:fldCharType="end"/>
            </w:r>
          </w:hyperlink>
        </w:p>
        <w:p w14:paraId="55DD3736" w14:textId="5E47D927"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42" w:history="1">
            <w:r w:rsidR="00E74D60" w:rsidRPr="00A568DD">
              <w:rPr>
                <w:rStyle w:val="Hyperlink"/>
                <w:rFonts w:ascii="Calibri" w:hAnsi="Calibri" w:cs="Calibri"/>
              </w:rPr>
              <w:t>5.</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CONDIŢII DE ELIGIBILITATE</w:t>
            </w:r>
            <w:r w:rsidR="00E74D60">
              <w:rPr>
                <w:webHidden/>
              </w:rPr>
              <w:tab/>
            </w:r>
            <w:r w:rsidR="00E74D60">
              <w:rPr>
                <w:webHidden/>
              </w:rPr>
              <w:fldChar w:fldCharType="begin"/>
            </w:r>
            <w:r w:rsidR="00E74D60">
              <w:rPr>
                <w:webHidden/>
              </w:rPr>
              <w:instrText xml:space="preserve"> PAGEREF _Toc154146142 \h </w:instrText>
            </w:r>
            <w:r w:rsidR="00E74D60">
              <w:rPr>
                <w:webHidden/>
              </w:rPr>
            </w:r>
            <w:r w:rsidR="00E74D60">
              <w:rPr>
                <w:webHidden/>
              </w:rPr>
              <w:fldChar w:fldCharType="separate"/>
            </w:r>
            <w:r w:rsidR="00E74D60">
              <w:rPr>
                <w:webHidden/>
              </w:rPr>
              <w:t>34</w:t>
            </w:r>
            <w:r w:rsidR="00E74D60">
              <w:rPr>
                <w:webHidden/>
              </w:rPr>
              <w:fldChar w:fldCharType="end"/>
            </w:r>
          </w:hyperlink>
        </w:p>
        <w:p w14:paraId="229C02A3" w14:textId="7606F70D"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43" w:history="1">
            <w:r w:rsidR="00E74D60" w:rsidRPr="00A568DD">
              <w:rPr>
                <w:rStyle w:val="Hyperlink"/>
                <w:rFonts w:ascii="Calibri" w:hAnsi="Calibri"/>
                <w:noProof/>
              </w:rPr>
              <w:t>5.1.</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Eligibilitatea solicitanţilor şi partenerilor</w:t>
            </w:r>
            <w:r w:rsidR="00E74D60">
              <w:rPr>
                <w:noProof/>
                <w:webHidden/>
              </w:rPr>
              <w:tab/>
            </w:r>
            <w:r w:rsidR="00E74D60">
              <w:rPr>
                <w:noProof/>
                <w:webHidden/>
              </w:rPr>
              <w:fldChar w:fldCharType="begin"/>
            </w:r>
            <w:r w:rsidR="00E74D60">
              <w:rPr>
                <w:noProof/>
                <w:webHidden/>
              </w:rPr>
              <w:instrText xml:space="preserve"> PAGEREF _Toc154146143 \h </w:instrText>
            </w:r>
            <w:r w:rsidR="00E74D60">
              <w:rPr>
                <w:noProof/>
                <w:webHidden/>
              </w:rPr>
            </w:r>
            <w:r w:rsidR="00E74D60">
              <w:rPr>
                <w:noProof/>
                <w:webHidden/>
              </w:rPr>
              <w:fldChar w:fldCharType="separate"/>
            </w:r>
            <w:r w:rsidR="00E74D60">
              <w:rPr>
                <w:noProof/>
                <w:webHidden/>
              </w:rPr>
              <w:t>34</w:t>
            </w:r>
            <w:r w:rsidR="00E74D60">
              <w:rPr>
                <w:noProof/>
                <w:webHidden/>
              </w:rPr>
              <w:fldChar w:fldCharType="end"/>
            </w:r>
          </w:hyperlink>
        </w:p>
        <w:p w14:paraId="561DEFE5" w14:textId="4C48459D" w:rsidR="00E74D60" w:rsidRDefault="00000000">
          <w:pPr>
            <w:pStyle w:val="TOC3"/>
            <w:rPr>
              <w:rFonts w:eastAsiaTheme="minorEastAsia" w:cstheme="minorBidi"/>
              <w:iCs w:val="0"/>
              <w:kern w:val="2"/>
              <w:sz w:val="22"/>
              <w:szCs w:val="22"/>
              <w:lang w:val="en-US"/>
              <w14:ligatures w14:val="standardContextual"/>
            </w:rPr>
          </w:pPr>
          <w:hyperlink w:anchor="_Toc154146144" w:history="1">
            <w:r w:rsidR="00E74D60" w:rsidRPr="00A568DD">
              <w:rPr>
                <w:rStyle w:val="Hyperlink"/>
                <w:rFonts w:cs="Calibri"/>
              </w:rPr>
              <w:t>5.1.1. Cerințe privind eligibilitatea solicitanților și partenerilor</w:t>
            </w:r>
            <w:r w:rsidR="00E74D60">
              <w:rPr>
                <w:webHidden/>
              </w:rPr>
              <w:tab/>
            </w:r>
            <w:r w:rsidR="00E74D60">
              <w:rPr>
                <w:webHidden/>
              </w:rPr>
              <w:fldChar w:fldCharType="begin"/>
            </w:r>
            <w:r w:rsidR="00E74D60">
              <w:rPr>
                <w:webHidden/>
              </w:rPr>
              <w:instrText xml:space="preserve"> PAGEREF _Toc154146144 \h </w:instrText>
            </w:r>
            <w:r w:rsidR="00E74D60">
              <w:rPr>
                <w:webHidden/>
              </w:rPr>
            </w:r>
            <w:r w:rsidR="00E74D60">
              <w:rPr>
                <w:webHidden/>
              </w:rPr>
              <w:fldChar w:fldCharType="separate"/>
            </w:r>
            <w:r w:rsidR="00E74D60">
              <w:rPr>
                <w:webHidden/>
              </w:rPr>
              <w:t>34</w:t>
            </w:r>
            <w:r w:rsidR="00E74D60">
              <w:rPr>
                <w:webHidden/>
              </w:rPr>
              <w:fldChar w:fldCharType="end"/>
            </w:r>
          </w:hyperlink>
        </w:p>
        <w:p w14:paraId="5589055F" w14:textId="51337D56" w:rsidR="00E74D60" w:rsidRDefault="00000000">
          <w:pPr>
            <w:pStyle w:val="TOC2"/>
            <w:tabs>
              <w:tab w:val="left" w:pos="110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45" w:history="1">
            <w:r w:rsidR="00E74D60" w:rsidRPr="00A568DD">
              <w:rPr>
                <w:rStyle w:val="Hyperlink"/>
                <w:rFonts w:ascii="Calibri" w:hAnsi="Calibri"/>
                <w:bCs/>
                <w:noProof/>
              </w:rPr>
              <w:t>5.1.2.</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Categorii de solicitanți eligibili</w:t>
            </w:r>
            <w:r w:rsidR="00E74D60">
              <w:rPr>
                <w:noProof/>
                <w:webHidden/>
              </w:rPr>
              <w:tab/>
            </w:r>
            <w:r w:rsidR="00E74D60">
              <w:rPr>
                <w:noProof/>
                <w:webHidden/>
              </w:rPr>
              <w:fldChar w:fldCharType="begin"/>
            </w:r>
            <w:r w:rsidR="00E74D60">
              <w:rPr>
                <w:noProof/>
                <w:webHidden/>
              </w:rPr>
              <w:instrText xml:space="preserve"> PAGEREF _Toc154146145 \h </w:instrText>
            </w:r>
            <w:r w:rsidR="00E74D60">
              <w:rPr>
                <w:noProof/>
                <w:webHidden/>
              </w:rPr>
            </w:r>
            <w:r w:rsidR="00E74D60">
              <w:rPr>
                <w:noProof/>
                <w:webHidden/>
              </w:rPr>
              <w:fldChar w:fldCharType="separate"/>
            </w:r>
            <w:r w:rsidR="00E74D60">
              <w:rPr>
                <w:noProof/>
                <w:webHidden/>
              </w:rPr>
              <w:t>38</w:t>
            </w:r>
            <w:r w:rsidR="00E74D60">
              <w:rPr>
                <w:noProof/>
                <w:webHidden/>
              </w:rPr>
              <w:fldChar w:fldCharType="end"/>
            </w:r>
          </w:hyperlink>
        </w:p>
        <w:p w14:paraId="049FFDE8" w14:textId="77352D4B" w:rsidR="00E74D60" w:rsidRDefault="00000000">
          <w:pPr>
            <w:pStyle w:val="TOC2"/>
            <w:tabs>
              <w:tab w:val="left" w:pos="110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46" w:history="1">
            <w:r w:rsidR="00E74D60" w:rsidRPr="00A568DD">
              <w:rPr>
                <w:rStyle w:val="Hyperlink"/>
                <w:rFonts w:ascii="Calibri" w:hAnsi="Calibri"/>
                <w:noProof/>
              </w:rPr>
              <w:t>5.1.3.</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Categorii de parteneri eligibili</w:t>
            </w:r>
            <w:r w:rsidR="00E74D60">
              <w:rPr>
                <w:noProof/>
                <w:webHidden/>
              </w:rPr>
              <w:tab/>
            </w:r>
            <w:r w:rsidR="00E74D60">
              <w:rPr>
                <w:noProof/>
                <w:webHidden/>
              </w:rPr>
              <w:fldChar w:fldCharType="begin"/>
            </w:r>
            <w:r w:rsidR="00E74D60">
              <w:rPr>
                <w:noProof/>
                <w:webHidden/>
              </w:rPr>
              <w:instrText xml:space="preserve"> PAGEREF _Toc154146146 \h </w:instrText>
            </w:r>
            <w:r w:rsidR="00E74D60">
              <w:rPr>
                <w:noProof/>
                <w:webHidden/>
              </w:rPr>
            </w:r>
            <w:r w:rsidR="00E74D60">
              <w:rPr>
                <w:noProof/>
                <w:webHidden/>
              </w:rPr>
              <w:fldChar w:fldCharType="separate"/>
            </w:r>
            <w:r w:rsidR="00E74D60">
              <w:rPr>
                <w:noProof/>
                <w:webHidden/>
              </w:rPr>
              <w:t>38</w:t>
            </w:r>
            <w:r w:rsidR="00E74D60">
              <w:rPr>
                <w:noProof/>
                <w:webHidden/>
              </w:rPr>
              <w:fldChar w:fldCharType="end"/>
            </w:r>
          </w:hyperlink>
        </w:p>
        <w:p w14:paraId="08DC7272" w14:textId="48561B9A" w:rsidR="00E74D60" w:rsidRDefault="00000000">
          <w:pPr>
            <w:pStyle w:val="TOC2"/>
            <w:tabs>
              <w:tab w:val="left" w:pos="110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47" w:history="1">
            <w:r w:rsidR="00E74D60" w:rsidRPr="00A568DD">
              <w:rPr>
                <w:rStyle w:val="Hyperlink"/>
                <w:rFonts w:ascii="Calibri" w:hAnsi="Calibri"/>
                <w:noProof/>
              </w:rPr>
              <w:t>5.1.4.</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Reguli şi cerinţe privind parteneriatul</w:t>
            </w:r>
            <w:r w:rsidR="00E74D60">
              <w:rPr>
                <w:noProof/>
                <w:webHidden/>
              </w:rPr>
              <w:tab/>
            </w:r>
            <w:r w:rsidR="00E74D60">
              <w:rPr>
                <w:noProof/>
                <w:webHidden/>
              </w:rPr>
              <w:fldChar w:fldCharType="begin"/>
            </w:r>
            <w:r w:rsidR="00E74D60">
              <w:rPr>
                <w:noProof/>
                <w:webHidden/>
              </w:rPr>
              <w:instrText xml:space="preserve"> PAGEREF _Toc154146147 \h </w:instrText>
            </w:r>
            <w:r w:rsidR="00E74D60">
              <w:rPr>
                <w:noProof/>
                <w:webHidden/>
              </w:rPr>
            </w:r>
            <w:r w:rsidR="00E74D60">
              <w:rPr>
                <w:noProof/>
                <w:webHidden/>
              </w:rPr>
              <w:fldChar w:fldCharType="separate"/>
            </w:r>
            <w:r w:rsidR="00E74D60">
              <w:rPr>
                <w:noProof/>
                <w:webHidden/>
              </w:rPr>
              <w:t>38</w:t>
            </w:r>
            <w:r w:rsidR="00E74D60">
              <w:rPr>
                <w:noProof/>
                <w:webHidden/>
              </w:rPr>
              <w:fldChar w:fldCharType="end"/>
            </w:r>
          </w:hyperlink>
        </w:p>
        <w:p w14:paraId="0C1F25A2" w14:textId="759F683E"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48" w:history="1">
            <w:r w:rsidR="00E74D60" w:rsidRPr="00A568DD">
              <w:rPr>
                <w:rStyle w:val="Hyperlink"/>
                <w:rFonts w:ascii="Calibri" w:hAnsi="Calibri"/>
                <w:noProof/>
              </w:rPr>
              <w:t>5.2.</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Eligibilitatea activităţilor</w:t>
            </w:r>
            <w:r w:rsidR="00E74D60">
              <w:rPr>
                <w:noProof/>
                <w:webHidden/>
              </w:rPr>
              <w:tab/>
            </w:r>
            <w:r w:rsidR="00E74D60">
              <w:rPr>
                <w:noProof/>
                <w:webHidden/>
              </w:rPr>
              <w:fldChar w:fldCharType="begin"/>
            </w:r>
            <w:r w:rsidR="00E74D60">
              <w:rPr>
                <w:noProof/>
                <w:webHidden/>
              </w:rPr>
              <w:instrText xml:space="preserve"> PAGEREF _Toc154146148 \h </w:instrText>
            </w:r>
            <w:r w:rsidR="00E74D60">
              <w:rPr>
                <w:noProof/>
                <w:webHidden/>
              </w:rPr>
            </w:r>
            <w:r w:rsidR="00E74D60">
              <w:rPr>
                <w:noProof/>
                <w:webHidden/>
              </w:rPr>
              <w:fldChar w:fldCharType="separate"/>
            </w:r>
            <w:r w:rsidR="00E74D60">
              <w:rPr>
                <w:noProof/>
                <w:webHidden/>
              </w:rPr>
              <w:t>39</w:t>
            </w:r>
            <w:r w:rsidR="00E74D60">
              <w:rPr>
                <w:noProof/>
                <w:webHidden/>
              </w:rPr>
              <w:fldChar w:fldCharType="end"/>
            </w:r>
          </w:hyperlink>
        </w:p>
        <w:p w14:paraId="21F35D65" w14:textId="6A1C34C0" w:rsidR="00E74D60" w:rsidRDefault="00000000">
          <w:pPr>
            <w:pStyle w:val="TOC3"/>
            <w:rPr>
              <w:rFonts w:eastAsiaTheme="minorEastAsia" w:cstheme="minorBidi"/>
              <w:iCs w:val="0"/>
              <w:kern w:val="2"/>
              <w:sz w:val="22"/>
              <w:szCs w:val="22"/>
              <w:lang w:val="en-US"/>
              <w14:ligatures w14:val="standardContextual"/>
            </w:rPr>
          </w:pPr>
          <w:hyperlink w:anchor="_Toc154146149" w:history="1">
            <w:r w:rsidR="00E74D60" w:rsidRPr="00A568DD">
              <w:rPr>
                <w:rStyle w:val="Hyperlink"/>
                <w:rFonts w:cs="Calibri"/>
              </w:rPr>
              <w:t>5.2.1.</w:t>
            </w:r>
            <w:r w:rsidR="00E74D60">
              <w:rPr>
                <w:rFonts w:eastAsiaTheme="minorEastAsia" w:cstheme="minorBidi"/>
                <w:iCs w:val="0"/>
                <w:kern w:val="2"/>
                <w:sz w:val="22"/>
                <w:szCs w:val="22"/>
                <w:lang w:val="en-US"/>
                <w14:ligatures w14:val="standardContextual"/>
              </w:rPr>
              <w:tab/>
            </w:r>
            <w:r w:rsidR="00E74D60" w:rsidRPr="00A568DD">
              <w:rPr>
                <w:rStyle w:val="Hyperlink"/>
                <w:rFonts w:cs="Calibri"/>
              </w:rPr>
              <w:t>Cerinţe generale privind eligibilitatea activităţilor</w:t>
            </w:r>
            <w:r w:rsidR="00E74D60">
              <w:rPr>
                <w:webHidden/>
              </w:rPr>
              <w:tab/>
            </w:r>
            <w:r w:rsidR="00E74D60">
              <w:rPr>
                <w:webHidden/>
              </w:rPr>
              <w:fldChar w:fldCharType="begin"/>
            </w:r>
            <w:r w:rsidR="00E74D60">
              <w:rPr>
                <w:webHidden/>
              </w:rPr>
              <w:instrText xml:space="preserve"> PAGEREF _Toc154146149 \h </w:instrText>
            </w:r>
            <w:r w:rsidR="00E74D60">
              <w:rPr>
                <w:webHidden/>
              </w:rPr>
            </w:r>
            <w:r w:rsidR="00E74D60">
              <w:rPr>
                <w:webHidden/>
              </w:rPr>
              <w:fldChar w:fldCharType="separate"/>
            </w:r>
            <w:r w:rsidR="00E74D60">
              <w:rPr>
                <w:webHidden/>
              </w:rPr>
              <w:t>39</w:t>
            </w:r>
            <w:r w:rsidR="00E74D60">
              <w:rPr>
                <w:webHidden/>
              </w:rPr>
              <w:fldChar w:fldCharType="end"/>
            </w:r>
          </w:hyperlink>
        </w:p>
        <w:p w14:paraId="10529F3F" w14:textId="4C4CA50C" w:rsidR="00E74D60" w:rsidRDefault="00000000">
          <w:pPr>
            <w:pStyle w:val="TOC3"/>
            <w:rPr>
              <w:rFonts w:eastAsiaTheme="minorEastAsia" w:cstheme="minorBidi"/>
              <w:iCs w:val="0"/>
              <w:kern w:val="2"/>
              <w:sz w:val="22"/>
              <w:szCs w:val="22"/>
              <w:lang w:val="en-US"/>
              <w14:ligatures w14:val="standardContextual"/>
            </w:rPr>
          </w:pPr>
          <w:hyperlink w:anchor="_Toc154146150" w:history="1">
            <w:r w:rsidR="00E74D60" w:rsidRPr="00A568DD">
              <w:rPr>
                <w:rStyle w:val="Hyperlink"/>
                <w:rFonts w:cs="Calibri"/>
              </w:rPr>
              <w:t>5.2.2.</w:t>
            </w:r>
            <w:r w:rsidR="00E74D60">
              <w:rPr>
                <w:rFonts w:eastAsiaTheme="minorEastAsia" w:cstheme="minorBidi"/>
                <w:iCs w:val="0"/>
                <w:kern w:val="2"/>
                <w:sz w:val="22"/>
                <w:szCs w:val="22"/>
                <w:lang w:val="en-US"/>
                <w14:ligatures w14:val="standardContextual"/>
              </w:rPr>
              <w:tab/>
            </w:r>
            <w:r w:rsidR="00E74D60" w:rsidRPr="00A568DD">
              <w:rPr>
                <w:rStyle w:val="Hyperlink"/>
                <w:rFonts w:cs="Calibri"/>
              </w:rPr>
              <w:t>Activităţi eligibile</w:t>
            </w:r>
            <w:r w:rsidR="00E74D60">
              <w:rPr>
                <w:webHidden/>
              </w:rPr>
              <w:tab/>
            </w:r>
            <w:r w:rsidR="00E74D60">
              <w:rPr>
                <w:webHidden/>
              </w:rPr>
              <w:fldChar w:fldCharType="begin"/>
            </w:r>
            <w:r w:rsidR="00E74D60">
              <w:rPr>
                <w:webHidden/>
              </w:rPr>
              <w:instrText xml:space="preserve"> PAGEREF _Toc154146150 \h </w:instrText>
            </w:r>
            <w:r w:rsidR="00E74D60">
              <w:rPr>
                <w:webHidden/>
              </w:rPr>
            </w:r>
            <w:r w:rsidR="00E74D60">
              <w:rPr>
                <w:webHidden/>
              </w:rPr>
              <w:fldChar w:fldCharType="separate"/>
            </w:r>
            <w:r w:rsidR="00E74D60">
              <w:rPr>
                <w:webHidden/>
              </w:rPr>
              <w:t>39</w:t>
            </w:r>
            <w:r w:rsidR="00E74D60">
              <w:rPr>
                <w:webHidden/>
              </w:rPr>
              <w:fldChar w:fldCharType="end"/>
            </w:r>
          </w:hyperlink>
        </w:p>
        <w:p w14:paraId="4CB3E62A" w14:textId="0CAD7FEA" w:rsidR="00E74D60" w:rsidRDefault="00000000">
          <w:pPr>
            <w:pStyle w:val="TOC3"/>
            <w:rPr>
              <w:rFonts w:eastAsiaTheme="minorEastAsia" w:cstheme="minorBidi"/>
              <w:iCs w:val="0"/>
              <w:kern w:val="2"/>
              <w:sz w:val="22"/>
              <w:szCs w:val="22"/>
              <w:lang w:val="en-US"/>
              <w14:ligatures w14:val="standardContextual"/>
            </w:rPr>
          </w:pPr>
          <w:hyperlink w:anchor="_Toc154146151" w:history="1">
            <w:r w:rsidR="00E74D60" w:rsidRPr="00A568DD">
              <w:rPr>
                <w:rStyle w:val="Hyperlink"/>
              </w:rPr>
              <w:t>5.2.3    Activitatea de baza</w:t>
            </w:r>
            <w:r w:rsidR="00E74D60">
              <w:rPr>
                <w:webHidden/>
              </w:rPr>
              <w:tab/>
            </w:r>
            <w:r w:rsidR="00E74D60">
              <w:rPr>
                <w:webHidden/>
              </w:rPr>
              <w:fldChar w:fldCharType="begin"/>
            </w:r>
            <w:r w:rsidR="00E74D60">
              <w:rPr>
                <w:webHidden/>
              </w:rPr>
              <w:instrText xml:space="preserve"> PAGEREF _Toc154146151 \h </w:instrText>
            </w:r>
            <w:r w:rsidR="00E74D60">
              <w:rPr>
                <w:webHidden/>
              </w:rPr>
            </w:r>
            <w:r w:rsidR="00E74D60">
              <w:rPr>
                <w:webHidden/>
              </w:rPr>
              <w:fldChar w:fldCharType="separate"/>
            </w:r>
            <w:r w:rsidR="00E74D60">
              <w:rPr>
                <w:webHidden/>
              </w:rPr>
              <w:t>41</w:t>
            </w:r>
            <w:r w:rsidR="00E74D60">
              <w:rPr>
                <w:webHidden/>
              </w:rPr>
              <w:fldChar w:fldCharType="end"/>
            </w:r>
          </w:hyperlink>
        </w:p>
        <w:p w14:paraId="2C91AE87" w14:textId="3B7D3542" w:rsidR="00E74D60" w:rsidRDefault="00000000">
          <w:pPr>
            <w:pStyle w:val="TOC3"/>
            <w:rPr>
              <w:rFonts w:eastAsiaTheme="minorEastAsia" w:cstheme="minorBidi"/>
              <w:iCs w:val="0"/>
              <w:kern w:val="2"/>
              <w:sz w:val="22"/>
              <w:szCs w:val="22"/>
              <w:lang w:val="en-US"/>
              <w14:ligatures w14:val="standardContextual"/>
            </w:rPr>
          </w:pPr>
          <w:hyperlink w:anchor="_Toc154146152" w:history="1">
            <w:r w:rsidR="00E74D60" w:rsidRPr="00A568DD">
              <w:rPr>
                <w:rStyle w:val="Hyperlink"/>
                <w:rFonts w:cs="Calibri"/>
              </w:rPr>
              <w:t>5.2.3.</w:t>
            </w:r>
            <w:r w:rsidR="00E74D60">
              <w:rPr>
                <w:rFonts w:eastAsiaTheme="minorEastAsia" w:cstheme="minorBidi"/>
                <w:iCs w:val="0"/>
                <w:kern w:val="2"/>
                <w:sz w:val="22"/>
                <w:szCs w:val="22"/>
                <w:lang w:val="en-US"/>
                <w14:ligatures w14:val="standardContextual"/>
              </w:rPr>
              <w:tab/>
            </w:r>
            <w:r w:rsidR="00E74D60" w:rsidRPr="00A568DD">
              <w:rPr>
                <w:rStyle w:val="Hyperlink"/>
                <w:rFonts w:cs="Calibri"/>
              </w:rPr>
              <w:t>Activităţi neeligibile</w:t>
            </w:r>
            <w:r w:rsidR="00E74D60">
              <w:rPr>
                <w:webHidden/>
              </w:rPr>
              <w:tab/>
            </w:r>
            <w:r w:rsidR="00E74D60">
              <w:rPr>
                <w:webHidden/>
              </w:rPr>
              <w:fldChar w:fldCharType="begin"/>
            </w:r>
            <w:r w:rsidR="00E74D60">
              <w:rPr>
                <w:webHidden/>
              </w:rPr>
              <w:instrText xml:space="preserve"> PAGEREF _Toc154146152 \h </w:instrText>
            </w:r>
            <w:r w:rsidR="00E74D60">
              <w:rPr>
                <w:webHidden/>
              </w:rPr>
            </w:r>
            <w:r w:rsidR="00E74D60">
              <w:rPr>
                <w:webHidden/>
              </w:rPr>
              <w:fldChar w:fldCharType="separate"/>
            </w:r>
            <w:r w:rsidR="00E74D60">
              <w:rPr>
                <w:webHidden/>
              </w:rPr>
              <w:t>41</w:t>
            </w:r>
            <w:r w:rsidR="00E74D60">
              <w:rPr>
                <w:webHidden/>
              </w:rPr>
              <w:fldChar w:fldCharType="end"/>
            </w:r>
          </w:hyperlink>
        </w:p>
        <w:p w14:paraId="6BE13FA4" w14:textId="1B3BDA85"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53" w:history="1">
            <w:r w:rsidR="00E74D60" w:rsidRPr="00A568DD">
              <w:rPr>
                <w:rStyle w:val="Hyperlink"/>
                <w:rFonts w:ascii="Calibri" w:hAnsi="Calibri"/>
                <w:noProof/>
              </w:rPr>
              <w:t>5.3.</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Eligibilitatea cheltuielilor</w:t>
            </w:r>
            <w:r w:rsidR="00E74D60">
              <w:rPr>
                <w:noProof/>
                <w:webHidden/>
              </w:rPr>
              <w:tab/>
            </w:r>
            <w:r w:rsidR="00E74D60">
              <w:rPr>
                <w:noProof/>
                <w:webHidden/>
              </w:rPr>
              <w:fldChar w:fldCharType="begin"/>
            </w:r>
            <w:r w:rsidR="00E74D60">
              <w:rPr>
                <w:noProof/>
                <w:webHidden/>
              </w:rPr>
              <w:instrText xml:space="preserve"> PAGEREF _Toc154146153 \h </w:instrText>
            </w:r>
            <w:r w:rsidR="00E74D60">
              <w:rPr>
                <w:noProof/>
                <w:webHidden/>
              </w:rPr>
            </w:r>
            <w:r w:rsidR="00E74D60">
              <w:rPr>
                <w:noProof/>
                <w:webHidden/>
              </w:rPr>
              <w:fldChar w:fldCharType="separate"/>
            </w:r>
            <w:r w:rsidR="00E74D60">
              <w:rPr>
                <w:noProof/>
                <w:webHidden/>
              </w:rPr>
              <w:t>42</w:t>
            </w:r>
            <w:r w:rsidR="00E74D60">
              <w:rPr>
                <w:noProof/>
                <w:webHidden/>
              </w:rPr>
              <w:fldChar w:fldCharType="end"/>
            </w:r>
          </w:hyperlink>
        </w:p>
        <w:p w14:paraId="3B53652C" w14:textId="669A8241" w:rsidR="00E74D60" w:rsidRDefault="00000000">
          <w:pPr>
            <w:pStyle w:val="TOC3"/>
            <w:rPr>
              <w:rFonts w:eastAsiaTheme="minorEastAsia" w:cstheme="minorBidi"/>
              <w:iCs w:val="0"/>
              <w:kern w:val="2"/>
              <w:sz w:val="22"/>
              <w:szCs w:val="22"/>
              <w:lang w:val="en-US"/>
              <w14:ligatures w14:val="standardContextual"/>
            </w:rPr>
          </w:pPr>
          <w:hyperlink w:anchor="_Toc154146154" w:history="1">
            <w:r w:rsidR="00E74D60" w:rsidRPr="00A568DD">
              <w:rPr>
                <w:rStyle w:val="Hyperlink"/>
                <w:rFonts w:cs="Calibri"/>
              </w:rPr>
              <w:t>5.3.1 Baza legală pentru stabilirea eligibilității cheltuielilor</w:t>
            </w:r>
            <w:r w:rsidR="00E74D60">
              <w:rPr>
                <w:webHidden/>
              </w:rPr>
              <w:tab/>
            </w:r>
            <w:r w:rsidR="00E74D60">
              <w:rPr>
                <w:webHidden/>
              </w:rPr>
              <w:fldChar w:fldCharType="begin"/>
            </w:r>
            <w:r w:rsidR="00E74D60">
              <w:rPr>
                <w:webHidden/>
              </w:rPr>
              <w:instrText xml:space="preserve"> PAGEREF _Toc154146154 \h </w:instrText>
            </w:r>
            <w:r w:rsidR="00E74D60">
              <w:rPr>
                <w:webHidden/>
              </w:rPr>
            </w:r>
            <w:r w:rsidR="00E74D60">
              <w:rPr>
                <w:webHidden/>
              </w:rPr>
              <w:fldChar w:fldCharType="separate"/>
            </w:r>
            <w:r w:rsidR="00E74D60">
              <w:rPr>
                <w:webHidden/>
              </w:rPr>
              <w:t>43</w:t>
            </w:r>
            <w:r w:rsidR="00E74D60">
              <w:rPr>
                <w:webHidden/>
              </w:rPr>
              <w:fldChar w:fldCharType="end"/>
            </w:r>
          </w:hyperlink>
        </w:p>
        <w:p w14:paraId="095D26B9" w14:textId="57D62728" w:rsidR="00E74D60" w:rsidRDefault="00000000">
          <w:pPr>
            <w:pStyle w:val="TOC3"/>
            <w:rPr>
              <w:rFonts w:eastAsiaTheme="minorEastAsia" w:cstheme="minorBidi"/>
              <w:iCs w:val="0"/>
              <w:kern w:val="2"/>
              <w:sz w:val="22"/>
              <w:szCs w:val="22"/>
              <w:lang w:val="en-US"/>
              <w14:ligatures w14:val="standardContextual"/>
            </w:rPr>
          </w:pPr>
          <w:hyperlink w:anchor="_Toc154146155" w:history="1">
            <w:r w:rsidR="00E74D60" w:rsidRPr="00A568DD">
              <w:rPr>
                <w:rStyle w:val="Hyperlink"/>
                <w:rFonts w:cs="Calibri"/>
              </w:rPr>
              <w:t>5.3.2 Categorii și plafoane de cheltuieli eligibile</w:t>
            </w:r>
            <w:r w:rsidR="00E74D60">
              <w:rPr>
                <w:webHidden/>
              </w:rPr>
              <w:tab/>
            </w:r>
            <w:r w:rsidR="00E74D60">
              <w:rPr>
                <w:webHidden/>
              </w:rPr>
              <w:fldChar w:fldCharType="begin"/>
            </w:r>
            <w:r w:rsidR="00E74D60">
              <w:rPr>
                <w:webHidden/>
              </w:rPr>
              <w:instrText xml:space="preserve"> PAGEREF _Toc154146155 \h </w:instrText>
            </w:r>
            <w:r w:rsidR="00E74D60">
              <w:rPr>
                <w:webHidden/>
              </w:rPr>
            </w:r>
            <w:r w:rsidR="00E74D60">
              <w:rPr>
                <w:webHidden/>
              </w:rPr>
              <w:fldChar w:fldCharType="separate"/>
            </w:r>
            <w:r w:rsidR="00E74D60">
              <w:rPr>
                <w:webHidden/>
              </w:rPr>
              <w:t>44</w:t>
            </w:r>
            <w:r w:rsidR="00E74D60">
              <w:rPr>
                <w:webHidden/>
              </w:rPr>
              <w:fldChar w:fldCharType="end"/>
            </w:r>
          </w:hyperlink>
        </w:p>
        <w:p w14:paraId="55A34399" w14:textId="18DD0D42" w:rsidR="00E74D60" w:rsidRDefault="00000000">
          <w:pPr>
            <w:pStyle w:val="TOC3"/>
            <w:rPr>
              <w:rFonts w:eastAsiaTheme="minorEastAsia" w:cstheme="minorBidi"/>
              <w:iCs w:val="0"/>
              <w:kern w:val="2"/>
              <w:sz w:val="22"/>
              <w:szCs w:val="22"/>
              <w:lang w:val="en-US"/>
              <w14:ligatures w14:val="standardContextual"/>
            </w:rPr>
          </w:pPr>
          <w:hyperlink w:anchor="_Toc154146156" w:history="1">
            <w:r w:rsidR="00E74D60" w:rsidRPr="00A568DD">
              <w:rPr>
                <w:rStyle w:val="Hyperlink"/>
                <w:rFonts w:cs="Calibri"/>
              </w:rPr>
              <w:t>5.3.3 Categorii de cheltuieli neeligibile</w:t>
            </w:r>
            <w:r w:rsidR="00E74D60">
              <w:rPr>
                <w:webHidden/>
              </w:rPr>
              <w:tab/>
            </w:r>
            <w:r w:rsidR="00E74D60">
              <w:rPr>
                <w:webHidden/>
              </w:rPr>
              <w:fldChar w:fldCharType="begin"/>
            </w:r>
            <w:r w:rsidR="00E74D60">
              <w:rPr>
                <w:webHidden/>
              </w:rPr>
              <w:instrText xml:space="preserve"> PAGEREF _Toc154146156 \h </w:instrText>
            </w:r>
            <w:r w:rsidR="00E74D60">
              <w:rPr>
                <w:webHidden/>
              </w:rPr>
            </w:r>
            <w:r w:rsidR="00E74D60">
              <w:rPr>
                <w:webHidden/>
              </w:rPr>
              <w:fldChar w:fldCharType="separate"/>
            </w:r>
            <w:r w:rsidR="00E74D60">
              <w:rPr>
                <w:webHidden/>
              </w:rPr>
              <w:t>44</w:t>
            </w:r>
            <w:r w:rsidR="00E74D60">
              <w:rPr>
                <w:webHidden/>
              </w:rPr>
              <w:fldChar w:fldCharType="end"/>
            </w:r>
          </w:hyperlink>
        </w:p>
        <w:p w14:paraId="73652DDA" w14:textId="3035AFDB" w:rsidR="00E74D60" w:rsidRDefault="00000000">
          <w:pPr>
            <w:pStyle w:val="TOC3"/>
            <w:rPr>
              <w:rFonts w:eastAsiaTheme="minorEastAsia" w:cstheme="minorBidi"/>
              <w:iCs w:val="0"/>
              <w:kern w:val="2"/>
              <w:sz w:val="22"/>
              <w:szCs w:val="22"/>
              <w:lang w:val="en-US"/>
              <w14:ligatures w14:val="standardContextual"/>
            </w:rPr>
          </w:pPr>
          <w:hyperlink w:anchor="_Toc154146157" w:history="1">
            <w:r w:rsidR="00E74D60" w:rsidRPr="00A568DD">
              <w:rPr>
                <w:rStyle w:val="Hyperlink"/>
                <w:rFonts w:cs="Calibri"/>
              </w:rPr>
              <w:t>5.3.4 Opțiuni de costuri simplificate. Costuri directe și costuri indirecte</w:t>
            </w:r>
            <w:r w:rsidR="00E74D60">
              <w:rPr>
                <w:webHidden/>
              </w:rPr>
              <w:tab/>
            </w:r>
            <w:r w:rsidR="00E74D60">
              <w:rPr>
                <w:webHidden/>
              </w:rPr>
              <w:fldChar w:fldCharType="begin"/>
            </w:r>
            <w:r w:rsidR="00E74D60">
              <w:rPr>
                <w:webHidden/>
              </w:rPr>
              <w:instrText xml:space="preserve"> PAGEREF _Toc154146157 \h </w:instrText>
            </w:r>
            <w:r w:rsidR="00E74D60">
              <w:rPr>
                <w:webHidden/>
              </w:rPr>
            </w:r>
            <w:r w:rsidR="00E74D60">
              <w:rPr>
                <w:webHidden/>
              </w:rPr>
              <w:fldChar w:fldCharType="separate"/>
            </w:r>
            <w:r w:rsidR="00E74D60">
              <w:rPr>
                <w:webHidden/>
              </w:rPr>
              <w:t>46</w:t>
            </w:r>
            <w:r w:rsidR="00E74D60">
              <w:rPr>
                <w:webHidden/>
              </w:rPr>
              <w:fldChar w:fldCharType="end"/>
            </w:r>
          </w:hyperlink>
        </w:p>
        <w:p w14:paraId="0B9D0C45" w14:textId="69D38652" w:rsidR="00E74D60" w:rsidRDefault="00000000">
          <w:pPr>
            <w:pStyle w:val="TOC3"/>
            <w:rPr>
              <w:rFonts w:eastAsiaTheme="minorEastAsia" w:cstheme="minorBidi"/>
              <w:iCs w:val="0"/>
              <w:kern w:val="2"/>
              <w:sz w:val="22"/>
              <w:szCs w:val="22"/>
              <w:lang w:val="en-US"/>
              <w14:ligatures w14:val="standardContextual"/>
            </w:rPr>
          </w:pPr>
          <w:hyperlink w:anchor="_Toc154146158" w:history="1">
            <w:r w:rsidR="00E74D60" w:rsidRPr="00A568DD">
              <w:rPr>
                <w:rStyle w:val="Hyperlink"/>
                <w:rFonts w:cs="Calibri"/>
              </w:rPr>
              <w:t>5.3.5 Opțiuni de costuri simplificate.  Costuri unitare/sume forfetare și rate forfetare</w:t>
            </w:r>
            <w:r w:rsidR="00E74D60">
              <w:rPr>
                <w:webHidden/>
              </w:rPr>
              <w:tab/>
            </w:r>
            <w:r w:rsidR="00E74D60">
              <w:rPr>
                <w:webHidden/>
              </w:rPr>
              <w:fldChar w:fldCharType="begin"/>
            </w:r>
            <w:r w:rsidR="00E74D60">
              <w:rPr>
                <w:webHidden/>
              </w:rPr>
              <w:instrText xml:space="preserve"> PAGEREF _Toc154146158 \h </w:instrText>
            </w:r>
            <w:r w:rsidR="00E74D60">
              <w:rPr>
                <w:webHidden/>
              </w:rPr>
            </w:r>
            <w:r w:rsidR="00E74D60">
              <w:rPr>
                <w:webHidden/>
              </w:rPr>
              <w:fldChar w:fldCharType="separate"/>
            </w:r>
            <w:r w:rsidR="00E74D60">
              <w:rPr>
                <w:webHidden/>
              </w:rPr>
              <w:t>48</w:t>
            </w:r>
            <w:r w:rsidR="00E74D60">
              <w:rPr>
                <w:webHidden/>
              </w:rPr>
              <w:fldChar w:fldCharType="end"/>
            </w:r>
          </w:hyperlink>
        </w:p>
        <w:p w14:paraId="22EC6126" w14:textId="0BD34732"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59" w:history="1">
            <w:r w:rsidR="00E74D60" w:rsidRPr="00A568DD">
              <w:rPr>
                <w:rStyle w:val="Hyperlink"/>
                <w:rFonts w:ascii="Calibri" w:hAnsi="Calibri"/>
                <w:noProof/>
              </w:rPr>
              <w:t>5.4.</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Valoarea minimă și maximă eligibilă/nerambursabilă a unui proiect</w:t>
            </w:r>
            <w:r w:rsidR="00E74D60">
              <w:rPr>
                <w:noProof/>
                <w:webHidden/>
              </w:rPr>
              <w:tab/>
            </w:r>
            <w:r w:rsidR="00E74D60">
              <w:rPr>
                <w:noProof/>
                <w:webHidden/>
              </w:rPr>
              <w:fldChar w:fldCharType="begin"/>
            </w:r>
            <w:r w:rsidR="00E74D60">
              <w:rPr>
                <w:noProof/>
                <w:webHidden/>
              </w:rPr>
              <w:instrText xml:space="preserve"> PAGEREF _Toc154146159 \h </w:instrText>
            </w:r>
            <w:r w:rsidR="00E74D60">
              <w:rPr>
                <w:noProof/>
                <w:webHidden/>
              </w:rPr>
            </w:r>
            <w:r w:rsidR="00E74D60">
              <w:rPr>
                <w:noProof/>
                <w:webHidden/>
              </w:rPr>
              <w:fldChar w:fldCharType="separate"/>
            </w:r>
            <w:r w:rsidR="00E74D60">
              <w:rPr>
                <w:noProof/>
                <w:webHidden/>
              </w:rPr>
              <w:t>48</w:t>
            </w:r>
            <w:r w:rsidR="00E74D60">
              <w:rPr>
                <w:noProof/>
                <w:webHidden/>
              </w:rPr>
              <w:fldChar w:fldCharType="end"/>
            </w:r>
          </w:hyperlink>
        </w:p>
        <w:p w14:paraId="6157BD7A" w14:textId="278006E6"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60" w:history="1">
            <w:r w:rsidR="00E74D60" w:rsidRPr="00A568DD">
              <w:rPr>
                <w:rStyle w:val="Hyperlink"/>
                <w:rFonts w:ascii="Calibri" w:hAnsi="Calibri"/>
                <w:noProof/>
              </w:rPr>
              <w:t>5.5.</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Cuantumul cofinanțării acordate</w:t>
            </w:r>
            <w:r w:rsidR="00E74D60">
              <w:rPr>
                <w:noProof/>
                <w:webHidden/>
              </w:rPr>
              <w:tab/>
            </w:r>
            <w:r w:rsidR="00E74D60">
              <w:rPr>
                <w:noProof/>
                <w:webHidden/>
              </w:rPr>
              <w:fldChar w:fldCharType="begin"/>
            </w:r>
            <w:r w:rsidR="00E74D60">
              <w:rPr>
                <w:noProof/>
                <w:webHidden/>
              </w:rPr>
              <w:instrText xml:space="preserve"> PAGEREF _Toc154146160 \h </w:instrText>
            </w:r>
            <w:r w:rsidR="00E74D60">
              <w:rPr>
                <w:noProof/>
                <w:webHidden/>
              </w:rPr>
            </w:r>
            <w:r w:rsidR="00E74D60">
              <w:rPr>
                <w:noProof/>
                <w:webHidden/>
              </w:rPr>
              <w:fldChar w:fldCharType="separate"/>
            </w:r>
            <w:r w:rsidR="00E74D60">
              <w:rPr>
                <w:noProof/>
                <w:webHidden/>
              </w:rPr>
              <w:t>49</w:t>
            </w:r>
            <w:r w:rsidR="00E74D60">
              <w:rPr>
                <w:noProof/>
                <w:webHidden/>
              </w:rPr>
              <w:fldChar w:fldCharType="end"/>
            </w:r>
          </w:hyperlink>
        </w:p>
        <w:p w14:paraId="7E0CE6E1" w14:textId="2C62A573"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61" w:history="1">
            <w:r w:rsidR="00E74D60" w:rsidRPr="00A568DD">
              <w:rPr>
                <w:rStyle w:val="Hyperlink"/>
                <w:rFonts w:ascii="Calibri" w:hAnsi="Calibri"/>
                <w:noProof/>
              </w:rPr>
              <w:t>5.6.</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Durata proiectului</w:t>
            </w:r>
            <w:r w:rsidR="00E74D60">
              <w:rPr>
                <w:noProof/>
                <w:webHidden/>
              </w:rPr>
              <w:tab/>
            </w:r>
            <w:r w:rsidR="00E74D60">
              <w:rPr>
                <w:noProof/>
                <w:webHidden/>
              </w:rPr>
              <w:fldChar w:fldCharType="begin"/>
            </w:r>
            <w:r w:rsidR="00E74D60">
              <w:rPr>
                <w:noProof/>
                <w:webHidden/>
              </w:rPr>
              <w:instrText xml:space="preserve"> PAGEREF _Toc154146161 \h </w:instrText>
            </w:r>
            <w:r w:rsidR="00E74D60">
              <w:rPr>
                <w:noProof/>
                <w:webHidden/>
              </w:rPr>
            </w:r>
            <w:r w:rsidR="00E74D60">
              <w:rPr>
                <w:noProof/>
                <w:webHidden/>
              </w:rPr>
              <w:fldChar w:fldCharType="separate"/>
            </w:r>
            <w:r w:rsidR="00E74D60">
              <w:rPr>
                <w:noProof/>
                <w:webHidden/>
              </w:rPr>
              <w:t>49</w:t>
            </w:r>
            <w:r w:rsidR="00E74D60">
              <w:rPr>
                <w:noProof/>
                <w:webHidden/>
              </w:rPr>
              <w:fldChar w:fldCharType="end"/>
            </w:r>
          </w:hyperlink>
        </w:p>
        <w:p w14:paraId="500245B7" w14:textId="752F8603"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62" w:history="1">
            <w:r w:rsidR="00E74D60" w:rsidRPr="00A568DD">
              <w:rPr>
                <w:rStyle w:val="Hyperlink"/>
                <w:rFonts w:ascii="Calibri" w:hAnsi="Calibri"/>
                <w:noProof/>
              </w:rPr>
              <w:t>5.7.</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Alte cerinţe de eligibilitate a proiectului</w:t>
            </w:r>
            <w:r w:rsidR="00E74D60">
              <w:rPr>
                <w:noProof/>
                <w:webHidden/>
              </w:rPr>
              <w:tab/>
            </w:r>
            <w:r w:rsidR="00E74D60">
              <w:rPr>
                <w:noProof/>
                <w:webHidden/>
              </w:rPr>
              <w:fldChar w:fldCharType="begin"/>
            </w:r>
            <w:r w:rsidR="00E74D60">
              <w:rPr>
                <w:noProof/>
                <w:webHidden/>
              </w:rPr>
              <w:instrText xml:space="preserve"> PAGEREF _Toc154146162 \h </w:instrText>
            </w:r>
            <w:r w:rsidR="00E74D60">
              <w:rPr>
                <w:noProof/>
                <w:webHidden/>
              </w:rPr>
            </w:r>
            <w:r w:rsidR="00E74D60">
              <w:rPr>
                <w:noProof/>
                <w:webHidden/>
              </w:rPr>
              <w:fldChar w:fldCharType="separate"/>
            </w:r>
            <w:r w:rsidR="00E74D60">
              <w:rPr>
                <w:noProof/>
                <w:webHidden/>
              </w:rPr>
              <w:t>49</w:t>
            </w:r>
            <w:r w:rsidR="00E74D60">
              <w:rPr>
                <w:noProof/>
                <w:webHidden/>
              </w:rPr>
              <w:fldChar w:fldCharType="end"/>
            </w:r>
          </w:hyperlink>
        </w:p>
        <w:p w14:paraId="0239609D" w14:textId="3D361B39"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63" w:history="1">
            <w:r w:rsidR="00E74D60" w:rsidRPr="00A568DD">
              <w:rPr>
                <w:rStyle w:val="Hyperlink"/>
                <w:rFonts w:ascii="Calibri" w:hAnsi="Calibri" w:cs="Calibri"/>
              </w:rPr>
              <w:t>6.</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INDICATORI DE ETAPĂ</w:t>
            </w:r>
            <w:r w:rsidR="00E74D60">
              <w:rPr>
                <w:webHidden/>
              </w:rPr>
              <w:tab/>
            </w:r>
            <w:r w:rsidR="00E74D60">
              <w:rPr>
                <w:webHidden/>
              </w:rPr>
              <w:fldChar w:fldCharType="begin"/>
            </w:r>
            <w:r w:rsidR="00E74D60">
              <w:rPr>
                <w:webHidden/>
              </w:rPr>
              <w:instrText xml:space="preserve"> PAGEREF _Toc154146163 \h </w:instrText>
            </w:r>
            <w:r w:rsidR="00E74D60">
              <w:rPr>
                <w:webHidden/>
              </w:rPr>
            </w:r>
            <w:r w:rsidR="00E74D60">
              <w:rPr>
                <w:webHidden/>
              </w:rPr>
              <w:fldChar w:fldCharType="separate"/>
            </w:r>
            <w:r w:rsidR="00E74D60">
              <w:rPr>
                <w:webHidden/>
              </w:rPr>
              <w:t>55</w:t>
            </w:r>
            <w:r w:rsidR="00E74D60">
              <w:rPr>
                <w:webHidden/>
              </w:rPr>
              <w:fldChar w:fldCharType="end"/>
            </w:r>
          </w:hyperlink>
        </w:p>
        <w:p w14:paraId="6E3C266C" w14:textId="35F7333D"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64" w:history="1">
            <w:r w:rsidR="00E74D60" w:rsidRPr="00A568DD">
              <w:rPr>
                <w:rStyle w:val="Hyperlink"/>
                <w:rFonts w:ascii="Calibri" w:hAnsi="Calibri" w:cs="Calibri"/>
              </w:rPr>
              <w:t>7.</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COMPLETAREA ŞI DEPUNEREA CERERILOR DE FINANTARE</w:t>
            </w:r>
            <w:r w:rsidR="00E74D60">
              <w:rPr>
                <w:webHidden/>
              </w:rPr>
              <w:tab/>
            </w:r>
            <w:r w:rsidR="00E74D60">
              <w:rPr>
                <w:webHidden/>
              </w:rPr>
              <w:fldChar w:fldCharType="begin"/>
            </w:r>
            <w:r w:rsidR="00E74D60">
              <w:rPr>
                <w:webHidden/>
              </w:rPr>
              <w:instrText xml:space="preserve"> PAGEREF _Toc154146164 \h </w:instrText>
            </w:r>
            <w:r w:rsidR="00E74D60">
              <w:rPr>
                <w:webHidden/>
              </w:rPr>
            </w:r>
            <w:r w:rsidR="00E74D60">
              <w:rPr>
                <w:webHidden/>
              </w:rPr>
              <w:fldChar w:fldCharType="separate"/>
            </w:r>
            <w:r w:rsidR="00E74D60">
              <w:rPr>
                <w:webHidden/>
              </w:rPr>
              <w:t>56</w:t>
            </w:r>
            <w:r w:rsidR="00E74D60">
              <w:rPr>
                <w:webHidden/>
              </w:rPr>
              <w:fldChar w:fldCharType="end"/>
            </w:r>
          </w:hyperlink>
        </w:p>
        <w:p w14:paraId="149AF0B4" w14:textId="78592BFF"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65" w:history="1">
            <w:r w:rsidR="00E74D60" w:rsidRPr="00A568DD">
              <w:rPr>
                <w:rStyle w:val="Hyperlink"/>
                <w:rFonts w:ascii="Calibri" w:hAnsi="Calibri"/>
                <w:noProof/>
              </w:rPr>
              <w:t>7.1</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Completarea formularului cererii</w:t>
            </w:r>
            <w:r w:rsidR="00E74D60">
              <w:rPr>
                <w:noProof/>
                <w:webHidden/>
              </w:rPr>
              <w:tab/>
            </w:r>
            <w:r w:rsidR="00E74D60">
              <w:rPr>
                <w:noProof/>
                <w:webHidden/>
              </w:rPr>
              <w:fldChar w:fldCharType="begin"/>
            </w:r>
            <w:r w:rsidR="00E74D60">
              <w:rPr>
                <w:noProof/>
                <w:webHidden/>
              </w:rPr>
              <w:instrText xml:space="preserve"> PAGEREF _Toc154146165 \h </w:instrText>
            </w:r>
            <w:r w:rsidR="00E74D60">
              <w:rPr>
                <w:noProof/>
                <w:webHidden/>
              </w:rPr>
            </w:r>
            <w:r w:rsidR="00E74D60">
              <w:rPr>
                <w:noProof/>
                <w:webHidden/>
              </w:rPr>
              <w:fldChar w:fldCharType="separate"/>
            </w:r>
            <w:r w:rsidR="00E74D60">
              <w:rPr>
                <w:noProof/>
                <w:webHidden/>
              </w:rPr>
              <w:t>56</w:t>
            </w:r>
            <w:r w:rsidR="00E74D60">
              <w:rPr>
                <w:noProof/>
                <w:webHidden/>
              </w:rPr>
              <w:fldChar w:fldCharType="end"/>
            </w:r>
          </w:hyperlink>
        </w:p>
        <w:p w14:paraId="1710F05A" w14:textId="0E3D0B37"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66" w:history="1">
            <w:r w:rsidR="00E74D60" w:rsidRPr="00A568DD">
              <w:rPr>
                <w:rStyle w:val="Hyperlink"/>
                <w:rFonts w:ascii="Calibri" w:hAnsi="Calibri"/>
                <w:noProof/>
              </w:rPr>
              <w:t>7.2.</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Limba utilizată în completarea cererii de finanțare</w:t>
            </w:r>
            <w:r w:rsidR="00E74D60">
              <w:rPr>
                <w:noProof/>
                <w:webHidden/>
              </w:rPr>
              <w:tab/>
            </w:r>
            <w:r w:rsidR="00E74D60">
              <w:rPr>
                <w:noProof/>
                <w:webHidden/>
              </w:rPr>
              <w:fldChar w:fldCharType="begin"/>
            </w:r>
            <w:r w:rsidR="00E74D60">
              <w:rPr>
                <w:noProof/>
                <w:webHidden/>
              </w:rPr>
              <w:instrText xml:space="preserve"> PAGEREF _Toc154146166 \h </w:instrText>
            </w:r>
            <w:r w:rsidR="00E74D60">
              <w:rPr>
                <w:noProof/>
                <w:webHidden/>
              </w:rPr>
            </w:r>
            <w:r w:rsidR="00E74D60">
              <w:rPr>
                <w:noProof/>
                <w:webHidden/>
              </w:rPr>
              <w:fldChar w:fldCharType="separate"/>
            </w:r>
            <w:r w:rsidR="00E74D60">
              <w:rPr>
                <w:noProof/>
                <w:webHidden/>
              </w:rPr>
              <w:t>57</w:t>
            </w:r>
            <w:r w:rsidR="00E74D60">
              <w:rPr>
                <w:noProof/>
                <w:webHidden/>
              </w:rPr>
              <w:fldChar w:fldCharType="end"/>
            </w:r>
          </w:hyperlink>
        </w:p>
        <w:p w14:paraId="7FE160B1" w14:textId="7D9ED0FD"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67" w:history="1">
            <w:r w:rsidR="00E74D60" w:rsidRPr="00A568DD">
              <w:rPr>
                <w:rStyle w:val="Hyperlink"/>
                <w:rFonts w:ascii="Calibri" w:hAnsi="Calibri"/>
                <w:noProof/>
              </w:rPr>
              <w:t>7.3.</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Metodologia de justificare şi detaliere a bugetului cererii de finanțare</w:t>
            </w:r>
            <w:r w:rsidR="00E74D60">
              <w:rPr>
                <w:noProof/>
                <w:webHidden/>
              </w:rPr>
              <w:tab/>
            </w:r>
            <w:r w:rsidR="00E74D60">
              <w:rPr>
                <w:noProof/>
                <w:webHidden/>
              </w:rPr>
              <w:fldChar w:fldCharType="begin"/>
            </w:r>
            <w:r w:rsidR="00E74D60">
              <w:rPr>
                <w:noProof/>
                <w:webHidden/>
              </w:rPr>
              <w:instrText xml:space="preserve"> PAGEREF _Toc154146167 \h </w:instrText>
            </w:r>
            <w:r w:rsidR="00E74D60">
              <w:rPr>
                <w:noProof/>
                <w:webHidden/>
              </w:rPr>
            </w:r>
            <w:r w:rsidR="00E74D60">
              <w:rPr>
                <w:noProof/>
                <w:webHidden/>
              </w:rPr>
              <w:fldChar w:fldCharType="separate"/>
            </w:r>
            <w:r w:rsidR="00E74D60">
              <w:rPr>
                <w:noProof/>
                <w:webHidden/>
              </w:rPr>
              <w:t>57</w:t>
            </w:r>
            <w:r w:rsidR="00E74D60">
              <w:rPr>
                <w:noProof/>
                <w:webHidden/>
              </w:rPr>
              <w:fldChar w:fldCharType="end"/>
            </w:r>
          </w:hyperlink>
        </w:p>
        <w:p w14:paraId="044768C1" w14:textId="7AE7BE00"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68" w:history="1">
            <w:r w:rsidR="00E74D60" w:rsidRPr="00A568DD">
              <w:rPr>
                <w:rStyle w:val="Hyperlink"/>
                <w:rFonts w:ascii="Calibri" w:hAnsi="Calibri"/>
                <w:noProof/>
              </w:rPr>
              <w:t>7.4.</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Anexe şi documente obligatorii la depunerea cererii</w:t>
            </w:r>
            <w:r w:rsidR="00E74D60">
              <w:rPr>
                <w:noProof/>
                <w:webHidden/>
              </w:rPr>
              <w:tab/>
            </w:r>
            <w:r w:rsidR="00E74D60">
              <w:rPr>
                <w:noProof/>
                <w:webHidden/>
              </w:rPr>
              <w:fldChar w:fldCharType="begin"/>
            </w:r>
            <w:r w:rsidR="00E74D60">
              <w:rPr>
                <w:noProof/>
                <w:webHidden/>
              </w:rPr>
              <w:instrText xml:space="preserve"> PAGEREF _Toc154146168 \h </w:instrText>
            </w:r>
            <w:r w:rsidR="00E74D60">
              <w:rPr>
                <w:noProof/>
                <w:webHidden/>
              </w:rPr>
            </w:r>
            <w:r w:rsidR="00E74D60">
              <w:rPr>
                <w:noProof/>
                <w:webHidden/>
              </w:rPr>
              <w:fldChar w:fldCharType="separate"/>
            </w:r>
            <w:r w:rsidR="00E74D60">
              <w:rPr>
                <w:noProof/>
                <w:webHidden/>
              </w:rPr>
              <w:t>58</w:t>
            </w:r>
            <w:r w:rsidR="00E74D60">
              <w:rPr>
                <w:noProof/>
                <w:webHidden/>
              </w:rPr>
              <w:fldChar w:fldCharType="end"/>
            </w:r>
          </w:hyperlink>
        </w:p>
        <w:p w14:paraId="428A70BB" w14:textId="4082835B"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69" w:history="1">
            <w:r w:rsidR="00E74D60" w:rsidRPr="00A568DD">
              <w:rPr>
                <w:rStyle w:val="Hyperlink"/>
                <w:rFonts w:ascii="Calibri" w:hAnsi="Calibri"/>
                <w:noProof/>
              </w:rPr>
              <w:t>7.5.</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Aspecte administrative privind depunerea cererii de finanțare</w:t>
            </w:r>
            <w:r w:rsidR="00E74D60">
              <w:rPr>
                <w:noProof/>
                <w:webHidden/>
              </w:rPr>
              <w:tab/>
            </w:r>
            <w:r w:rsidR="00E74D60">
              <w:rPr>
                <w:noProof/>
                <w:webHidden/>
              </w:rPr>
              <w:fldChar w:fldCharType="begin"/>
            </w:r>
            <w:r w:rsidR="00E74D60">
              <w:rPr>
                <w:noProof/>
                <w:webHidden/>
              </w:rPr>
              <w:instrText xml:space="preserve"> PAGEREF _Toc154146169 \h </w:instrText>
            </w:r>
            <w:r w:rsidR="00E74D60">
              <w:rPr>
                <w:noProof/>
                <w:webHidden/>
              </w:rPr>
            </w:r>
            <w:r w:rsidR="00E74D60">
              <w:rPr>
                <w:noProof/>
                <w:webHidden/>
              </w:rPr>
              <w:fldChar w:fldCharType="separate"/>
            </w:r>
            <w:r w:rsidR="00E74D60">
              <w:rPr>
                <w:noProof/>
                <w:webHidden/>
              </w:rPr>
              <w:t>65</w:t>
            </w:r>
            <w:r w:rsidR="00E74D60">
              <w:rPr>
                <w:noProof/>
                <w:webHidden/>
              </w:rPr>
              <w:fldChar w:fldCharType="end"/>
            </w:r>
          </w:hyperlink>
        </w:p>
        <w:p w14:paraId="54138DC0" w14:textId="64524053"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70" w:history="1">
            <w:r w:rsidR="00E74D60" w:rsidRPr="00A568DD">
              <w:rPr>
                <w:rStyle w:val="Hyperlink"/>
                <w:rFonts w:ascii="Calibri" w:hAnsi="Calibri"/>
                <w:noProof/>
              </w:rPr>
              <w:t>7.6.</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Anexele şi documentele obligatorii la momentul contractării</w:t>
            </w:r>
            <w:r w:rsidR="00E74D60">
              <w:rPr>
                <w:noProof/>
                <w:webHidden/>
              </w:rPr>
              <w:tab/>
            </w:r>
            <w:r w:rsidR="00E74D60">
              <w:rPr>
                <w:noProof/>
                <w:webHidden/>
              </w:rPr>
              <w:fldChar w:fldCharType="begin"/>
            </w:r>
            <w:r w:rsidR="00E74D60">
              <w:rPr>
                <w:noProof/>
                <w:webHidden/>
              </w:rPr>
              <w:instrText xml:space="preserve"> PAGEREF _Toc154146170 \h </w:instrText>
            </w:r>
            <w:r w:rsidR="00E74D60">
              <w:rPr>
                <w:noProof/>
                <w:webHidden/>
              </w:rPr>
            </w:r>
            <w:r w:rsidR="00E74D60">
              <w:rPr>
                <w:noProof/>
                <w:webHidden/>
              </w:rPr>
              <w:fldChar w:fldCharType="separate"/>
            </w:r>
            <w:r w:rsidR="00E74D60">
              <w:rPr>
                <w:noProof/>
                <w:webHidden/>
              </w:rPr>
              <w:t>65</w:t>
            </w:r>
            <w:r w:rsidR="00E74D60">
              <w:rPr>
                <w:noProof/>
                <w:webHidden/>
              </w:rPr>
              <w:fldChar w:fldCharType="end"/>
            </w:r>
          </w:hyperlink>
        </w:p>
        <w:p w14:paraId="0D31D419" w14:textId="093903A6"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71" w:history="1">
            <w:r w:rsidR="00E74D60" w:rsidRPr="00A568DD">
              <w:rPr>
                <w:rStyle w:val="Hyperlink"/>
                <w:rFonts w:ascii="Calibri" w:hAnsi="Calibri"/>
                <w:noProof/>
              </w:rPr>
              <w:t>7.7.</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Renunțarea la cererea de finanțare</w:t>
            </w:r>
            <w:r w:rsidR="00E74D60">
              <w:rPr>
                <w:noProof/>
                <w:webHidden/>
              </w:rPr>
              <w:tab/>
            </w:r>
            <w:r w:rsidR="00E74D60">
              <w:rPr>
                <w:noProof/>
                <w:webHidden/>
              </w:rPr>
              <w:fldChar w:fldCharType="begin"/>
            </w:r>
            <w:r w:rsidR="00E74D60">
              <w:rPr>
                <w:noProof/>
                <w:webHidden/>
              </w:rPr>
              <w:instrText xml:space="preserve"> PAGEREF _Toc154146171 \h </w:instrText>
            </w:r>
            <w:r w:rsidR="00E74D60">
              <w:rPr>
                <w:noProof/>
                <w:webHidden/>
              </w:rPr>
            </w:r>
            <w:r w:rsidR="00E74D60">
              <w:rPr>
                <w:noProof/>
                <w:webHidden/>
              </w:rPr>
              <w:fldChar w:fldCharType="separate"/>
            </w:r>
            <w:r w:rsidR="00E74D60">
              <w:rPr>
                <w:noProof/>
                <w:webHidden/>
              </w:rPr>
              <w:t>69</w:t>
            </w:r>
            <w:r w:rsidR="00E74D60">
              <w:rPr>
                <w:noProof/>
                <w:webHidden/>
              </w:rPr>
              <w:fldChar w:fldCharType="end"/>
            </w:r>
          </w:hyperlink>
        </w:p>
        <w:p w14:paraId="4BA27249" w14:textId="4B86A470"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72" w:history="1">
            <w:r w:rsidR="00E74D60" w:rsidRPr="00A568DD">
              <w:rPr>
                <w:rStyle w:val="Hyperlink"/>
                <w:rFonts w:ascii="Calibri" w:hAnsi="Calibri" w:cs="Calibri"/>
              </w:rPr>
              <w:t>8.</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PROCESUL DE EVALUARE, SELECȚIE ȘI CONTRACTARE A PROIECTELOR</w:t>
            </w:r>
            <w:r w:rsidR="00E74D60">
              <w:rPr>
                <w:webHidden/>
              </w:rPr>
              <w:tab/>
            </w:r>
            <w:r w:rsidR="00E74D60">
              <w:rPr>
                <w:webHidden/>
              </w:rPr>
              <w:fldChar w:fldCharType="begin"/>
            </w:r>
            <w:r w:rsidR="00E74D60">
              <w:rPr>
                <w:webHidden/>
              </w:rPr>
              <w:instrText xml:space="preserve"> PAGEREF _Toc154146172 \h </w:instrText>
            </w:r>
            <w:r w:rsidR="00E74D60">
              <w:rPr>
                <w:webHidden/>
              </w:rPr>
            </w:r>
            <w:r w:rsidR="00E74D60">
              <w:rPr>
                <w:webHidden/>
              </w:rPr>
              <w:fldChar w:fldCharType="separate"/>
            </w:r>
            <w:r w:rsidR="00E74D60">
              <w:rPr>
                <w:webHidden/>
              </w:rPr>
              <w:t>70</w:t>
            </w:r>
            <w:r w:rsidR="00E74D60">
              <w:rPr>
                <w:webHidden/>
              </w:rPr>
              <w:fldChar w:fldCharType="end"/>
            </w:r>
          </w:hyperlink>
        </w:p>
        <w:p w14:paraId="320744FE" w14:textId="367F045C"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73" w:history="1">
            <w:r w:rsidR="00E74D60" w:rsidRPr="00A568DD">
              <w:rPr>
                <w:rStyle w:val="Hyperlink"/>
                <w:rFonts w:ascii="Calibri" w:hAnsi="Calibri"/>
                <w:noProof/>
              </w:rPr>
              <w:t>8.1.</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Principalele etape ale procesului de evaluare, selecție și contractare</w:t>
            </w:r>
            <w:r w:rsidR="00E74D60">
              <w:rPr>
                <w:noProof/>
                <w:webHidden/>
              </w:rPr>
              <w:tab/>
            </w:r>
            <w:r w:rsidR="00E74D60">
              <w:rPr>
                <w:noProof/>
                <w:webHidden/>
              </w:rPr>
              <w:fldChar w:fldCharType="begin"/>
            </w:r>
            <w:r w:rsidR="00E74D60">
              <w:rPr>
                <w:noProof/>
                <w:webHidden/>
              </w:rPr>
              <w:instrText xml:space="preserve"> PAGEREF _Toc154146173 \h </w:instrText>
            </w:r>
            <w:r w:rsidR="00E74D60">
              <w:rPr>
                <w:noProof/>
                <w:webHidden/>
              </w:rPr>
            </w:r>
            <w:r w:rsidR="00E74D60">
              <w:rPr>
                <w:noProof/>
                <w:webHidden/>
              </w:rPr>
              <w:fldChar w:fldCharType="separate"/>
            </w:r>
            <w:r w:rsidR="00E74D60">
              <w:rPr>
                <w:noProof/>
                <w:webHidden/>
              </w:rPr>
              <w:t>70</w:t>
            </w:r>
            <w:r w:rsidR="00E74D60">
              <w:rPr>
                <w:noProof/>
                <w:webHidden/>
              </w:rPr>
              <w:fldChar w:fldCharType="end"/>
            </w:r>
          </w:hyperlink>
        </w:p>
        <w:p w14:paraId="5BEEA262" w14:textId="0E0F50D9"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74" w:history="1">
            <w:r w:rsidR="00E74D60" w:rsidRPr="00A568DD">
              <w:rPr>
                <w:rStyle w:val="Hyperlink"/>
                <w:rFonts w:ascii="Calibri" w:hAnsi="Calibri"/>
                <w:noProof/>
              </w:rPr>
              <w:t>8.2.</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Conformitate administrativă – DECLARAŢIA UNICĂ</w:t>
            </w:r>
            <w:r w:rsidR="00E74D60">
              <w:rPr>
                <w:noProof/>
                <w:webHidden/>
              </w:rPr>
              <w:tab/>
            </w:r>
            <w:r w:rsidR="00E74D60">
              <w:rPr>
                <w:noProof/>
                <w:webHidden/>
              </w:rPr>
              <w:fldChar w:fldCharType="begin"/>
            </w:r>
            <w:r w:rsidR="00E74D60">
              <w:rPr>
                <w:noProof/>
                <w:webHidden/>
              </w:rPr>
              <w:instrText xml:space="preserve"> PAGEREF _Toc154146174 \h </w:instrText>
            </w:r>
            <w:r w:rsidR="00E74D60">
              <w:rPr>
                <w:noProof/>
                <w:webHidden/>
              </w:rPr>
            </w:r>
            <w:r w:rsidR="00E74D60">
              <w:rPr>
                <w:noProof/>
                <w:webHidden/>
              </w:rPr>
              <w:fldChar w:fldCharType="separate"/>
            </w:r>
            <w:r w:rsidR="00E74D60">
              <w:rPr>
                <w:noProof/>
                <w:webHidden/>
              </w:rPr>
              <w:t>70</w:t>
            </w:r>
            <w:r w:rsidR="00E74D60">
              <w:rPr>
                <w:noProof/>
                <w:webHidden/>
              </w:rPr>
              <w:fldChar w:fldCharType="end"/>
            </w:r>
          </w:hyperlink>
        </w:p>
        <w:p w14:paraId="6CD868D5" w14:textId="6AB579A0"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75" w:history="1">
            <w:r w:rsidR="00E74D60" w:rsidRPr="00A568DD">
              <w:rPr>
                <w:rStyle w:val="Hyperlink"/>
                <w:rFonts w:ascii="Calibri" w:hAnsi="Calibri"/>
                <w:noProof/>
              </w:rPr>
              <w:t>8.3.</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Etapa de evaluare preliminară – dacă este cazul (specific pentru intervențiile FSE+)</w:t>
            </w:r>
            <w:r w:rsidR="00E74D60">
              <w:rPr>
                <w:noProof/>
                <w:webHidden/>
              </w:rPr>
              <w:tab/>
            </w:r>
            <w:r w:rsidR="00E74D60">
              <w:rPr>
                <w:noProof/>
                <w:webHidden/>
              </w:rPr>
              <w:fldChar w:fldCharType="begin"/>
            </w:r>
            <w:r w:rsidR="00E74D60">
              <w:rPr>
                <w:noProof/>
                <w:webHidden/>
              </w:rPr>
              <w:instrText xml:space="preserve"> PAGEREF _Toc154146175 \h </w:instrText>
            </w:r>
            <w:r w:rsidR="00E74D60">
              <w:rPr>
                <w:noProof/>
                <w:webHidden/>
              </w:rPr>
            </w:r>
            <w:r w:rsidR="00E74D60">
              <w:rPr>
                <w:noProof/>
                <w:webHidden/>
              </w:rPr>
              <w:fldChar w:fldCharType="separate"/>
            </w:r>
            <w:r w:rsidR="00E74D60">
              <w:rPr>
                <w:noProof/>
                <w:webHidden/>
              </w:rPr>
              <w:t>71</w:t>
            </w:r>
            <w:r w:rsidR="00E74D60">
              <w:rPr>
                <w:noProof/>
                <w:webHidden/>
              </w:rPr>
              <w:fldChar w:fldCharType="end"/>
            </w:r>
          </w:hyperlink>
        </w:p>
        <w:p w14:paraId="453AAE69" w14:textId="3971EF5F"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76" w:history="1">
            <w:r w:rsidR="00E74D60" w:rsidRPr="00A568DD">
              <w:rPr>
                <w:rStyle w:val="Hyperlink"/>
                <w:rFonts w:ascii="Calibri" w:hAnsi="Calibri"/>
                <w:noProof/>
              </w:rPr>
              <w:t>8.4.</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Evaluarea tehnică și financiară.Criterii de evaluare tehnică și financiară</w:t>
            </w:r>
            <w:r w:rsidR="00E74D60">
              <w:rPr>
                <w:noProof/>
                <w:webHidden/>
              </w:rPr>
              <w:tab/>
            </w:r>
            <w:r w:rsidR="00E74D60">
              <w:rPr>
                <w:noProof/>
                <w:webHidden/>
              </w:rPr>
              <w:fldChar w:fldCharType="begin"/>
            </w:r>
            <w:r w:rsidR="00E74D60">
              <w:rPr>
                <w:noProof/>
                <w:webHidden/>
              </w:rPr>
              <w:instrText xml:space="preserve"> PAGEREF _Toc154146176 \h </w:instrText>
            </w:r>
            <w:r w:rsidR="00E74D60">
              <w:rPr>
                <w:noProof/>
                <w:webHidden/>
              </w:rPr>
            </w:r>
            <w:r w:rsidR="00E74D60">
              <w:rPr>
                <w:noProof/>
                <w:webHidden/>
              </w:rPr>
              <w:fldChar w:fldCharType="separate"/>
            </w:r>
            <w:r w:rsidR="00E74D60">
              <w:rPr>
                <w:noProof/>
                <w:webHidden/>
              </w:rPr>
              <w:t>71</w:t>
            </w:r>
            <w:r w:rsidR="00E74D60">
              <w:rPr>
                <w:noProof/>
                <w:webHidden/>
              </w:rPr>
              <w:fldChar w:fldCharType="end"/>
            </w:r>
          </w:hyperlink>
        </w:p>
        <w:p w14:paraId="7741D5DF" w14:textId="56FE2D3A"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77" w:history="1">
            <w:r w:rsidR="00E74D60" w:rsidRPr="00A568DD">
              <w:rPr>
                <w:rStyle w:val="Hyperlink"/>
                <w:rFonts w:ascii="Calibri" w:hAnsi="Calibri"/>
                <w:noProof/>
              </w:rPr>
              <w:t>8.5.</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Aplicarea pragului de calitate</w:t>
            </w:r>
            <w:r w:rsidR="00E74D60">
              <w:rPr>
                <w:noProof/>
                <w:webHidden/>
              </w:rPr>
              <w:tab/>
            </w:r>
            <w:r w:rsidR="00E74D60">
              <w:rPr>
                <w:noProof/>
                <w:webHidden/>
              </w:rPr>
              <w:fldChar w:fldCharType="begin"/>
            </w:r>
            <w:r w:rsidR="00E74D60">
              <w:rPr>
                <w:noProof/>
                <w:webHidden/>
              </w:rPr>
              <w:instrText xml:space="preserve"> PAGEREF _Toc154146177 \h </w:instrText>
            </w:r>
            <w:r w:rsidR="00E74D60">
              <w:rPr>
                <w:noProof/>
                <w:webHidden/>
              </w:rPr>
            </w:r>
            <w:r w:rsidR="00E74D60">
              <w:rPr>
                <w:noProof/>
                <w:webHidden/>
              </w:rPr>
              <w:fldChar w:fldCharType="separate"/>
            </w:r>
            <w:r w:rsidR="00E74D60">
              <w:rPr>
                <w:noProof/>
                <w:webHidden/>
              </w:rPr>
              <w:t>79</w:t>
            </w:r>
            <w:r w:rsidR="00E74D60">
              <w:rPr>
                <w:noProof/>
                <w:webHidden/>
              </w:rPr>
              <w:fldChar w:fldCharType="end"/>
            </w:r>
          </w:hyperlink>
        </w:p>
        <w:p w14:paraId="33B6C326" w14:textId="2693B0A7"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78" w:history="1">
            <w:r w:rsidR="00E74D60" w:rsidRPr="00A568DD">
              <w:rPr>
                <w:rStyle w:val="Hyperlink"/>
                <w:rFonts w:ascii="Calibri" w:hAnsi="Calibri"/>
                <w:noProof/>
              </w:rPr>
              <w:t>8.6.</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Aplicarea pragului de excelență</w:t>
            </w:r>
            <w:r w:rsidR="00E74D60">
              <w:rPr>
                <w:noProof/>
                <w:webHidden/>
              </w:rPr>
              <w:tab/>
            </w:r>
            <w:r w:rsidR="00E74D60">
              <w:rPr>
                <w:noProof/>
                <w:webHidden/>
              </w:rPr>
              <w:fldChar w:fldCharType="begin"/>
            </w:r>
            <w:r w:rsidR="00E74D60">
              <w:rPr>
                <w:noProof/>
                <w:webHidden/>
              </w:rPr>
              <w:instrText xml:space="preserve"> PAGEREF _Toc154146178 \h </w:instrText>
            </w:r>
            <w:r w:rsidR="00E74D60">
              <w:rPr>
                <w:noProof/>
                <w:webHidden/>
              </w:rPr>
            </w:r>
            <w:r w:rsidR="00E74D60">
              <w:rPr>
                <w:noProof/>
                <w:webHidden/>
              </w:rPr>
              <w:fldChar w:fldCharType="separate"/>
            </w:r>
            <w:r w:rsidR="00E74D60">
              <w:rPr>
                <w:noProof/>
                <w:webHidden/>
              </w:rPr>
              <w:t>79</w:t>
            </w:r>
            <w:r w:rsidR="00E74D60">
              <w:rPr>
                <w:noProof/>
                <w:webHidden/>
              </w:rPr>
              <w:fldChar w:fldCharType="end"/>
            </w:r>
          </w:hyperlink>
        </w:p>
        <w:p w14:paraId="05695B74" w14:textId="55992249"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79" w:history="1">
            <w:r w:rsidR="00E74D60" w:rsidRPr="00A568DD">
              <w:rPr>
                <w:rStyle w:val="Hyperlink"/>
                <w:rFonts w:ascii="Calibri" w:hAnsi="Calibri"/>
                <w:noProof/>
              </w:rPr>
              <w:t>8.7.</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Notificarea rezultatului evaluării tehnice și financiare</w:t>
            </w:r>
            <w:r w:rsidR="00E74D60">
              <w:rPr>
                <w:noProof/>
                <w:webHidden/>
              </w:rPr>
              <w:tab/>
            </w:r>
            <w:r w:rsidR="00E74D60">
              <w:rPr>
                <w:noProof/>
                <w:webHidden/>
              </w:rPr>
              <w:fldChar w:fldCharType="begin"/>
            </w:r>
            <w:r w:rsidR="00E74D60">
              <w:rPr>
                <w:noProof/>
                <w:webHidden/>
              </w:rPr>
              <w:instrText xml:space="preserve"> PAGEREF _Toc154146179 \h </w:instrText>
            </w:r>
            <w:r w:rsidR="00E74D60">
              <w:rPr>
                <w:noProof/>
                <w:webHidden/>
              </w:rPr>
            </w:r>
            <w:r w:rsidR="00E74D60">
              <w:rPr>
                <w:noProof/>
                <w:webHidden/>
              </w:rPr>
              <w:fldChar w:fldCharType="separate"/>
            </w:r>
            <w:r w:rsidR="00E74D60">
              <w:rPr>
                <w:noProof/>
                <w:webHidden/>
              </w:rPr>
              <w:t>79</w:t>
            </w:r>
            <w:r w:rsidR="00E74D60">
              <w:rPr>
                <w:noProof/>
                <w:webHidden/>
              </w:rPr>
              <w:fldChar w:fldCharType="end"/>
            </w:r>
          </w:hyperlink>
        </w:p>
        <w:p w14:paraId="35E63208" w14:textId="291D4B05"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80" w:history="1">
            <w:r w:rsidR="00E74D60" w:rsidRPr="00A568DD">
              <w:rPr>
                <w:rStyle w:val="Hyperlink"/>
                <w:rFonts w:ascii="Calibri" w:hAnsi="Calibri"/>
                <w:noProof/>
              </w:rPr>
              <w:t>8.8.</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Contestații</w:t>
            </w:r>
            <w:r w:rsidR="00E74D60">
              <w:rPr>
                <w:noProof/>
                <w:webHidden/>
              </w:rPr>
              <w:tab/>
            </w:r>
            <w:r w:rsidR="00E74D60">
              <w:rPr>
                <w:noProof/>
                <w:webHidden/>
              </w:rPr>
              <w:fldChar w:fldCharType="begin"/>
            </w:r>
            <w:r w:rsidR="00E74D60">
              <w:rPr>
                <w:noProof/>
                <w:webHidden/>
              </w:rPr>
              <w:instrText xml:space="preserve"> PAGEREF _Toc154146180 \h </w:instrText>
            </w:r>
            <w:r w:rsidR="00E74D60">
              <w:rPr>
                <w:noProof/>
                <w:webHidden/>
              </w:rPr>
            </w:r>
            <w:r w:rsidR="00E74D60">
              <w:rPr>
                <w:noProof/>
                <w:webHidden/>
              </w:rPr>
              <w:fldChar w:fldCharType="separate"/>
            </w:r>
            <w:r w:rsidR="00E74D60">
              <w:rPr>
                <w:noProof/>
                <w:webHidden/>
              </w:rPr>
              <w:t>80</w:t>
            </w:r>
            <w:r w:rsidR="00E74D60">
              <w:rPr>
                <w:noProof/>
                <w:webHidden/>
              </w:rPr>
              <w:fldChar w:fldCharType="end"/>
            </w:r>
          </w:hyperlink>
        </w:p>
        <w:p w14:paraId="5B1A1BEB" w14:textId="29918821"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81" w:history="1">
            <w:r w:rsidR="00E74D60" w:rsidRPr="00A568DD">
              <w:rPr>
                <w:rStyle w:val="Hyperlink"/>
                <w:rFonts w:ascii="Calibri" w:hAnsi="Calibri"/>
                <w:noProof/>
              </w:rPr>
              <w:t>8.9.</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Contractarea proiectelor</w:t>
            </w:r>
            <w:r w:rsidR="00E74D60">
              <w:rPr>
                <w:noProof/>
                <w:webHidden/>
              </w:rPr>
              <w:tab/>
            </w:r>
            <w:r w:rsidR="00E74D60">
              <w:rPr>
                <w:noProof/>
                <w:webHidden/>
              </w:rPr>
              <w:fldChar w:fldCharType="begin"/>
            </w:r>
            <w:r w:rsidR="00E74D60">
              <w:rPr>
                <w:noProof/>
                <w:webHidden/>
              </w:rPr>
              <w:instrText xml:space="preserve"> PAGEREF _Toc154146181 \h </w:instrText>
            </w:r>
            <w:r w:rsidR="00E74D60">
              <w:rPr>
                <w:noProof/>
                <w:webHidden/>
              </w:rPr>
            </w:r>
            <w:r w:rsidR="00E74D60">
              <w:rPr>
                <w:noProof/>
                <w:webHidden/>
              </w:rPr>
              <w:fldChar w:fldCharType="separate"/>
            </w:r>
            <w:r w:rsidR="00E74D60">
              <w:rPr>
                <w:noProof/>
                <w:webHidden/>
              </w:rPr>
              <w:t>82</w:t>
            </w:r>
            <w:r w:rsidR="00E74D60">
              <w:rPr>
                <w:noProof/>
                <w:webHidden/>
              </w:rPr>
              <w:fldChar w:fldCharType="end"/>
            </w:r>
          </w:hyperlink>
        </w:p>
        <w:p w14:paraId="13ADFD5C" w14:textId="03F13213" w:rsidR="00E74D60" w:rsidRDefault="00000000">
          <w:pPr>
            <w:pStyle w:val="TOC3"/>
            <w:rPr>
              <w:rFonts w:eastAsiaTheme="minorEastAsia" w:cstheme="minorBidi"/>
              <w:iCs w:val="0"/>
              <w:kern w:val="2"/>
              <w:sz w:val="22"/>
              <w:szCs w:val="22"/>
              <w:lang w:val="en-US"/>
              <w14:ligatures w14:val="standardContextual"/>
            </w:rPr>
          </w:pPr>
          <w:hyperlink w:anchor="_Toc154146182" w:history="1">
            <w:r w:rsidR="00E74D60" w:rsidRPr="00A568DD">
              <w:rPr>
                <w:rStyle w:val="Hyperlink"/>
                <w:rFonts w:cs="Calibri"/>
              </w:rPr>
              <w:t>8.9.1.</w:t>
            </w:r>
            <w:r w:rsidR="00E74D60">
              <w:rPr>
                <w:rFonts w:eastAsiaTheme="minorEastAsia" w:cstheme="minorBidi"/>
                <w:iCs w:val="0"/>
                <w:kern w:val="2"/>
                <w:sz w:val="22"/>
                <w:szCs w:val="22"/>
                <w:lang w:val="en-US"/>
                <w14:ligatures w14:val="standardContextual"/>
              </w:rPr>
              <w:tab/>
            </w:r>
            <w:r w:rsidR="00E74D60" w:rsidRPr="00A568DD">
              <w:rPr>
                <w:rStyle w:val="Hyperlink"/>
                <w:rFonts w:cs="Calibri"/>
              </w:rPr>
              <w:t>Verificarea îndeplinirii condițiilor de eligibilitate</w:t>
            </w:r>
            <w:r w:rsidR="00E74D60">
              <w:rPr>
                <w:webHidden/>
              </w:rPr>
              <w:tab/>
            </w:r>
            <w:r w:rsidR="00E74D60">
              <w:rPr>
                <w:webHidden/>
              </w:rPr>
              <w:fldChar w:fldCharType="begin"/>
            </w:r>
            <w:r w:rsidR="00E74D60">
              <w:rPr>
                <w:webHidden/>
              </w:rPr>
              <w:instrText xml:space="preserve"> PAGEREF _Toc154146182 \h </w:instrText>
            </w:r>
            <w:r w:rsidR="00E74D60">
              <w:rPr>
                <w:webHidden/>
              </w:rPr>
            </w:r>
            <w:r w:rsidR="00E74D60">
              <w:rPr>
                <w:webHidden/>
              </w:rPr>
              <w:fldChar w:fldCharType="separate"/>
            </w:r>
            <w:r w:rsidR="00E74D60">
              <w:rPr>
                <w:webHidden/>
              </w:rPr>
              <w:t>82</w:t>
            </w:r>
            <w:r w:rsidR="00E74D60">
              <w:rPr>
                <w:webHidden/>
              </w:rPr>
              <w:fldChar w:fldCharType="end"/>
            </w:r>
          </w:hyperlink>
        </w:p>
        <w:p w14:paraId="14DD76FC" w14:textId="18CDFDBF" w:rsidR="00E74D60" w:rsidRDefault="00000000">
          <w:pPr>
            <w:pStyle w:val="TOC3"/>
            <w:rPr>
              <w:rFonts w:eastAsiaTheme="minorEastAsia" w:cstheme="minorBidi"/>
              <w:iCs w:val="0"/>
              <w:kern w:val="2"/>
              <w:sz w:val="22"/>
              <w:szCs w:val="22"/>
              <w:lang w:val="en-US"/>
              <w14:ligatures w14:val="standardContextual"/>
            </w:rPr>
          </w:pPr>
          <w:hyperlink w:anchor="_Toc154146183" w:history="1">
            <w:r w:rsidR="00E74D60" w:rsidRPr="00A568DD">
              <w:rPr>
                <w:rStyle w:val="Hyperlink"/>
                <w:rFonts w:cs="Calibri"/>
              </w:rPr>
              <w:t>8.9.2.</w:t>
            </w:r>
            <w:r w:rsidR="00E74D60">
              <w:rPr>
                <w:rFonts w:eastAsiaTheme="minorEastAsia" w:cstheme="minorBidi"/>
                <w:iCs w:val="0"/>
                <w:kern w:val="2"/>
                <w:sz w:val="22"/>
                <w:szCs w:val="22"/>
                <w:lang w:val="en-US"/>
                <w14:ligatures w14:val="standardContextual"/>
              </w:rPr>
              <w:tab/>
            </w:r>
            <w:r w:rsidR="00E74D60" w:rsidRPr="00A568DD">
              <w:rPr>
                <w:rStyle w:val="Hyperlink"/>
                <w:rFonts w:cs="Calibri"/>
              </w:rPr>
              <w:t>Decizia de acordare/respingere a finanțării</w:t>
            </w:r>
            <w:r w:rsidR="00E74D60">
              <w:rPr>
                <w:webHidden/>
              </w:rPr>
              <w:tab/>
            </w:r>
            <w:r w:rsidR="00E74D60">
              <w:rPr>
                <w:webHidden/>
              </w:rPr>
              <w:fldChar w:fldCharType="begin"/>
            </w:r>
            <w:r w:rsidR="00E74D60">
              <w:rPr>
                <w:webHidden/>
              </w:rPr>
              <w:instrText xml:space="preserve"> PAGEREF _Toc154146183 \h </w:instrText>
            </w:r>
            <w:r w:rsidR="00E74D60">
              <w:rPr>
                <w:webHidden/>
              </w:rPr>
            </w:r>
            <w:r w:rsidR="00E74D60">
              <w:rPr>
                <w:webHidden/>
              </w:rPr>
              <w:fldChar w:fldCharType="separate"/>
            </w:r>
            <w:r w:rsidR="00E74D60">
              <w:rPr>
                <w:webHidden/>
              </w:rPr>
              <w:t>83</w:t>
            </w:r>
            <w:r w:rsidR="00E74D60">
              <w:rPr>
                <w:webHidden/>
              </w:rPr>
              <w:fldChar w:fldCharType="end"/>
            </w:r>
          </w:hyperlink>
        </w:p>
        <w:p w14:paraId="0F2A5CBE" w14:textId="5978F9DD" w:rsidR="00E74D60" w:rsidRDefault="00000000">
          <w:pPr>
            <w:pStyle w:val="TOC3"/>
            <w:rPr>
              <w:rFonts w:eastAsiaTheme="minorEastAsia" w:cstheme="minorBidi"/>
              <w:iCs w:val="0"/>
              <w:kern w:val="2"/>
              <w:sz w:val="22"/>
              <w:szCs w:val="22"/>
              <w:lang w:val="en-US"/>
              <w14:ligatures w14:val="standardContextual"/>
            </w:rPr>
          </w:pPr>
          <w:hyperlink w:anchor="_Toc154146184" w:history="1">
            <w:r w:rsidR="00E74D60" w:rsidRPr="00A568DD">
              <w:rPr>
                <w:rStyle w:val="Hyperlink"/>
                <w:rFonts w:cs="Calibri"/>
              </w:rPr>
              <w:t>8.9.3.</w:t>
            </w:r>
            <w:r w:rsidR="00E74D60">
              <w:rPr>
                <w:rFonts w:eastAsiaTheme="minorEastAsia" w:cstheme="minorBidi"/>
                <w:iCs w:val="0"/>
                <w:kern w:val="2"/>
                <w:sz w:val="22"/>
                <w:szCs w:val="22"/>
                <w:lang w:val="en-US"/>
                <w14:ligatures w14:val="standardContextual"/>
              </w:rPr>
              <w:tab/>
            </w:r>
            <w:r w:rsidR="00E74D60" w:rsidRPr="00A568DD">
              <w:rPr>
                <w:rStyle w:val="Hyperlink"/>
                <w:rFonts w:cs="Calibri"/>
              </w:rPr>
              <w:t>Definitivarea  planului de monitorizare al proiectului</w:t>
            </w:r>
            <w:r w:rsidR="00E74D60">
              <w:rPr>
                <w:webHidden/>
              </w:rPr>
              <w:tab/>
            </w:r>
            <w:r w:rsidR="00E74D60">
              <w:rPr>
                <w:webHidden/>
              </w:rPr>
              <w:fldChar w:fldCharType="begin"/>
            </w:r>
            <w:r w:rsidR="00E74D60">
              <w:rPr>
                <w:webHidden/>
              </w:rPr>
              <w:instrText xml:space="preserve"> PAGEREF _Toc154146184 \h </w:instrText>
            </w:r>
            <w:r w:rsidR="00E74D60">
              <w:rPr>
                <w:webHidden/>
              </w:rPr>
            </w:r>
            <w:r w:rsidR="00E74D60">
              <w:rPr>
                <w:webHidden/>
              </w:rPr>
              <w:fldChar w:fldCharType="separate"/>
            </w:r>
            <w:r w:rsidR="00E74D60">
              <w:rPr>
                <w:webHidden/>
              </w:rPr>
              <w:t>83</w:t>
            </w:r>
            <w:r w:rsidR="00E74D60">
              <w:rPr>
                <w:webHidden/>
              </w:rPr>
              <w:fldChar w:fldCharType="end"/>
            </w:r>
          </w:hyperlink>
        </w:p>
        <w:p w14:paraId="6734AB87" w14:textId="02CA7933" w:rsidR="00E74D60" w:rsidRDefault="00000000">
          <w:pPr>
            <w:pStyle w:val="TOC3"/>
            <w:rPr>
              <w:rFonts w:eastAsiaTheme="minorEastAsia" w:cstheme="minorBidi"/>
              <w:iCs w:val="0"/>
              <w:kern w:val="2"/>
              <w:sz w:val="22"/>
              <w:szCs w:val="22"/>
              <w:lang w:val="en-US"/>
              <w14:ligatures w14:val="standardContextual"/>
            </w:rPr>
          </w:pPr>
          <w:hyperlink w:anchor="_Toc154146185" w:history="1">
            <w:r w:rsidR="00E74D60" w:rsidRPr="00A568DD">
              <w:rPr>
                <w:rStyle w:val="Hyperlink"/>
                <w:rFonts w:cs="Calibri"/>
              </w:rPr>
              <w:t>8.9.4.</w:t>
            </w:r>
            <w:r w:rsidR="00E74D60">
              <w:rPr>
                <w:rFonts w:eastAsiaTheme="minorEastAsia" w:cstheme="minorBidi"/>
                <w:iCs w:val="0"/>
                <w:kern w:val="2"/>
                <w:sz w:val="22"/>
                <w:szCs w:val="22"/>
                <w:lang w:val="en-US"/>
                <w14:ligatures w14:val="standardContextual"/>
              </w:rPr>
              <w:tab/>
            </w:r>
            <w:r w:rsidR="00E74D60" w:rsidRPr="00A568DD">
              <w:rPr>
                <w:rStyle w:val="Hyperlink"/>
                <w:rFonts w:cs="Calibri"/>
              </w:rPr>
              <w:t>Semnarea contractului de finanțare</w:t>
            </w:r>
            <w:r w:rsidR="00E74D60">
              <w:rPr>
                <w:webHidden/>
              </w:rPr>
              <w:tab/>
            </w:r>
            <w:r w:rsidR="00E74D60">
              <w:rPr>
                <w:webHidden/>
              </w:rPr>
              <w:fldChar w:fldCharType="begin"/>
            </w:r>
            <w:r w:rsidR="00E74D60">
              <w:rPr>
                <w:webHidden/>
              </w:rPr>
              <w:instrText xml:space="preserve"> PAGEREF _Toc154146185 \h </w:instrText>
            </w:r>
            <w:r w:rsidR="00E74D60">
              <w:rPr>
                <w:webHidden/>
              </w:rPr>
            </w:r>
            <w:r w:rsidR="00E74D60">
              <w:rPr>
                <w:webHidden/>
              </w:rPr>
              <w:fldChar w:fldCharType="separate"/>
            </w:r>
            <w:r w:rsidR="00E74D60">
              <w:rPr>
                <w:webHidden/>
              </w:rPr>
              <w:t>84</w:t>
            </w:r>
            <w:r w:rsidR="00E74D60">
              <w:rPr>
                <w:webHidden/>
              </w:rPr>
              <w:fldChar w:fldCharType="end"/>
            </w:r>
          </w:hyperlink>
        </w:p>
        <w:p w14:paraId="6AA55752" w14:textId="3148408E"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86" w:history="1">
            <w:r w:rsidR="00E74D60" w:rsidRPr="00A568DD">
              <w:rPr>
                <w:rStyle w:val="Hyperlink"/>
                <w:rFonts w:ascii="Calibri" w:hAnsi="Calibri" w:cs="Calibri"/>
              </w:rPr>
              <w:t>9.</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ASPECTE PRIVIND CONFLICTUL DE INTERESE</w:t>
            </w:r>
            <w:r w:rsidR="00E74D60">
              <w:rPr>
                <w:webHidden/>
              </w:rPr>
              <w:tab/>
            </w:r>
            <w:r w:rsidR="00E74D60">
              <w:rPr>
                <w:webHidden/>
              </w:rPr>
              <w:fldChar w:fldCharType="begin"/>
            </w:r>
            <w:r w:rsidR="00E74D60">
              <w:rPr>
                <w:webHidden/>
              </w:rPr>
              <w:instrText xml:space="preserve"> PAGEREF _Toc154146186 \h </w:instrText>
            </w:r>
            <w:r w:rsidR="00E74D60">
              <w:rPr>
                <w:webHidden/>
              </w:rPr>
            </w:r>
            <w:r w:rsidR="00E74D60">
              <w:rPr>
                <w:webHidden/>
              </w:rPr>
              <w:fldChar w:fldCharType="separate"/>
            </w:r>
            <w:r w:rsidR="00E74D60">
              <w:rPr>
                <w:webHidden/>
              </w:rPr>
              <w:t>86</w:t>
            </w:r>
            <w:r w:rsidR="00E74D60">
              <w:rPr>
                <w:webHidden/>
              </w:rPr>
              <w:fldChar w:fldCharType="end"/>
            </w:r>
          </w:hyperlink>
        </w:p>
        <w:p w14:paraId="6413D99A" w14:textId="53806C16"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87" w:history="1">
            <w:r w:rsidR="00E74D60" w:rsidRPr="00A568DD">
              <w:rPr>
                <w:rStyle w:val="Hyperlink"/>
                <w:rFonts w:ascii="Calibri" w:hAnsi="Calibri" w:cs="Calibri"/>
              </w:rPr>
              <w:t>10.</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ASPECTE PRIVIND PRELUCRAREA DATELOR CU CARACTER PERSONAL</w:t>
            </w:r>
            <w:r w:rsidR="00E74D60">
              <w:rPr>
                <w:webHidden/>
              </w:rPr>
              <w:tab/>
            </w:r>
            <w:r w:rsidR="00E74D60">
              <w:rPr>
                <w:webHidden/>
              </w:rPr>
              <w:fldChar w:fldCharType="begin"/>
            </w:r>
            <w:r w:rsidR="00E74D60">
              <w:rPr>
                <w:webHidden/>
              </w:rPr>
              <w:instrText xml:space="preserve"> PAGEREF _Toc154146187 \h </w:instrText>
            </w:r>
            <w:r w:rsidR="00E74D60">
              <w:rPr>
                <w:webHidden/>
              </w:rPr>
            </w:r>
            <w:r w:rsidR="00E74D60">
              <w:rPr>
                <w:webHidden/>
              </w:rPr>
              <w:fldChar w:fldCharType="separate"/>
            </w:r>
            <w:r w:rsidR="00E74D60">
              <w:rPr>
                <w:webHidden/>
              </w:rPr>
              <w:t>87</w:t>
            </w:r>
            <w:r w:rsidR="00E74D60">
              <w:rPr>
                <w:webHidden/>
              </w:rPr>
              <w:fldChar w:fldCharType="end"/>
            </w:r>
          </w:hyperlink>
        </w:p>
        <w:p w14:paraId="688FC99A" w14:textId="11645F46"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88" w:history="1">
            <w:r w:rsidR="00E74D60" w:rsidRPr="00A568DD">
              <w:rPr>
                <w:rStyle w:val="Hyperlink"/>
                <w:rFonts w:ascii="Calibri" w:hAnsi="Calibri" w:cs="Calibri"/>
              </w:rPr>
              <w:t>11.</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ASPECTE PRIVIND MONITORIZAREA TEHNICĂ ȘI RAPOARTELE DE PROGRES</w:t>
            </w:r>
            <w:r w:rsidR="00E74D60">
              <w:rPr>
                <w:webHidden/>
              </w:rPr>
              <w:tab/>
            </w:r>
            <w:r w:rsidR="00E74D60">
              <w:rPr>
                <w:webHidden/>
              </w:rPr>
              <w:fldChar w:fldCharType="begin"/>
            </w:r>
            <w:r w:rsidR="00E74D60">
              <w:rPr>
                <w:webHidden/>
              </w:rPr>
              <w:instrText xml:space="preserve"> PAGEREF _Toc154146188 \h </w:instrText>
            </w:r>
            <w:r w:rsidR="00E74D60">
              <w:rPr>
                <w:webHidden/>
              </w:rPr>
            </w:r>
            <w:r w:rsidR="00E74D60">
              <w:rPr>
                <w:webHidden/>
              </w:rPr>
              <w:fldChar w:fldCharType="separate"/>
            </w:r>
            <w:r w:rsidR="00E74D60">
              <w:rPr>
                <w:webHidden/>
              </w:rPr>
              <w:t>87</w:t>
            </w:r>
            <w:r w:rsidR="00E74D60">
              <w:rPr>
                <w:webHidden/>
              </w:rPr>
              <w:fldChar w:fldCharType="end"/>
            </w:r>
          </w:hyperlink>
        </w:p>
        <w:p w14:paraId="6F35FEEC" w14:textId="70A00808"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89" w:history="1">
            <w:r w:rsidR="00E74D60" w:rsidRPr="00A568DD">
              <w:rPr>
                <w:rStyle w:val="Hyperlink"/>
                <w:rFonts w:ascii="Calibri" w:hAnsi="Calibri"/>
                <w:noProof/>
              </w:rPr>
              <w:t>11.1.</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Rapoarte de progres</w:t>
            </w:r>
            <w:r w:rsidR="00E74D60">
              <w:rPr>
                <w:noProof/>
                <w:webHidden/>
              </w:rPr>
              <w:tab/>
            </w:r>
            <w:r w:rsidR="00E74D60">
              <w:rPr>
                <w:noProof/>
                <w:webHidden/>
              </w:rPr>
              <w:fldChar w:fldCharType="begin"/>
            </w:r>
            <w:r w:rsidR="00E74D60">
              <w:rPr>
                <w:noProof/>
                <w:webHidden/>
              </w:rPr>
              <w:instrText xml:space="preserve"> PAGEREF _Toc154146189 \h </w:instrText>
            </w:r>
            <w:r w:rsidR="00E74D60">
              <w:rPr>
                <w:noProof/>
                <w:webHidden/>
              </w:rPr>
            </w:r>
            <w:r w:rsidR="00E74D60">
              <w:rPr>
                <w:noProof/>
                <w:webHidden/>
              </w:rPr>
              <w:fldChar w:fldCharType="separate"/>
            </w:r>
            <w:r w:rsidR="00E74D60">
              <w:rPr>
                <w:noProof/>
                <w:webHidden/>
              </w:rPr>
              <w:t>87</w:t>
            </w:r>
            <w:r w:rsidR="00E74D60">
              <w:rPr>
                <w:noProof/>
                <w:webHidden/>
              </w:rPr>
              <w:fldChar w:fldCharType="end"/>
            </w:r>
          </w:hyperlink>
        </w:p>
        <w:p w14:paraId="058185BF" w14:textId="6D8D56CF"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90" w:history="1">
            <w:r w:rsidR="00E74D60" w:rsidRPr="00A568DD">
              <w:rPr>
                <w:rStyle w:val="Hyperlink"/>
                <w:rFonts w:ascii="Calibri" w:hAnsi="Calibri"/>
                <w:noProof/>
              </w:rPr>
              <w:t>11.2.</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Vizitele de monitorizare</w:t>
            </w:r>
            <w:r w:rsidR="00E74D60">
              <w:rPr>
                <w:noProof/>
                <w:webHidden/>
              </w:rPr>
              <w:tab/>
            </w:r>
            <w:r w:rsidR="00E74D60">
              <w:rPr>
                <w:noProof/>
                <w:webHidden/>
              </w:rPr>
              <w:fldChar w:fldCharType="begin"/>
            </w:r>
            <w:r w:rsidR="00E74D60">
              <w:rPr>
                <w:noProof/>
                <w:webHidden/>
              </w:rPr>
              <w:instrText xml:space="preserve"> PAGEREF _Toc154146190 \h </w:instrText>
            </w:r>
            <w:r w:rsidR="00E74D60">
              <w:rPr>
                <w:noProof/>
                <w:webHidden/>
              </w:rPr>
            </w:r>
            <w:r w:rsidR="00E74D60">
              <w:rPr>
                <w:noProof/>
                <w:webHidden/>
              </w:rPr>
              <w:fldChar w:fldCharType="separate"/>
            </w:r>
            <w:r w:rsidR="00E74D60">
              <w:rPr>
                <w:noProof/>
                <w:webHidden/>
              </w:rPr>
              <w:t>89</w:t>
            </w:r>
            <w:r w:rsidR="00E74D60">
              <w:rPr>
                <w:noProof/>
                <w:webHidden/>
              </w:rPr>
              <w:fldChar w:fldCharType="end"/>
            </w:r>
          </w:hyperlink>
        </w:p>
        <w:p w14:paraId="54F493FA" w14:textId="3B6C6F53"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91" w:history="1">
            <w:r w:rsidR="00E74D60" w:rsidRPr="00A568DD">
              <w:rPr>
                <w:rStyle w:val="Hyperlink"/>
                <w:rFonts w:ascii="Calibri" w:hAnsi="Calibri"/>
                <w:noProof/>
              </w:rPr>
              <w:t>11.3.</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Mecanismul specific indicatorilor de etapă. Planul de monitorizare</w:t>
            </w:r>
            <w:r w:rsidR="00E74D60">
              <w:rPr>
                <w:noProof/>
                <w:webHidden/>
              </w:rPr>
              <w:tab/>
            </w:r>
            <w:r w:rsidR="00E74D60">
              <w:rPr>
                <w:noProof/>
                <w:webHidden/>
              </w:rPr>
              <w:fldChar w:fldCharType="begin"/>
            </w:r>
            <w:r w:rsidR="00E74D60">
              <w:rPr>
                <w:noProof/>
                <w:webHidden/>
              </w:rPr>
              <w:instrText xml:space="preserve"> PAGEREF _Toc154146191 \h </w:instrText>
            </w:r>
            <w:r w:rsidR="00E74D60">
              <w:rPr>
                <w:noProof/>
                <w:webHidden/>
              </w:rPr>
            </w:r>
            <w:r w:rsidR="00E74D60">
              <w:rPr>
                <w:noProof/>
                <w:webHidden/>
              </w:rPr>
              <w:fldChar w:fldCharType="separate"/>
            </w:r>
            <w:r w:rsidR="00E74D60">
              <w:rPr>
                <w:noProof/>
                <w:webHidden/>
              </w:rPr>
              <w:t>92</w:t>
            </w:r>
            <w:r w:rsidR="00E74D60">
              <w:rPr>
                <w:noProof/>
                <w:webHidden/>
              </w:rPr>
              <w:fldChar w:fldCharType="end"/>
            </w:r>
          </w:hyperlink>
        </w:p>
        <w:p w14:paraId="45DDC260" w14:textId="658D0BDC"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92" w:history="1">
            <w:r w:rsidR="00E74D60" w:rsidRPr="00A568DD">
              <w:rPr>
                <w:rStyle w:val="Hyperlink"/>
                <w:rFonts w:ascii="Calibri" w:hAnsi="Calibri" w:cs="Calibri"/>
              </w:rPr>
              <w:t>12.</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ASPECTE PRIVIND MANAGEMENTUL FINANCIAR</w:t>
            </w:r>
            <w:r w:rsidR="00E74D60">
              <w:rPr>
                <w:webHidden/>
              </w:rPr>
              <w:tab/>
            </w:r>
            <w:r w:rsidR="00E74D60">
              <w:rPr>
                <w:webHidden/>
              </w:rPr>
              <w:fldChar w:fldCharType="begin"/>
            </w:r>
            <w:r w:rsidR="00E74D60">
              <w:rPr>
                <w:webHidden/>
              </w:rPr>
              <w:instrText xml:space="preserve"> PAGEREF _Toc154146192 \h </w:instrText>
            </w:r>
            <w:r w:rsidR="00E74D60">
              <w:rPr>
                <w:webHidden/>
              </w:rPr>
            </w:r>
            <w:r w:rsidR="00E74D60">
              <w:rPr>
                <w:webHidden/>
              </w:rPr>
              <w:fldChar w:fldCharType="separate"/>
            </w:r>
            <w:r w:rsidR="00E74D60">
              <w:rPr>
                <w:webHidden/>
              </w:rPr>
              <w:t>94</w:t>
            </w:r>
            <w:r w:rsidR="00E74D60">
              <w:rPr>
                <w:webHidden/>
              </w:rPr>
              <w:fldChar w:fldCharType="end"/>
            </w:r>
          </w:hyperlink>
        </w:p>
        <w:p w14:paraId="6776AD92" w14:textId="4FFE6BD4"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93" w:history="1">
            <w:r w:rsidR="00E74D60" w:rsidRPr="00A568DD">
              <w:rPr>
                <w:rStyle w:val="Hyperlink"/>
                <w:rFonts w:ascii="Calibri" w:hAnsi="Calibri"/>
                <w:noProof/>
              </w:rPr>
              <w:t>12.1.</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Mecanismul cererilor de prefinanțare</w:t>
            </w:r>
            <w:r w:rsidR="00E74D60">
              <w:rPr>
                <w:noProof/>
                <w:webHidden/>
              </w:rPr>
              <w:tab/>
            </w:r>
            <w:r w:rsidR="00E74D60">
              <w:rPr>
                <w:noProof/>
                <w:webHidden/>
              </w:rPr>
              <w:fldChar w:fldCharType="begin"/>
            </w:r>
            <w:r w:rsidR="00E74D60">
              <w:rPr>
                <w:noProof/>
                <w:webHidden/>
              </w:rPr>
              <w:instrText xml:space="preserve"> PAGEREF _Toc154146193 \h </w:instrText>
            </w:r>
            <w:r w:rsidR="00E74D60">
              <w:rPr>
                <w:noProof/>
                <w:webHidden/>
              </w:rPr>
            </w:r>
            <w:r w:rsidR="00E74D60">
              <w:rPr>
                <w:noProof/>
                <w:webHidden/>
              </w:rPr>
              <w:fldChar w:fldCharType="separate"/>
            </w:r>
            <w:r w:rsidR="00E74D60">
              <w:rPr>
                <w:noProof/>
                <w:webHidden/>
              </w:rPr>
              <w:t>94</w:t>
            </w:r>
            <w:r w:rsidR="00E74D60">
              <w:rPr>
                <w:noProof/>
                <w:webHidden/>
              </w:rPr>
              <w:fldChar w:fldCharType="end"/>
            </w:r>
          </w:hyperlink>
        </w:p>
        <w:p w14:paraId="4EEDABEE" w14:textId="6BD5D183"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94" w:history="1">
            <w:r w:rsidR="00E74D60" w:rsidRPr="00A568DD">
              <w:rPr>
                <w:rStyle w:val="Hyperlink"/>
                <w:rFonts w:ascii="Calibri" w:hAnsi="Calibri"/>
                <w:noProof/>
              </w:rPr>
              <w:t>12.2.</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Mecanismul cererilor de plată</w:t>
            </w:r>
            <w:r w:rsidR="00E74D60">
              <w:rPr>
                <w:noProof/>
                <w:webHidden/>
              </w:rPr>
              <w:tab/>
            </w:r>
            <w:r w:rsidR="00E74D60">
              <w:rPr>
                <w:noProof/>
                <w:webHidden/>
              </w:rPr>
              <w:fldChar w:fldCharType="begin"/>
            </w:r>
            <w:r w:rsidR="00E74D60">
              <w:rPr>
                <w:noProof/>
                <w:webHidden/>
              </w:rPr>
              <w:instrText xml:space="preserve"> PAGEREF _Toc154146194 \h </w:instrText>
            </w:r>
            <w:r w:rsidR="00E74D60">
              <w:rPr>
                <w:noProof/>
                <w:webHidden/>
              </w:rPr>
            </w:r>
            <w:r w:rsidR="00E74D60">
              <w:rPr>
                <w:noProof/>
                <w:webHidden/>
              </w:rPr>
              <w:fldChar w:fldCharType="separate"/>
            </w:r>
            <w:r w:rsidR="00E74D60">
              <w:rPr>
                <w:noProof/>
                <w:webHidden/>
              </w:rPr>
              <w:t>95</w:t>
            </w:r>
            <w:r w:rsidR="00E74D60">
              <w:rPr>
                <w:noProof/>
                <w:webHidden/>
              </w:rPr>
              <w:fldChar w:fldCharType="end"/>
            </w:r>
          </w:hyperlink>
        </w:p>
        <w:p w14:paraId="0EE9A6E6" w14:textId="76C62B13"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95" w:history="1">
            <w:r w:rsidR="00E74D60" w:rsidRPr="00A568DD">
              <w:rPr>
                <w:rStyle w:val="Hyperlink"/>
                <w:rFonts w:ascii="Calibri" w:hAnsi="Calibri"/>
                <w:noProof/>
              </w:rPr>
              <w:t>12.3.</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Mecanismul cererilor de rambursare</w:t>
            </w:r>
            <w:r w:rsidR="00E74D60">
              <w:rPr>
                <w:noProof/>
                <w:webHidden/>
              </w:rPr>
              <w:tab/>
            </w:r>
            <w:r w:rsidR="00E74D60">
              <w:rPr>
                <w:noProof/>
                <w:webHidden/>
              </w:rPr>
              <w:fldChar w:fldCharType="begin"/>
            </w:r>
            <w:r w:rsidR="00E74D60">
              <w:rPr>
                <w:noProof/>
                <w:webHidden/>
              </w:rPr>
              <w:instrText xml:space="preserve"> PAGEREF _Toc154146195 \h </w:instrText>
            </w:r>
            <w:r w:rsidR="00E74D60">
              <w:rPr>
                <w:noProof/>
                <w:webHidden/>
              </w:rPr>
            </w:r>
            <w:r w:rsidR="00E74D60">
              <w:rPr>
                <w:noProof/>
                <w:webHidden/>
              </w:rPr>
              <w:fldChar w:fldCharType="separate"/>
            </w:r>
            <w:r w:rsidR="00E74D60">
              <w:rPr>
                <w:noProof/>
                <w:webHidden/>
              </w:rPr>
              <w:t>96</w:t>
            </w:r>
            <w:r w:rsidR="00E74D60">
              <w:rPr>
                <w:noProof/>
                <w:webHidden/>
              </w:rPr>
              <w:fldChar w:fldCharType="end"/>
            </w:r>
          </w:hyperlink>
        </w:p>
        <w:p w14:paraId="34B48C70" w14:textId="7ED30D08"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96" w:history="1">
            <w:r w:rsidR="00E74D60" w:rsidRPr="00A568DD">
              <w:rPr>
                <w:rStyle w:val="Hyperlink"/>
                <w:rFonts w:ascii="Calibri" w:hAnsi="Calibri"/>
                <w:noProof/>
                <w:lang w:val="en-US"/>
              </w:rPr>
              <w:t>12.4.</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Graficul cererilor de prefinanţare</w:t>
            </w:r>
            <w:r w:rsidR="00E74D60" w:rsidRPr="00A568DD">
              <w:rPr>
                <w:rStyle w:val="Hyperlink"/>
                <w:rFonts w:ascii="Calibri" w:hAnsi="Calibri"/>
                <w:noProof/>
                <w:lang w:val="en-US"/>
              </w:rPr>
              <w:t>/plat</w:t>
            </w:r>
            <w:r w:rsidR="00E74D60" w:rsidRPr="00A568DD">
              <w:rPr>
                <w:rStyle w:val="Hyperlink"/>
                <w:rFonts w:ascii="Calibri" w:hAnsi="Calibri"/>
                <w:noProof/>
              </w:rPr>
              <w:t>ă</w:t>
            </w:r>
            <w:r w:rsidR="00E74D60" w:rsidRPr="00A568DD">
              <w:rPr>
                <w:rStyle w:val="Hyperlink"/>
                <w:rFonts w:ascii="Calibri" w:hAnsi="Calibri"/>
                <w:noProof/>
                <w:lang w:val="en-US"/>
              </w:rPr>
              <w:t>/rambursare</w:t>
            </w:r>
            <w:r w:rsidR="00E74D60">
              <w:rPr>
                <w:noProof/>
                <w:webHidden/>
              </w:rPr>
              <w:tab/>
            </w:r>
            <w:r w:rsidR="00E74D60">
              <w:rPr>
                <w:noProof/>
                <w:webHidden/>
              </w:rPr>
              <w:fldChar w:fldCharType="begin"/>
            </w:r>
            <w:r w:rsidR="00E74D60">
              <w:rPr>
                <w:noProof/>
                <w:webHidden/>
              </w:rPr>
              <w:instrText xml:space="preserve"> PAGEREF _Toc154146196 \h </w:instrText>
            </w:r>
            <w:r w:rsidR="00E74D60">
              <w:rPr>
                <w:noProof/>
                <w:webHidden/>
              </w:rPr>
            </w:r>
            <w:r w:rsidR="00E74D60">
              <w:rPr>
                <w:noProof/>
                <w:webHidden/>
              </w:rPr>
              <w:fldChar w:fldCharType="separate"/>
            </w:r>
            <w:r w:rsidR="00E74D60">
              <w:rPr>
                <w:noProof/>
                <w:webHidden/>
              </w:rPr>
              <w:t>96</w:t>
            </w:r>
            <w:r w:rsidR="00E74D60">
              <w:rPr>
                <w:noProof/>
                <w:webHidden/>
              </w:rPr>
              <w:fldChar w:fldCharType="end"/>
            </w:r>
          </w:hyperlink>
        </w:p>
        <w:p w14:paraId="0D7C7816" w14:textId="06305A2B"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97" w:history="1">
            <w:r w:rsidR="00E74D60" w:rsidRPr="00A568DD">
              <w:rPr>
                <w:rStyle w:val="Hyperlink"/>
                <w:rFonts w:ascii="Calibri" w:hAnsi="Calibri"/>
                <w:noProof/>
              </w:rPr>
              <w:t>12.5.</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lang w:val="en-US"/>
              </w:rPr>
              <w:t>Vizitele la fa</w:t>
            </w:r>
            <w:r w:rsidR="00E74D60" w:rsidRPr="00A568DD">
              <w:rPr>
                <w:rStyle w:val="Hyperlink"/>
                <w:rFonts w:ascii="Calibri" w:hAnsi="Calibri"/>
                <w:noProof/>
              </w:rPr>
              <w:t>ţa locului</w:t>
            </w:r>
            <w:r w:rsidR="00E74D60">
              <w:rPr>
                <w:noProof/>
                <w:webHidden/>
              </w:rPr>
              <w:tab/>
            </w:r>
            <w:r w:rsidR="00E74D60">
              <w:rPr>
                <w:noProof/>
                <w:webHidden/>
              </w:rPr>
              <w:fldChar w:fldCharType="begin"/>
            </w:r>
            <w:r w:rsidR="00E74D60">
              <w:rPr>
                <w:noProof/>
                <w:webHidden/>
              </w:rPr>
              <w:instrText xml:space="preserve"> PAGEREF _Toc154146197 \h </w:instrText>
            </w:r>
            <w:r w:rsidR="00E74D60">
              <w:rPr>
                <w:noProof/>
                <w:webHidden/>
              </w:rPr>
            </w:r>
            <w:r w:rsidR="00E74D60">
              <w:rPr>
                <w:noProof/>
                <w:webHidden/>
              </w:rPr>
              <w:fldChar w:fldCharType="separate"/>
            </w:r>
            <w:r w:rsidR="00E74D60">
              <w:rPr>
                <w:noProof/>
                <w:webHidden/>
              </w:rPr>
              <w:t>96</w:t>
            </w:r>
            <w:r w:rsidR="00E74D60">
              <w:rPr>
                <w:noProof/>
                <w:webHidden/>
              </w:rPr>
              <w:fldChar w:fldCharType="end"/>
            </w:r>
          </w:hyperlink>
        </w:p>
        <w:p w14:paraId="7B179DD5" w14:textId="38EDAAE0"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198" w:history="1">
            <w:r w:rsidR="00E74D60" w:rsidRPr="00A568DD">
              <w:rPr>
                <w:rStyle w:val="Hyperlink"/>
                <w:rFonts w:ascii="Calibri" w:hAnsi="Calibri" w:cs="Calibri"/>
              </w:rPr>
              <w:t>13.</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MODIFICAREA GHIDULUI SOLICITANTULUI</w:t>
            </w:r>
            <w:r w:rsidR="00E74D60">
              <w:rPr>
                <w:webHidden/>
              </w:rPr>
              <w:tab/>
            </w:r>
            <w:r w:rsidR="00E74D60">
              <w:rPr>
                <w:webHidden/>
              </w:rPr>
              <w:fldChar w:fldCharType="begin"/>
            </w:r>
            <w:r w:rsidR="00E74D60">
              <w:rPr>
                <w:webHidden/>
              </w:rPr>
              <w:instrText xml:space="preserve"> PAGEREF _Toc154146198 \h </w:instrText>
            </w:r>
            <w:r w:rsidR="00E74D60">
              <w:rPr>
                <w:webHidden/>
              </w:rPr>
            </w:r>
            <w:r w:rsidR="00E74D60">
              <w:rPr>
                <w:webHidden/>
              </w:rPr>
              <w:fldChar w:fldCharType="separate"/>
            </w:r>
            <w:r w:rsidR="00E74D60">
              <w:rPr>
                <w:webHidden/>
              </w:rPr>
              <w:t>97</w:t>
            </w:r>
            <w:r w:rsidR="00E74D60">
              <w:rPr>
                <w:webHidden/>
              </w:rPr>
              <w:fldChar w:fldCharType="end"/>
            </w:r>
          </w:hyperlink>
        </w:p>
        <w:p w14:paraId="540EFD46" w14:textId="02B741AF"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199" w:history="1">
            <w:r w:rsidR="00E74D60" w:rsidRPr="00A568DD">
              <w:rPr>
                <w:rStyle w:val="Hyperlink"/>
                <w:rFonts w:ascii="Calibri" w:hAnsi="Calibri"/>
                <w:noProof/>
              </w:rPr>
              <w:t>13.1.</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Aspectele care pot face obiectul modificărilor prevederilor ghidului solicitantului</w:t>
            </w:r>
            <w:r w:rsidR="00E74D60">
              <w:rPr>
                <w:noProof/>
                <w:webHidden/>
              </w:rPr>
              <w:tab/>
            </w:r>
            <w:r w:rsidR="00E74D60">
              <w:rPr>
                <w:noProof/>
                <w:webHidden/>
              </w:rPr>
              <w:fldChar w:fldCharType="begin"/>
            </w:r>
            <w:r w:rsidR="00E74D60">
              <w:rPr>
                <w:noProof/>
                <w:webHidden/>
              </w:rPr>
              <w:instrText xml:space="preserve"> PAGEREF _Toc154146199 \h </w:instrText>
            </w:r>
            <w:r w:rsidR="00E74D60">
              <w:rPr>
                <w:noProof/>
                <w:webHidden/>
              </w:rPr>
            </w:r>
            <w:r w:rsidR="00E74D60">
              <w:rPr>
                <w:noProof/>
                <w:webHidden/>
              </w:rPr>
              <w:fldChar w:fldCharType="separate"/>
            </w:r>
            <w:r w:rsidR="00E74D60">
              <w:rPr>
                <w:noProof/>
                <w:webHidden/>
              </w:rPr>
              <w:t>97</w:t>
            </w:r>
            <w:r w:rsidR="00E74D60">
              <w:rPr>
                <w:noProof/>
                <w:webHidden/>
              </w:rPr>
              <w:fldChar w:fldCharType="end"/>
            </w:r>
          </w:hyperlink>
        </w:p>
        <w:p w14:paraId="5E173ADF" w14:textId="0CA24C2A" w:rsidR="00E74D60" w:rsidRDefault="00000000">
          <w:pPr>
            <w:pStyle w:val="TOC2"/>
            <w:tabs>
              <w:tab w:val="left" w:pos="880"/>
              <w:tab w:val="right" w:leader="dot" w:pos="9204"/>
            </w:tabs>
            <w:rPr>
              <w:rFonts w:asciiTheme="minorHAnsi" w:eastAsiaTheme="minorEastAsia" w:hAnsiTheme="minorHAnsi" w:cstheme="minorBidi"/>
              <w:noProof/>
              <w:kern w:val="2"/>
              <w:sz w:val="22"/>
              <w:szCs w:val="22"/>
              <w:lang w:val="en-US"/>
              <w14:ligatures w14:val="standardContextual"/>
            </w:rPr>
          </w:pPr>
          <w:hyperlink w:anchor="_Toc154146200" w:history="1">
            <w:r w:rsidR="00E74D60" w:rsidRPr="00A568DD">
              <w:rPr>
                <w:rStyle w:val="Hyperlink"/>
                <w:rFonts w:ascii="Calibri" w:hAnsi="Calibri"/>
                <w:noProof/>
              </w:rPr>
              <w:t>13.2.</w:t>
            </w:r>
            <w:r w:rsidR="00E74D60">
              <w:rPr>
                <w:rFonts w:asciiTheme="minorHAnsi" w:eastAsiaTheme="minorEastAsia" w:hAnsiTheme="minorHAnsi" w:cstheme="minorBidi"/>
                <w:noProof/>
                <w:kern w:val="2"/>
                <w:sz w:val="22"/>
                <w:szCs w:val="22"/>
                <w:lang w:val="en-US"/>
                <w14:ligatures w14:val="standardContextual"/>
              </w:rPr>
              <w:tab/>
            </w:r>
            <w:r w:rsidR="00E74D60" w:rsidRPr="00A568DD">
              <w:rPr>
                <w:rStyle w:val="Hyperlink"/>
                <w:rFonts w:ascii="Calibri" w:hAnsi="Calibri"/>
                <w:noProof/>
              </w:rPr>
              <w:t>Condiții privind aplicarea modificărilor pentru cererile de finanțare aflate în procesul de selecție (condiții tranzitorii)</w:t>
            </w:r>
            <w:r w:rsidR="00E74D60">
              <w:rPr>
                <w:noProof/>
                <w:webHidden/>
              </w:rPr>
              <w:tab/>
            </w:r>
            <w:r w:rsidR="00E74D60">
              <w:rPr>
                <w:noProof/>
                <w:webHidden/>
              </w:rPr>
              <w:fldChar w:fldCharType="begin"/>
            </w:r>
            <w:r w:rsidR="00E74D60">
              <w:rPr>
                <w:noProof/>
                <w:webHidden/>
              </w:rPr>
              <w:instrText xml:space="preserve"> PAGEREF _Toc154146200 \h </w:instrText>
            </w:r>
            <w:r w:rsidR="00E74D60">
              <w:rPr>
                <w:noProof/>
                <w:webHidden/>
              </w:rPr>
            </w:r>
            <w:r w:rsidR="00E74D60">
              <w:rPr>
                <w:noProof/>
                <w:webHidden/>
              </w:rPr>
              <w:fldChar w:fldCharType="separate"/>
            </w:r>
            <w:r w:rsidR="00E74D60">
              <w:rPr>
                <w:noProof/>
                <w:webHidden/>
              </w:rPr>
              <w:t>97</w:t>
            </w:r>
            <w:r w:rsidR="00E74D60">
              <w:rPr>
                <w:noProof/>
                <w:webHidden/>
              </w:rPr>
              <w:fldChar w:fldCharType="end"/>
            </w:r>
          </w:hyperlink>
        </w:p>
        <w:p w14:paraId="3C3A720D" w14:textId="6B62CC0D" w:rsidR="00E74D60" w:rsidRDefault="00000000">
          <w:pPr>
            <w:pStyle w:val="TOC1"/>
            <w:rPr>
              <w:rFonts w:asciiTheme="minorHAnsi" w:eastAsiaTheme="minorEastAsia" w:hAnsiTheme="minorHAnsi" w:cstheme="minorBidi"/>
              <w:b w:val="0"/>
              <w:bCs w:val="0"/>
              <w:kern w:val="2"/>
              <w:sz w:val="22"/>
              <w:szCs w:val="22"/>
              <w:lang w:val="en-US"/>
              <w14:ligatures w14:val="standardContextual"/>
            </w:rPr>
          </w:pPr>
          <w:hyperlink w:anchor="_Toc154146201" w:history="1">
            <w:r w:rsidR="00E74D60" w:rsidRPr="00A568DD">
              <w:rPr>
                <w:rStyle w:val="Hyperlink"/>
                <w:rFonts w:ascii="Calibri" w:hAnsi="Calibri" w:cs="Calibri"/>
              </w:rPr>
              <w:t>14.</w:t>
            </w:r>
            <w:r w:rsidR="00E74D60">
              <w:rPr>
                <w:rFonts w:asciiTheme="minorHAnsi" w:eastAsiaTheme="minorEastAsia" w:hAnsiTheme="minorHAnsi" w:cstheme="minorBidi"/>
                <w:b w:val="0"/>
                <w:bCs w:val="0"/>
                <w:kern w:val="2"/>
                <w:sz w:val="22"/>
                <w:szCs w:val="22"/>
                <w:lang w:val="en-US"/>
                <w14:ligatures w14:val="standardContextual"/>
              </w:rPr>
              <w:tab/>
            </w:r>
            <w:r w:rsidR="00E74D60" w:rsidRPr="00A568DD">
              <w:rPr>
                <w:rStyle w:val="Hyperlink"/>
                <w:rFonts w:ascii="Calibri" w:hAnsi="Calibri" w:cs="Calibri"/>
              </w:rPr>
              <w:t>ANEXE</w:t>
            </w:r>
            <w:r w:rsidR="00E74D60">
              <w:rPr>
                <w:webHidden/>
              </w:rPr>
              <w:tab/>
            </w:r>
            <w:r w:rsidR="00E74D60">
              <w:rPr>
                <w:webHidden/>
              </w:rPr>
              <w:fldChar w:fldCharType="begin"/>
            </w:r>
            <w:r w:rsidR="00E74D60">
              <w:rPr>
                <w:webHidden/>
              </w:rPr>
              <w:instrText xml:space="preserve"> PAGEREF _Toc154146201 \h </w:instrText>
            </w:r>
            <w:r w:rsidR="00E74D60">
              <w:rPr>
                <w:webHidden/>
              </w:rPr>
            </w:r>
            <w:r w:rsidR="00E74D60">
              <w:rPr>
                <w:webHidden/>
              </w:rPr>
              <w:fldChar w:fldCharType="separate"/>
            </w:r>
            <w:r w:rsidR="00E74D60">
              <w:rPr>
                <w:webHidden/>
              </w:rPr>
              <w:t>98</w:t>
            </w:r>
            <w:r w:rsidR="00E74D60">
              <w:rPr>
                <w:webHidden/>
              </w:rPr>
              <w:fldChar w:fldCharType="end"/>
            </w:r>
          </w:hyperlink>
        </w:p>
        <w:p w14:paraId="52D8E5E1" w14:textId="29362BEC" w:rsidR="00A449A7" w:rsidRPr="00C1093A" w:rsidRDefault="00AF2842" w:rsidP="00856D61">
          <w:pPr>
            <w:jc w:val="both"/>
            <w:rPr>
              <w:rFonts w:ascii="Calibri" w:hAnsi="Calibri"/>
              <w:bCs/>
              <w:sz w:val="24"/>
              <w:szCs w:val="24"/>
            </w:rPr>
          </w:pPr>
          <w:r w:rsidRPr="00C1093A">
            <w:rPr>
              <w:rFonts w:ascii="Calibri" w:hAnsi="Calibri"/>
              <w:b/>
              <w:bCs/>
              <w:sz w:val="24"/>
              <w:szCs w:val="24"/>
            </w:rPr>
            <w:fldChar w:fldCharType="end"/>
          </w:r>
        </w:p>
      </w:sdtContent>
    </w:sdt>
    <w:p w14:paraId="5139944D" w14:textId="268216BD" w:rsidR="00E43241" w:rsidRPr="00C1093A" w:rsidRDefault="00E43241" w:rsidP="00671651">
      <w:pPr>
        <w:pStyle w:val="Heading1"/>
        <w:numPr>
          <w:ilvl w:val="0"/>
          <w:numId w:val="0"/>
        </w:numPr>
        <w:rPr>
          <w:rFonts w:ascii="Calibri" w:hAnsi="Calibri" w:cs="Calibri"/>
        </w:rPr>
      </w:pPr>
      <w:bookmarkStart w:id="11" w:name="_Toc99376140"/>
    </w:p>
    <w:p w14:paraId="67AF1EF5" w14:textId="44439617" w:rsidR="00E43241" w:rsidRPr="00C1093A" w:rsidRDefault="00E43241" w:rsidP="00E43241">
      <w:pPr>
        <w:rPr>
          <w:rFonts w:ascii="Calibri" w:hAnsi="Calibri"/>
          <w:sz w:val="24"/>
          <w:szCs w:val="24"/>
        </w:rPr>
      </w:pPr>
    </w:p>
    <w:p w14:paraId="084435F9" w14:textId="7F8D79F2" w:rsidR="00620E58" w:rsidRPr="00C1093A" w:rsidRDefault="00C22272" w:rsidP="00C22272">
      <w:pPr>
        <w:tabs>
          <w:tab w:val="left" w:pos="3933"/>
        </w:tabs>
        <w:rPr>
          <w:rFonts w:ascii="Calibri" w:hAnsi="Calibri"/>
          <w:sz w:val="24"/>
          <w:szCs w:val="24"/>
        </w:rPr>
      </w:pPr>
      <w:r w:rsidRPr="00C1093A">
        <w:rPr>
          <w:rFonts w:ascii="Calibri" w:hAnsi="Calibri"/>
          <w:sz w:val="24"/>
          <w:szCs w:val="24"/>
        </w:rPr>
        <w:tab/>
      </w:r>
    </w:p>
    <w:p w14:paraId="3BD7544B" w14:textId="77777777" w:rsidR="00620E58" w:rsidRPr="00C1093A" w:rsidRDefault="00620E58" w:rsidP="00E43241">
      <w:pPr>
        <w:rPr>
          <w:rFonts w:ascii="Calibri" w:hAnsi="Calibri"/>
          <w:sz w:val="24"/>
          <w:szCs w:val="24"/>
        </w:rPr>
      </w:pPr>
    </w:p>
    <w:p w14:paraId="4EC99BFC" w14:textId="77777777" w:rsidR="00620E58" w:rsidRPr="00C1093A" w:rsidRDefault="00620E58" w:rsidP="00E43241">
      <w:pPr>
        <w:rPr>
          <w:rFonts w:ascii="Calibri" w:hAnsi="Calibri"/>
          <w:sz w:val="24"/>
          <w:szCs w:val="24"/>
        </w:rPr>
      </w:pPr>
    </w:p>
    <w:p w14:paraId="2771EB1D" w14:textId="77777777" w:rsidR="00620E58" w:rsidRPr="00C1093A" w:rsidRDefault="00620E58" w:rsidP="00E43241">
      <w:pPr>
        <w:rPr>
          <w:rFonts w:ascii="Calibri" w:hAnsi="Calibri"/>
          <w:sz w:val="24"/>
          <w:szCs w:val="24"/>
        </w:rPr>
      </w:pPr>
    </w:p>
    <w:p w14:paraId="585585D6" w14:textId="77777777" w:rsidR="00620E58" w:rsidRPr="00C1093A" w:rsidRDefault="00620E58" w:rsidP="00E43241">
      <w:pPr>
        <w:rPr>
          <w:rFonts w:ascii="Calibri" w:hAnsi="Calibri"/>
          <w:sz w:val="24"/>
          <w:szCs w:val="24"/>
        </w:rPr>
      </w:pPr>
    </w:p>
    <w:p w14:paraId="63FC3576" w14:textId="77777777" w:rsidR="00620E58" w:rsidRPr="00C1093A" w:rsidRDefault="00620E58" w:rsidP="00E43241">
      <w:pPr>
        <w:rPr>
          <w:rFonts w:ascii="Calibri" w:hAnsi="Calibri"/>
          <w:sz w:val="24"/>
          <w:szCs w:val="24"/>
        </w:rPr>
      </w:pPr>
    </w:p>
    <w:p w14:paraId="75C41A9F" w14:textId="77777777" w:rsidR="00D555E6" w:rsidRPr="00C1093A" w:rsidRDefault="00D555E6" w:rsidP="00E43241">
      <w:pPr>
        <w:rPr>
          <w:rFonts w:ascii="Calibri" w:hAnsi="Calibri"/>
          <w:sz w:val="24"/>
          <w:szCs w:val="24"/>
        </w:rPr>
      </w:pPr>
    </w:p>
    <w:p w14:paraId="46721476" w14:textId="421516FF" w:rsidR="008C267D" w:rsidRPr="00C1093A" w:rsidRDefault="002C0695" w:rsidP="00E07D7E">
      <w:pPr>
        <w:pStyle w:val="Heading1"/>
        <w:numPr>
          <w:ilvl w:val="0"/>
          <w:numId w:val="28"/>
        </w:numPr>
        <w:rPr>
          <w:rFonts w:ascii="Calibri" w:hAnsi="Calibri" w:cs="Calibri"/>
        </w:rPr>
      </w:pPr>
      <w:bookmarkStart w:id="12" w:name="_Toc154146101"/>
      <w:r w:rsidRPr="00C1093A">
        <w:rPr>
          <w:rFonts w:ascii="Calibri" w:hAnsi="Calibri" w:cs="Calibri"/>
        </w:rPr>
        <w:t>PREAMBUL, ABREVIERI ȘI GLOSAR</w:t>
      </w:r>
      <w:bookmarkStart w:id="13" w:name="_Toc99376141"/>
      <w:bookmarkEnd w:id="11"/>
      <w:bookmarkEnd w:id="12"/>
    </w:p>
    <w:p w14:paraId="1F279112" w14:textId="77777777" w:rsidR="006F4663" w:rsidRPr="00C1093A" w:rsidRDefault="006F4663" w:rsidP="00735675">
      <w:pPr>
        <w:pStyle w:val="Heading2"/>
        <w:numPr>
          <w:ilvl w:val="0"/>
          <w:numId w:val="0"/>
        </w:numPr>
        <w:ind w:left="360"/>
        <w:rPr>
          <w:rFonts w:ascii="Calibri" w:hAnsi="Calibri" w:cs="Calibri"/>
        </w:rPr>
      </w:pPr>
    </w:p>
    <w:p w14:paraId="1DF0A98D" w14:textId="2D5E28BD" w:rsidR="00B07052" w:rsidRPr="00C1093A" w:rsidRDefault="002C0695" w:rsidP="00E07D7E">
      <w:pPr>
        <w:pStyle w:val="Heading2"/>
        <w:numPr>
          <w:ilvl w:val="1"/>
          <w:numId w:val="29"/>
        </w:numPr>
        <w:rPr>
          <w:rFonts w:ascii="Calibri" w:hAnsi="Calibri" w:cs="Calibri"/>
        </w:rPr>
      </w:pPr>
      <w:bookmarkStart w:id="14" w:name="_Toc154146102"/>
      <w:r w:rsidRPr="00C1093A">
        <w:rPr>
          <w:rFonts w:ascii="Calibri" w:hAnsi="Calibri" w:cs="Calibri"/>
        </w:rPr>
        <w:t>Preambul</w:t>
      </w:r>
      <w:bookmarkEnd w:id="13"/>
      <w:bookmarkEnd w:id="14"/>
    </w:p>
    <w:p w14:paraId="34A53607" w14:textId="7EAD1398" w:rsidR="00CC5146" w:rsidRPr="00C1093A" w:rsidRDefault="00D6460B" w:rsidP="006F4663">
      <w:pPr>
        <w:spacing w:before="0" w:after="0"/>
        <w:jc w:val="both"/>
        <w:rPr>
          <w:rFonts w:ascii="Calibri" w:hAnsi="Calibri"/>
          <w:sz w:val="24"/>
          <w:szCs w:val="24"/>
        </w:rPr>
      </w:pPr>
      <w:r w:rsidRPr="00C1093A">
        <w:rPr>
          <w:rFonts w:ascii="Calibri" w:hAnsi="Calibri"/>
          <w:sz w:val="24"/>
          <w:szCs w:val="24"/>
        </w:rPr>
        <w:t>Acest document reprezintă un îndrumar pentru pregătirea proiectelor și completarea corectă a cererilor de finanțare de către toți solicitanții de finanţare pentru apelului de proiecte PRSE/5.1/1/2023, în cadrul Programului Regional Sud-Est (PR Sud-Est) 2021-2027.</w:t>
      </w:r>
    </w:p>
    <w:p w14:paraId="41168009" w14:textId="77777777" w:rsidR="00B07052" w:rsidRPr="00C1093A" w:rsidRDefault="00B07052" w:rsidP="008E68AA">
      <w:pPr>
        <w:spacing w:before="0" w:after="0"/>
        <w:jc w:val="both"/>
        <w:rPr>
          <w:rFonts w:ascii="Calibri" w:hAnsi="Calibri"/>
          <w:sz w:val="24"/>
          <w:szCs w:val="24"/>
        </w:rPr>
      </w:pPr>
    </w:p>
    <w:p w14:paraId="173ABCC7" w14:textId="574B8F14" w:rsidR="002C0695" w:rsidRPr="00C1093A" w:rsidRDefault="00D6460B" w:rsidP="008E68AA">
      <w:pPr>
        <w:spacing w:before="0" w:after="0"/>
        <w:jc w:val="both"/>
        <w:rPr>
          <w:rFonts w:ascii="Calibri" w:hAnsi="Calibri"/>
          <w:sz w:val="24"/>
          <w:szCs w:val="24"/>
        </w:rPr>
      </w:pPr>
      <w:r w:rsidRPr="00C1093A">
        <w:rPr>
          <w:rFonts w:ascii="Calibri" w:hAnsi="Calibri"/>
          <w:sz w:val="24"/>
          <w:szCs w:val="24"/>
        </w:rPr>
        <w:t xml:space="preserve">Prezentul document se adresează tuturor potențialilor solicitanți pentru apelurile de proiecte mai sus menționat. Aspectele cuprinse în acest document ce derivă din Programul Regional       Sud-Est 2021-2027 și modul său de implementare, vor fi interpretate exclusiv de către AM PR Sud-Est cu respectarea legislației în vigoare şi folosind metoda de interpretare sistematică. </w:t>
      </w:r>
      <w:r w:rsidR="002F2309" w:rsidRPr="00C1093A">
        <w:rPr>
          <w:rFonts w:ascii="Calibri" w:hAnsi="Calibri"/>
          <w:sz w:val="24"/>
          <w:szCs w:val="24"/>
        </w:rPr>
        <w:t xml:space="preserve"> </w:t>
      </w:r>
    </w:p>
    <w:p w14:paraId="4368DA29" w14:textId="77777777" w:rsidR="00B07052" w:rsidRPr="00C1093A" w:rsidRDefault="00B07052" w:rsidP="008E68AA">
      <w:pPr>
        <w:spacing w:before="0" w:after="0"/>
        <w:jc w:val="both"/>
        <w:rPr>
          <w:rFonts w:ascii="Calibri" w:hAnsi="Calibri"/>
          <w:b/>
          <w:bCs/>
          <w:sz w:val="24"/>
          <w:szCs w:val="24"/>
        </w:rPr>
      </w:pPr>
    </w:p>
    <w:p w14:paraId="2D6C6222" w14:textId="77777777" w:rsidR="00D6460B" w:rsidRPr="00C1093A" w:rsidRDefault="00D6460B" w:rsidP="00D6460B">
      <w:pPr>
        <w:spacing w:before="0" w:after="0"/>
        <w:jc w:val="both"/>
        <w:rPr>
          <w:rFonts w:ascii="Calibri" w:hAnsi="Calibri"/>
          <w:sz w:val="24"/>
          <w:szCs w:val="24"/>
        </w:rPr>
      </w:pPr>
      <w:r w:rsidRPr="00C1093A">
        <w:rPr>
          <w:rFonts w:ascii="Calibri" w:hAnsi="Calibri"/>
          <w:b/>
          <w:bCs/>
          <w:sz w:val="24"/>
          <w:szCs w:val="24"/>
        </w:rPr>
        <w:lastRenderedPageBreak/>
        <w:t>Notă!</w:t>
      </w:r>
      <w:r w:rsidRPr="00C1093A">
        <w:rPr>
          <w:rFonts w:ascii="Calibri" w:hAnsi="Calibri"/>
          <w:sz w:val="24"/>
          <w:szCs w:val="24"/>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31FD7E8E" w:rsidR="002C0695" w:rsidRPr="00C1093A" w:rsidRDefault="00D6460B" w:rsidP="00D6460B">
      <w:pPr>
        <w:spacing w:before="0" w:after="0"/>
        <w:jc w:val="both"/>
        <w:rPr>
          <w:rFonts w:ascii="Calibri" w:hAnsi="Calibri"/>
          <w:sz w:val="24"/>
          <w:szCs w:val="24"/>
        </w:rPr>
      </w:pPr>
      <w:r w:rsidRPr="00C1093A">
        <w:rPr>
          <w:rFonts w:ascii="Calibri" w:hAnsi="Calibri"/>
          <w:sz w:val="24"/>
          <w:szCs w:val="24"/>
        </w:rPr>
        <w:t xml:space="preserve">Vă recomandăm ca până la data limită de depunere a cererilor de finanţare în cadrul prezentului apel de proiecte, să consultaţi periodic </w:t>
      </w:r>
      <w:bookmarkStart w:id="15" w:name="_Hlk98232367"/>
      <w:r w:rsidRPr="00C1093A">
        <w:rPr>
          <w:rFonts w:ascii="Calibri" w:hAnsi="Calibri"/>
          <w:sz w:val="24"/>
          <w:szCs w:val="24"/>
        </w:rPr>
        <w:t xml:space="preserve">pagina de internet </w:t>
      </w:r>
      <w:bookmarkEnd w:id="15"/>
      <w:r w:rsidRPr="00C1093A">
        <w:rPr>
          <w:rFonts w:ascii="Calibri" w:hAnsi="Calibri"/>
          <w:sz w:val="24"/>
          <w:szCs w:val="24"/>
        </w:rPr>
        <w:fldChar w:fldCharType="begin"/>
      </w:r>
      <w:r w:rsidRPr="00C1093A">
        <w:rPr>
          <w:rFonts w:ascii="Calibri" w:hAnsi="Calibri"/>
          <w:sz w:val="24"/>
          <w:szCs w:val="24"/>
        </w:rPr>
        <w:instrText xml:space="preserve"> HYPERLINK "http://www.regiosudest.ro" </w:instrText>
      </w:r>
      <w:r w:rsidRPr="00C1093A">
        <w:rPr>
          <w:rFonts w:ascii="Calibri" w:hAnsi="Calibri"/>
          <w:sz w:val="24"/>
          <w:szCs w:val="24"/>
        </w:rPr>
      </w:r>
      <w:r w:rsidRPr="00C1093A">
        <w:rPr>
          <w:rFonts w:ascii="Calibri" w:hAnsi="Calibri"/>
          <w:sz w:val="24"/>
          <w:szCs w:val="24"/>
        </w:rPr>
        <w:fldChar w:fldCharType="separate"/>
      </w:r>
      <w:r w:rsidRPr="00C1093A">
        <w:rPr>
          <w:rStyle w:val="Hyperlink"/>
          <w:rFonts w:ascii="Calibri" w:hAnsi="Calibri"/>
          <w:color w:val="auto"/>
          <w:sz w:val="24"/>
          <w:szCs w:val="24"/>
        </w:rPr>
        <w:t>www.regiosudest.ro</w:t>
      </w:r>
      <w:r w:rsidRPr="00C1093A">
        <w:rPr>
          <w:rFonts w:ascii="Calibri" w:hAnsi="Calibri"/>
          <w:sz w:val="24"/>
          <w:szCs w:val="24"/>
        </w:rPr>
        <w:fldChar w:fldCharType="end"/>
      </w:r>
      <w:r w:rsidRPr="00C1093A">
        <w:rPr>
          <w:rFonts w:ascii="Calibri" w:hAnsi="Calibri"/>
          <w:sz w:val="24"/>
          <w:szCs w:val="24"/>
        </w:rPr>
        <w:t xml:space="preserve">  pentru a urmări eventualele modificări ale condiţiilor, precum și alte comunicări/clarificări pentru accesarea fondurilor.</w:t>
      </w:r>
      <w:r w:rsidR="002C0695" w:rsidRPr="00C1093A">
        <w:rPr>
          <w:rFonts w:ascii="Calibri" w:hAnsi="Calibri"/>
          <w:sz w:val="24"/>
          <w:szCs w:val="24"/>
        </w:rPr>
        <w:t xml:space="preserve"> </w:t>
      </w:r>
    </w:p>
    <w:p w14:paraId="1DDD5329" w14:textId="77777777" w:rsidR="00B07052" w:rsidRPr="00C1093A" w:rsidRDefault="00B07052" w:rsidP="008E68AA">
      <w:pPr>
        <w:spacing w:before="0" w:after="0"/>
        <w:jc w:val="both"/>
        <w:rPr>
          <w:rFonts w:ascii="Calibri" w:hAnsi="Calibri"/>
          <w:bCs/>
          <w:sz w:val="24"/>
          <w:szCs w:val="24"/>
        </w:rPr>
      </w:pPr>
    </w:p>
    <w:p w14:paraId="4ECC0CDB" w14:textId="74025CB1" w:rsidR="002C0695" w:rsidRPr="00C1093A" w:rsidRDefault="00D6460B" w:rsidP="008E68AA">
      <w:pPr>
        <w:spacing w:before="0" w:after="0"/>
        <w:jc w:val="both"/>
        <w:rPr>
          <w:rFonts w:ascii="Calibri" w:hAnsi="Calibri"/>
          <w:bCs/>
          <w:sz w:val="24"/>
          <w:szCs w:val="24"/>
        </w:rPr>
      </w:pPr>
      <w:r w:rsidRPr="00C1093A">
        <w:rPr>
          <w:rFonts w:ascii="Calibri" w:hAnsi="Calibri"/>
          <w:bCs/>
          <w:sz w:val="24"/>
          <w:szCs w:val="24"/>
        </w:rPr>
        <w:t xml:space="preserve">Pentru a facilita procesul de completare şi transmitere a cererilor de finanţare, la sediul AM PR Sud-Est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C1093A">
        <w:fldChar w:fldCharType="begin"/>
      </w:r>
      <w:r w:rsidRPr="00C1093A">
        <w:instrText>HYPERLINK "http://www.regiosudest.ro"</w:instrText>
      </w:r>
      <w:r w:rsidRPr="00C1093A">
        <w:fldChar w:fldCharType="separate"/>
      </w:r>
      <w:r w:rsidRPr="00C1093A">
        <w:rPr>
          <w:rStyle w:val="Hyperlink"/>
          <w:rFonts w:ascii="Calibri" w:hAnsi="Calibri"/>
          <w:color w:val="auto"/>
          <w:sz w:val="24"/>
          <w:szCs w:val="24"/>
        </w:rPr>
        <w:t>www.regiosudest.ro</w:t>
      </w:r>
      <w:r w:rsidRPr="00C1093A">
        <w:rPr>
          <w:rStyle w:val="Hyperlink"/>
          <w:rFonts w:ascii="Calibri" w:hAnsi="Calibri"/>
          <w:color w:val="auto"/>
          <w:sz w:val="24"/>
          <w:szCs w:val="24"/>
        </w:rPr>
        <w:fldChar w:fldCharType="end"/>
      </w:r>
      <w:r w:rsidRPr="00C1093A">
        <w:rPr>
          <w:rFonts w:ascii="Calibri" w:hAnsi="Calibri"/>
          <w:bCs/>
          <w:sz w:val="24"/>
          <w:szCs w:val="24"/>
        </w:rPr>
        <w:t>.</w:t>
      </w:r>
    </w:p>
    <w:p w14:paraId="051619E9" w14:textId="77777777" w:rsidR="00B07052" w:rsidRPr="00C1093A" w:rsidRDefault="00B07052" w:rsidP="008E68AA">
      <w:pPr>
        <w:tabs>
          <w:tab w:val="left" w:pos="284"/>
        </w:tabs>
        <w:spacing w:before="0" w:after="0"/>
        <w:jc w:val="both"/>
        <w:rPr>
          <w:rFonts w:ascii="Calibri" w:hAnsi="Calibri"/>
          <w:b/>
          <w:bCs/>
          <w:sz w:val="24"/>
          <w:szCs w:val="24"/>
        </w:rPr>
      </w:pPr>
    </w:p>
    <w:p w14:paraId="2E60E96E" w14:textId="77777777" w:rsidR="007958F8" w:rsidRPr="00C1093A" w:rsidRDefault="007958F8" w:rsidP="007958F8">
      <w:pPr>
        <w:tabs>
          <w:tab w:val="left" w:pos="284"/>
        </w:tabs>
        <w:spacing w:before="0" w:after="0"/>
        <w:jc w:val="both"/>
        <w:rPr>
          <w:rFonts w:ascii="Calibri" w:hAnsi="Calibri"/>
          <w:bCs/>
          <w:sz w:val="24"/>
          <w:szCs w:val="24"/>
        </w:rPr>
      </w:pPr>
      <w:r w:rsidRPr="00C1093A">
        <w:rPr>
          <w:rFonts w:ascii="Calibri" w:hAnsi="Calibri"/>
          <w:b/>
          <w:bCs/>
          <w:sz w:val="24"/>
          <w:szCs w:val="24"/>
        </w:rPr>
        <w:t>Notă</w:t>
      </w:r>
      <w:r w:rsidRPr="00C1093A">
        <w:rPr>
          <w:rFonts w:ascii="Calibri" w:hAnsi="Calibri"/>
          <w:bCs/>
          <w:sz w:val="24"/>
          <w:szCs w:val="24"/>
        </w:rPr>
        <w:t>! Solicitantul va fi exclus din procesul de evaluare și selecție pentru acordarea finanțării și Cererea de finanțare respinsă, în cazul în care se dovedește că acesta:</w:t>
      </w:r>
    </w:p>
    <w:p w14:paraId="56E7FED8" w14:textId="77777777" w:rsidR="007958F8" w:rsidRPr="00C1093A" w:rsidRDefault="007958F8" w:rsidP="007958F8">
      <w:pPr>
        <w:tabs>
          <w:tab w:val="left" w:pos="426"/>
        </w:tabs>
        <w:spacing w:before="0" w:after="0"/>
        <w:jc w:val="both"/>
        <w:rPr>
          <w:rFonts w:ascii="Calibri" w:hAnsi="Calibri"/>
          <w:bCs/>
          <w:sz w:val="24"/>
          <w:szCs w:val="24"/>
        </w:rPr>
      </w:pPr>
      <w:r w:rsidRPr="00C1093A">
        <w:rPr>
          <w:rFonts w:ascii="Calibri" w:hAnsi="Calibri"/>
          <w:bCs/>
          <w:sz w:val="24"/>
          <w:szCs w:val="24"/>
        </w:rPr>
        <w:t>-</w:t>
      </w:r>
      <w:r w:rsidRPr="00C1093A">
        <w:rPr>
          <w:rFonts w:ascii="Calibri" w:hAnsi="Calibri"/>
          <w:bCs/>
          <w:sz w:val="24"/>
          <w:szCs w:val="24"/>
        </w:rPr>
        <w:tab/>
        <w:t>Se face vinovat de inducerea gravă în eroare a AM PR Sud-Est, prin furnizarea de informații incorecte care reprezintă condiții de eligibilitate, sau dacă a omis furnizarea acestor informații;</w:t>
      </w:r>
    </w:p>
    <w:p w14:paraId="351672AD" w14:textId="1D28952A" w:rsidR="00A91E0E" w:rsidRPr="00C1093A" w:rsidRDefault="007958F8" w:rsidP="007958F8">
      <w:pPr>
        <w:tabs>
          <w:tab w:val="left" w:pos="426"/>
        </w:tabs>
        <w:spacing w:before="0" w:after="0"/>
        <w:jc w:val="both"/>
        <w:rPr>
          <w:rFonts w:ascii="Calibri" w:hAnsi="Calibri"/>
          <w:bCs/>
          <w:sz w:val="24"/>
          <w:szCs w:val="24"/>
        </w:rPr>
      </w:pPr>
      <w:r w:rsidRPr="00C1093A">
        <w:rPr>
          <w:rFonts w:ascii="Calibri" w:hAnsi="Calibri"/>
          <w:bCs/>
          <w:sz w:val="24"/>
          <w:szCs w:val="24"/>
        </w:rPr>
        <w:t>-</w:t>
      </w:r>
      <w:r w:rsidRPr="00C1093A">
        <w:rPr>
          <w:rFonts w:ascii="Calibri" w:hAnsi="Calibri"/>
          <w:bCs/>
          <w:sz w:val="24"/>
          <w:szCs w:val="24"/>
        </w:rPr>
        <w:tab/>
        <w:t>A încercat să obțină informații confidențiale sau să influențeze AM PR Sud-Est</w:t>
      </w:r>
      <w:r w:rsidRPr="00C1093A" w:rsidDel="00E3314F">
        <w:rPr>
          <w:rFonts w:ascii="Calibri" w:hAnsi="Calibri"/>
          <w:bCs/>
          <w:sz w:val="24"/>
          <w:szCs w:val="24"/>
        </w:rPr>
        <w:t xml:space="preserve"> </w:t>
      </w:r>
      <w:r w:rsidRPr="00C1093A">
        <w:rPr>
          <w:rFonts w:ascii="Calibri" w:hAnsi="Calibri"/>
          <w:bCs/>
          <w:sz w:val="24"/>
          <w:szCs w:val="24"/>
        </w:rPr>
        <w:t xml:space="preserve"> în timpul procesului de evaluare.</w:t>
      </w:r>
    </w:p>
    <w:p w14:paraId="393A2F1D" w14:textId="77777777" w:rsidR="00B07052" w:rsidRPr="00C1093A" w:rsidRDefault="00B07052" w:rsidP="008E68AA">
      <w:pPr>
        <w:tabs>
          <w:tab w:val="left" w:pos="426"/>
        </w:tabs>
        <w:spacing w:before="0" w:after="0"/>
        <w:jc w:val="both"/>
        <w:rPr>
          <w:rFonts w:ascii="Calibri" w:hAnsi="Calibri"/>
          <w:bCs/>
          <w:sz w:val="24"/>
          <w:szCs w:val="24"/>
        </w:rPr>
      </w:pPr>
    </w:p>
    <w:p w14:paraId="256108EF" w14:textId="2731D0B1" w:rsidR="008E68AA" w:rsidRPr="00C1093A" w:rsidRDefault="00B560C3" w:rsidP="00E23157">
      <w:pPr>
        <w:tabs>
          <w:tab w:val="left" w:pos="426"/>
        </w:tabs>
        <w:spacing w:before="0" w:after="0"/>
        <w:jc w:val="both"/>
        <w:rPr>
          <w:rFonts w:ascii="Calibri" w:hAnsi="Calibri"/>
          <w:bCs/>
          <w:sz w:val="24"/>
          <w:szCs w:val="24"/>
        </w:rPr>
      </w:pPr>
      <w:r w:rsidRPr="00C1093A">
        <w:rPr>
          <w:rFonts w:ascii="Calibri" w:hAnsi="Calibri"/>
          <w:bCs/>
          <w:sz w:val="24"/>
          <w:szCs w:val="24"/>
        </w:rPr>
        <w:t>Acest ghid nu are valoare de act normativ și nu exonerează solicitanții de respectarea legislației în vigoare la nivel național și european.</w:t>
      </w:r>
      <w:bookmarkStart w:id="16" w:name="_Toc99376142"/>
    </w:p>
    <w:p w14:paraId="3D1FE62D" w14:textId="77777777" w:rsidR="002F4E90" w:rsidRPr="00C1093A" w:rsidRDefault="002F4E90" w:rsidP="00E23157">
      <w:pPr>
        <w:tabs>
          <w:tab w:val="left" w:pos="426"/>
        </w:tabs>
        <w:spacing w:before="0" w:after="0"/>
        <w:jc w:val="both"/>
        <w:rPr>
          <w:rFonts w:ascii="Calibri" w:hAnsi="Calibri"/>
          <w:bCs/>
          <w:sz w:val="24"/>
          <w:szCs w:val="24"/>
        </w:rPr>
      </w:pPr>
    </w:p>
    <w:p w14:paraId="16A07FC9" w14:textId="12496D9A" w:rsidR="00E57F6F" w:rsidRPr="00C1093A" w:rsidRDefault="006F4663" w:rsidP="00E07D7E">
      <w:pPr>
        <w:pStyle w:val="Heading2"/>
        <w:numPr>
          <w:ilvl w:val="1"/>
          <w:numId w:val="29"/>
        </w:numPr>
        <w:rPr>
          <w:rFonts w:ascii="Calibri" w:hAnsi="Calibri" w:cs="Calibri"/>
        </w:rPr>
      </w:pPr>
      <w:r w:rsidRPr="00C1093A">
        <w:rPr>
          <w:rFonts w:ascii="Calibri" w:hAnsi="Calibri" w:cs="Calibri"/>
        </w:rPr>
        <w:t xml:space="preserve"> </w:t>
      </w:r>
      <w:bookmarkStart w:id="17" w:name="_Toc154146103"/>
      <w:r w:rsidR="002C0695" w:rsidRPr="00C1093A">
        <w:rPr>
          <w:rFonts w:ascii="Calibri" w:hAnsi="Calibri" w:cs="Calibri"/>
        </w:rPr>
        <w:t>Abrevieri</w:t>
      </w:r>
      <w:bookmarkEnd w:id="16"/>
      <w:bookmarkEnd w:id="17"/>
    </w:p>
    <w:p w14:paraId="2652F606" w14:textId="77777777" w:rsidR="00596668" w:rsidRPr="00C1093A" w:rsidRDefault="00596668" w:rsidP="008E68AA">
      <w:pPr>
        <w:pStyle w:val="qowt-stl-normal"/>
        <w:spacing w:before="0" w:beforeAutospacing="0" w:after="0" w:afterAutospacing="0"/>
        <w:jc w:val="both"/>
        <w:rPr>
          <w:rFonts w:ascii="Calibri" w:hAnsi="Calibri" w:cs="Calibri"/>
          <w:b/>
          <w:bCs/>
        </w:rPr>
      </w:pPr>
      <w:r w:rsidRPr="00C1093A">
        <w:rPr>
          <w:rFonts w:ascii="Calibri" w:hAnsi="Calibri" w:cs="Calibri"/>
          <w:b/>
          <w:bCs/>
          <w:shd w:val="clear" w:color="auto" w:fill="FFFFFF"/>
        </w:rPr>
        <w:t>AA</w:t>
      </w:r>
      <w:r w:rsidRPr="00C1093A">
        <w:rPr>
          <w:rFonts w:ascii="Calibri" w:hAnsi="Calibri" w:cs="Calibri"/>
          <w:shd w:val="clear" w:color="auto" w:fill="FFFFFF"/>
        </w:rPr>
        <w:t xml:space="preserve"> Autoritatea de Audit</w:t>
      </w:r>
    </w:p>
    <w:p w14:paraId="57B4F9E7" w14:textId="37098846" w:rsidR="00596668" w:rsidRPr="00C1093A" w:rsidRDefault="0071435A" w:rsidP="008E68AA">
      <w:pPr>
        <w:pStyle w:val="qowt-stl-normal"/>
        <w:spacing w:before="0" w:beforeAutospacing="0" w:after="0" w:afterAutospacing="0"/>
        <w:jc w:val="both"/>
        <w:rPr>
          <w:rFonts w:ascii="Calibri" w:hAnsi="Calibri" w:cs="Calibri"/>
        </w:rPr>
      </w:pPr>
      <w:r w:rsidRPr="00C1093A">
        <w:rPr>
          <w:rFonts w:ascii="Calibri" w:hAnsi="Calibri" w:cs="Calibri"/>
          <w:b/>
          <w:bCs/>
        </w:rPr>
        <w:t>ADR</w:t>
      </w:r>
      <w:r w:rsidRPr="00C1093A">
        <w:rPr>
          <w:rFonts w:ascii="Calibri" w:hAnsi="Calibri" w:cs="Calibri"/>
        </w:rPr>
        <w:t xml:space="preserve"> </w:t>
      </w:r>
      <w:r w:rsidRPr="00C1093A">
        <w:rPr>
          <w:rFonts w:ascii="Calibri" w:hAnsi="Calibri" w:cs="Calibri"/>
          <w:b/>
          <w:bCs/>
        </w:rPr>
        <w:t>Sud-Est</w:t>
      </w:r>
      <w:r w:rsidRPr="00C1093A">
        <w:rPr>
          <w:rFonts w:ascii="Calibri" w:hAnsi="Calibri" w:cs="Calibri"/>
        </w:rPr>
        <w:t xml:space="preserve"> Agenţia pentru Dezvoltare Regională a Regiunii de Dezvoltare Sud-Est</w:t>
      </w:r>
    </w:p>
    <w:p w14:paraId="54E3F5D3" w14:textId="431FD315" w:rsidR="00596668" w:rsidRPr="00C1093A" w:rsidRDefault="00596668" w:rsidP="008E68AA">
      <w:pPr>
        <w:spacing w:before="0" w:after="0"/>
        <w:jc w:val="both"/>
        <w:rPr>
          <w:rFonts w:ascii="Calibri" w:hAnsi="Calibri"/>
          <w:sz w:val="24"/>
          <w:szCs w:val="24"/>
        </w:rPr>
      </w:pPr>
      <w:r w:rsidRPr="00C1093A">
        <w:rPr>
          <w:rFonts w:ascii="Calibri" w:hAnsi="Calibri"/>
          <w:b/>
          <w:bCs/>
          <w:sz w:val="24"/>
          <w:szCs w:val="24"/>
        </w:rPr>
        <w:t xml:space="preserve">AM </w:t>
      </w:r>
      <w:r w:rsidRPr="00C1093A">
        <w:rPr>
          <w:rFonts w:ascii="Calibri" w:hAnsi="Calibri"/>
          <w:sz w:val="24"/>
          <w:szCs w:val="24"/>
        </w:rPr>
        <w:t>Autoritatea de Management pentru Programul Regional Sud-Est</w:t>
      </w:r>
    </w:p>
    <w:p w14:paraId="485A7080" w14:textId="31811183"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t>APL</w:t>
      </w:r>
      <w:r w:rsidRPr="00C1093A">
        <w:rPr>
          <w:rFonts w:ascii="Calibri" w:hAnsi="Calibri" w:cs="Calibri"/>
        </w:rPr>
        <w:t xml:space="preserve"> Autoritate publică locală</w:t>
      </w:r>
    </w:p>
    <w:p w14:paraId="3F89A1B0" w14:textId="7D9077C4" w:rsidR="00A51F91" w:rsidRPr="00C1093A" w:rsidRDefault="00A51F91" w:rsidP="008E68AA">
      <w:pPr>
        <w:pStyle w:val="qowt-stl-normal"/>
        <w:spacing w:before="0" w:beforeAutospacing="0" w:after="0" w:afterAutospacing="0"/>
        <w:jc w:val="both"/>
        <w:rPr>
          <w:rFonts w:ascii="Calibri" w:hAnsi="Calibri" w:cs="Calibri"/>
        </w:rPr>
      </w:pPr>
      <w:r w:rsidRPr="00C1093A">
        <w:rPr>
          <w:rFonts w:ascii="Calibri" w:hAnsi="Calibri" w:cs="Calibri"/>
          <w:b/>
        </w:rPr>
        <w:t>AT</w:t>
      </w:r>
      <w:r w:rsidRPr="00C1093A">
        <w:rPr>
          <w:rFonts w:ascii="Calibri" w:hAnsi="Calibri" w:cs="Calibri"/>
        </w:rPr>
        <w:t xml:space="preserve"> Asistenta Tehnica</w:t>
      </w:r>
    </w:p>
    <w:p w14:paraId="6DF072BA" w14:textId="4F6EAD4C" w:rsidR="00596668" w:rsidRPr="00C1093A" w:rsidRDefault="00596668" w:rsidP="008E68AA">
      <w:pPr>
        <w:pStyle w:val="qowt-stl-normal"/>
        <w:spacing w:before="0" w:beforeAutospacing="0" w:after="0" w:afterAutospacing="0"/>
        <w:jc w:val="both"/>
        <w:rPr>
          <w:rFonts w:ascii="Calibri" w:hAnsi="Calibri" w:cs="Calibri"/>
        </w:rPr>
      </w:pPr>
      <w:bookmarkStart w:id="18" w:name="_Hlk100138131"/>
      <w:r w:rsidRPr="00C1093A">
        <w:rPr>
          <w:rFonts w:ascii="Calibri" w:hAnsi="Calibri" w:cs="Calibri"/>
          <w:b/>
        </w:rPr>
        <w:t>CA</w:t>
      </w:r>
      <w:r w:rsidR="00214E7F" w:rsidRPr="00C1093A">
        <w:rPr>
          <w:rFonts w:ascii="Calibri" w:hAnsi="Calibri" w:cs="Calibri"/>
          <w:b/>
        </w:rPr>
        <w:t xml:space="preserve"> </w:t>
      </w:r>
      <w:r w:rsidRPr="00C1093A">
        <w:rPr>
          <w:rFonts w:ascii="Calibri" w:hAnsi="Calibri" w:cs="Calibri"/>
        </w:rPr>
        <w:t xml:space="preserve">Conformitate administrativă </w:t>
      </w:r>
    </w:p>
    <w:bookmarkEnd w:id="18"/>
    <w:p w14:paraId="3C6E3C49" w14:textId="77777777"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t>CE/COM</w:t>
      </w:r>
      <w:r w:rsidRPr="00C1093A">
        <w:rPr>
          <w:rFonts w:ascii="Calibri" w:hAnsi="Calibri" w:cs="Calibri"/>
        </w:rPr>
        <w:t xml:space="preserve"> Comisia Europeană</w:t>
      </w:r>
    </w:p>
    <w:p w14:paraId="6C0B99F4" w14:textId="77777777"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t>CF</w:t>
      </w:r>
      <w:r w:rsidRPr="00C1093A">
        <w:rPr>
          <w:rFonts w:ascii="Calibri" w:hAnsi="Calibri" w:cs="Calibri"/>
        </w:rPr>
        <w:t xml:space="preserve"> Cerere de finanțare</w:t>
      </w:r>
    </w:p>
    <w:p w14:paraId="141E12E4" w14:textId="77777777"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t xml:space="preserve">DNSH </w:t>
      </w:r>
      <w:r w:rsidRPr="00C1093A">
        <w:rPr>
          <w:rFonts w:ascii="Calibri" w:hAnsi="Calibri" w:cs="Calibri"/>
        </w:rPr>
        <w:t>Principiul „a nu prejudicia în mod semnificativ” (Do No Significant Harm)</w:t>
      </w:r>
    </w:p>
    <w:p w14:paraId="60C76202" w14:textId="77777777"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t>EUR</w:t>
      </w:r>
      <w:r w:rsidRPr="00C1093A">
        <w:rPr>
          <w:rFonts w:ascii="Calibri" w:hAnsi="Calibri" w:cs="Calibri"/>
        </w:rPr>
        <w:t xml:space="preserve"> Euro</w:t>
      </w:r>
    </w:p>
    <w:p w14:paraId="5C07D4DF" w14:textId="77777777"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t>FEDR</w:t>
      </w:r>
      <w:r w:rsidRPr="00C1093A">
        <w:rPr>
          <w:rFonts w:ascii="Calibri" w:hAnsi="Calibri" w:cs="Calibri"/>
        </w:rPr>
        <w:t xml:space="preserve"> Fondul European pentru Dezvoltare Regională</w:t>
      </w:r>
    </w:p>
    <w:p w14:paraId="337E494D" w14:textId="77777777"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t>FSE</w:t>
      </w:r>
      <w:r w:rsidRPr="00C1093A">
        <w:rPr>
          <w:rFonts w:ascii="Calibri" w:hAnsi="Calibri" w:cs="Calibri"/>
        </w:rPr>
        <w:t xml:space="preserve"> Fondul European Social</w:t>
      </w:r>
    </w:p>
    <w:p w14:paraId="0ECEE418" w14:textId="77777777" w:rsidR="00596668" w:rsidRPr="00C1093A" w:rsidRDefault="00596668" w:rsidP="008E68AA">
      <w:pPr>
        <w:pStyle w:val="qowt-stl-normal"/>
        <w:spacing w:before="0" w:beforeAutospacing="0" w:after="0" w:afterAutospacing="0"/>
        <w:jc w:val="both"/>
        <w:rPr>
          <w:rFonts w:ascii="Calibri" w:hAnsi="Calibri" w:cs="Calibri"/>
          <w:b/>
          <w:bCs/>
          <w:shd w:val="clear" w:color="auto" w:fill="FFFFFF"/>
        </w:rPr>
      </w:pPr>
      <w:bookmarkStart w:id="19" w:name="_Hlk100138147"/>
      <w:r w:rsidRPr="00C1093A">
        <w:rPr>
          <w:rFonts w:ascii="Calibri" w:hAnsi="Calibri" w:cs="Calibri"/>
          <w:b/>
          <w:bCs/>
          <w:shd w:val="clear" w:color="auto" w:fill="FFFFFF"/>
        </w:rPr>
        <w:t xml:space="preserve">ETF </w:t>
      </w:r>
      <w:r w:rsidRPr="00C1093A">
        <w:rPr>
          <w:rFonts w:ascii="Calibri" w:hAnsi="Calibri" w:cs="Calibri"/>
          <w:bCs/>
          <w:shd w:val="clear" w:color="auto" w:fill="FFFFFF"/>
        </w:rPr>
        <w:t>Evaluare tehnică și financiară</w:t>
      </w:r>
    </w:p>
    <w:bookmarkEnd w:id="19"/>
    <w:p w14:paraId="5806D913" w14:textId="51631833" w:rsidR="00596668" w:rsidRPr="00C1093A" w:rsidRDefault="00596668" w:rsidP="008E68AA">
      <w:pPr>
        <w:pStyle w:val="qowt-stl-normal"/>
        <w:spacing w:before="0" w:beforeAutospacing="0" w:after="0" w:afterAutospacing="0"/>
        <w:jc w:val="both"/>
        <w:rPr>
          <w:rFonts w:ascii="Calibri" w:hAnsi="Calibri" w:cs="Calibri"/>
          <w:shd w:val="clear" w:color="auto" w:fill="FFFFFF"/>
        </w:rPr>
      </w:pPr>
      <w:r w:rsidRPr="00C1093A">
        <w:rPr>
          <w:rFonts w:ascii="Calibri" w:hAnsi="Calibri" w:cs="Calibri"/>
          <w:b/>
          <w:bCs/>
          <w:shd w:val="clear" w:color="auto" w:fill="FFFFFF"/>
        </w:rPr>
        <w:t>HG</w:t>
      </w:r>
      <w:r w:rsidRPr="00C1093A">
        <w:rPr>
          <w:rFonts w:ascii="Calibri" w:hAnsi="Calibri" w:cs="Calibri"/>
          <w:shd w:val="clear" w:color="auto" w:fill="FFFFFF"/>
        </w:rPr>
        <w:t xml:space="preserve"> Hotărâre de Guvern</w:t>
      </w:r>
    </w:p>
    <w:p w14:paraId="19C28AE4" w14:textId="3FF42C6A" w:rsidR="00596668" w:rsidRPr="00C1093A" w:rsidRDefault="00596668" w:rsidP="008E68AA">
      <w:pPr>
        <w:pStyle w:val="qowt-stl-normal"/>
        <w:spacing w:before="0" w:beforeAutospacing="0" w:after="0" w:afterAutospacing="0"/>
        <w:rPr>
          <w:rFonts w:ascii="Calibri" w:hAnsi="Calibri" w:cs="Calibri"/>
        </w:rPr>
      </w:pPr>
      <w:r w:rsidRPr="00C1093A">
        <w:rPr>
          <w:rFonts w:ascii="Calibri" w:hAnsi="Calibri" w:cs="Calibri"/>
          <w:b/>
          <w:bCs/>
        </w:rPr>
        <w:t>MIPE</w:t>
      </w:r>
      <w:r w:rsidRPr="00C1093A">
        <w:rPr>
          <w:rFonts w:ascii="Calibri" w:hAnsi="Calibri" w:cs="Calibri"/>
        </w:rPr>
        <w:t xml:space="preserve"> Ministerul Investițiilor și </w:t>
      </w:r>
      <w:r w:rsidR="007101C5" w:rsidRPr="00C1093A">
        <w:rPr>
          <w:rFonts w:ascii="Calibri" w:hAnsi="Calibri" w:cs="Calibri"/>
        </w:rPr>
        <w:t>Proiectelor Europene</w:t>
      </w:r>
    </w:p>
    <w:p w14:paraId="4217C676" w14:textId="77777777"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t xml:space="preserve">nZEB </w:t>
      </w:r>
      <w:r w:rsidRPr="00C1093A">
        <w:rPr>
          <w:rFonts w:ascii="Calibri" w:hAnsi="Calibri" w:cs="Calibri"/>
        </w:rPr>
        <w:t>Cladire cu consum de Energie aproape Zero</w:t>
      </w:r>
    </w:p>
    <w:p w14:paraId="29E5E851" w14:textId="77777777"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lastRenderedPageBreak/>
        <w:t>ONG</w:t>
      </w:r>
      <w:r w:rsidRPr="00C1093A">
        <w:rPr>
          <w:rFonts w:ascii="Calibri" w:hAnsi="Calibri" w:cs="Calibri"/>
        </w:rPr>
        <w:t xml:space="preserve"> Organizaţii Non-guvernamentale </w:t>
      </w:r>
    </w:p>
    <w:p w14:paraId="740E21F9" w14:textId="77777777"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t>OP</w:t>
      </w:r>
      <w:r w:rsidRPr="00C1093A">
        <w:rPr>
          <w:rFonts w:ascii="Calibri" w:hAnsi="Calibri" w:cs="Calibri"/>
        </w:rPr>
        <w:t xml:space="preserve"> Obiectiv de Politică</w:t>
      </w:r>
    </w:p>
    <w:p w14:paraId="5D3A3049" w14:textId="77777777"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t>OS</w:t>
      </w:r>
      <w:r w:rsidRPr="00C1093A">
        <w:rPr>
          <w:rFonts w:ascii="Calibri" w:hAnsi="Calibri" w:cs="Calibri"/>
        </w:rPr>
        <w:t xml:space="preserve"> Obiectiv specific</w:t>
      </w:r>
    </w:p>
    <w:p w14:paraId="1C5B50D7" w14:textId="73A0F56B" w:rsidR="00596668" w:rsidRPr="00C1093A" w:rsidRDefault="00596668" w:rsidP="008E68AA">
      <w:pPr>
        <w:pStyle w:val="Default"/>
        <w:jc w:val="both"/>
        <w:rPr>
          <w:rFonts w:ascii="Calibri" w:hAnsi="Calibri" w:cs="Calibri"/>
          <w:i/>
          <w:iCs/>
          <w:color w:val="auto"/>
        </w:rPr>
      </w:pPr>
      <w:r w:rsidRPr="00C1093A">
        <w:rPr>
          <w:rFonts w:ascii="Calibri" w:hAnsi="Calibri" w:cs="Calibri"/>
          <w:b/>
          <w:bCs/>
          <w:color w:val="auto"/>
          <w:shd w:val="clear" w:color="auto" w:fill="FFFFFF"/>
        </w:rPr>
        <w:t>OUG</w:t>
      </w:r>
      <w:r w:rsidRPr="00C1093A">
        <w:rPr>
          <w:rFonts w:ascii="Calibri" w:hAnsi="Calibri" w:cs="Calibri"/>
          <w:color w:val="auto"/>
          <w:shd w:val="clear" w:color="auto" w:fill="FFFFFF"/>
        </w:rPr>
        <w:t xml:space="preserve"> Ordonanță de Urgență a Guvernului</w:t>
      </w:r>
      <w:r w:rsidRPr="00C1093A">
        <w:rPr>
          <w:rFonts w:ascii="Calibri" w:hAnsi="Calibri" w:cs="Calibri"/>
          <w:i/>
          <w:iCs/>
          <w:color w:val="auto"/>
        </w:rPr>
        <w:t xml:space="preserve"> </w:t>
      </w:r>
    </w:p>
    <w:p w14:paraId="00F3EE81" w14:textId="41070243" w:rsidR="00D377E9" w:rsidRPr="00C1093A" w:rsidRDefault="00D377E9" w:rsidP="008E68AA">
      <w:pPr>
        <w:pStyle w:val="Default"/>
        <w:jc w:val="both"/>
        <w:rPr>
          <w:rFonts w:ascii="Calibri" w:hAnsi="Calibri" w:cs="Calibri"/>
          <w:b/>
          <w:bCs/>
          <w:color w:val="auto"/>
        </w:rPr>
      </w:pPr>
      <w:r w:rsidRPr="00C1093A">
        <w:rPr>
          <w:rFonts w:ascii="Calibri" w:hAnsi="Calibri" w:cs="Calibri"/>
          <w:b/>
          <w:bCs/>
          <w:color w:val="auto"/>
        </w:rPr>
        <w:t>PR S</w:t>
      </w:r>
      <w:r w:rsidR="00433FF6" w:rsidRPr="00C1093A">
        <w:rPr>
          <w:rFonts w:ascii="Calibri" w:hAnsi="Calibri" w:cs="Calibri"/>
          <w:b/>
          <w:bCs/>
          <w:color w:val="auto"/>
        </w:rPr>
        <w:t>ud-</w:t>
      </w:r>
      <w:r w:rsidRPr="00C1093A">
        <w:rPr>
          <w:rFonts w:ascii="Calibri" w:hAnsi="Calibri" w:cs="Calibri"/>
          <w:b/>
          <w:bCs/>
          <w:color w:val="auto"/>
        </w:rPr>
        <w:t>E</w:t>
      </w:r>
      <w:r w:rsidR="00433FF6" w:rsidRPr="00C1093A">
        <w:rPr>
          <w:rFonts w:ascii="Calibri" w:hAnsi="Calibri" w:cs="Calibri"/>
          <w:b/>
          <w:bCs/>
          <w:color w:val="auto"/>
        </w:rPr>
        <w:t>st</w:t>
      </w:r>
      <w:r w:rsidRPr="00C1093A">
        <w:rPr>
          <w:rFonts w:ascii="Calibri" w:hAnsi="Calibri" w:cs="Calibri"/>
          <w:b/>
          <w:bCs/>
          <w:color w:val="auto"/>
        </w:rPr>
        <w:t xml:space="preserve"> </w:t>
      </w:r>
      <w:r w:rsidRPr="00C1093A">
        <w:rPr>
          <w:rFonts w:ascii="Calibri" w:hAnsi="Calibri" w:cs="Calibri"/>
          <w:color w:val="auto"/>
        </w:rPr>
        <w:t>– Programul Regional Su</w:t>
      </w:r>
      <w:r w:rsidR="00433FF6" w:rsidRPr="00C1093A">
        <w:rPr>
          <w:rFonts w:ascii="Calibri" w:hAnsi="Calibri" w:cs="Calibri"/>
          <w:color w:val="auto"/>
        </w:rPr>
        <w:t>d</w:t>
      </w:r>
      <w:r w:rsidRPr="00C1093A">
        <w:rPr>
          <w:rFonts w:ascii="Calibri" w:hAnsi="Calibri" w:cs="Calibri"/>
          <w:color w:val="auto"/>
        </w:rPr>
        <w:t>-Est</w:t>
      </w:r>
    </w:p>
    <w:p w14:paraId="04B36250" w14:textId="77777777" w:rsidR="00596668" w:rsidRPr="00C1093A" w:rsidRDefault="00596668" w:rsidP="008E68AA">
      <w:pPr>
        <w:spacing w:before="0" w:after="0"/>
        <w:jc w:val="both"/>
        <w:rPr>
          <w:rFonts w:ascii="Calibri" w:hAnsi="Calibri"/>
          <w:sz w:val="24"/>
          <w:szCs w:val="24"/>
        </w:rPr>
      </w:pPr>
      <w:r w:rsidRPr="00C1093A">
        <w:rPr>
          <w:rFonts w:ascii="Calibri" w:hAnsi="Calibri"/>
          <w:b/>
          <w:bCs/>
          <w:sz w:val="24"/>
          <w:szCs w:val="24"/>
        </w:rPr>
        <w:t xml:space="preserve">RDC </w:t>
      </w:r>
      <w:r w:rsidRPr="00C1093A">
        <w:rPr>
          <w:rFonts w:ascii="Calibri" w:hAnsi="Calibr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C1093A" w:rsidRDefault="00596668" w:rsidP="008E68AA">
      <w:pPr>
        <w:pStyle w:val="Default"/>
        <w:jc w:val="both"/>
        <w:rPr>
          <w:rFonts w:ascii="Calibri" w:hAnsi="Calibri" w:cs="Calibri"/>
          <w:color w:val="auto"/>
        </w:rPr>
      </w:pPr>
      <w:r w:rsidRPr="00C1093A">
        <w:rPr>
          <w:rFonts w:ascii="Calibri" w:hAnsi="Calibri" w:cs="Calibri"/>
          <w:b/>
          <w:bCs/>
          <w:color w:val="auto"/>
        </w:rPr>
        <w:t>RST</w:t>
      </w:r>
      <w:r w:rsidRPr="00C1093A">
        <w:rPr>
          <w:rFonts w:ascii="Calibri" w:hAnsi="Calibri" w:cs="Calibri"/>
          <w:color w:val="auto"/>
        </w:rPr>
        <w:t xml:space="preserve"> Recomandări Specifice de Țară</w:t>
      </w:r>
    </w:p>
    <w:p w14:paraId="58D7670A" w14:textId="77777777" w:rsidR="00A90FAC" w:rsidRPr="00C1093A" w:rsidRDefault="00596668" w:rsidP="008E68AA">
      <w:pPr>
        <w:pStyle w:val="Default"/>
        <w:rPr>
          <w:rFonts w:ascii="Calibri" w:hAnsi="Calibri" w:cs="Calibri"/>
          <w:color w:val="auto"/>
        </w:rPr>
      </w:pPr>
      <w:r w:rsidRPr="00C1093A">
        <w:rPr>
          <w:rFonts w:ascii="Calibri" w:hAnsi="Calibri" w:cs="Calibri"/>
          <w:b/>
          <w:bCs/>
          <w:color w:val="auto"/>
        </w:rPr>
        <w:t>SEAP</w:t>
      </w:r>
      <w:r w:rsidRPr="00C1093A">
        <w:rPr>
          <w:rFonts w:ascii="Calibri" w:hAnsi="Calibri" w:cs="Calibri"/>
          <w:color w:val="auto"/>
        </w:rPr>
        <w:t xml:space="preserve"> Sistemul electronic al achizițiilor publice</w:t>
      </w:r>
    </w:p>
    <w:p w14:paraId="718FF9C4" w14:textId="463D4C80" w:rsidR="00596668" w:rsidRPr="00C1093A" w:rsidRDefault="00596668" w:rsidP="008E68AA">
      <w:pPr>
        <w:pStyle w:val="Default"/>
        <w:rPr>
          <w:rFonts w:ascii="Calibri" w:hAnsi="Calibri" w:cs="Calibri"/>
          <w:color w:val="auto"/>
        </w:rPr>
      </w:pPr>
      <w:r w:rsidRPr="00C1093A">
        <w:rPr>
          <w:rFonts w:ascii="Calibri" w:hAnsi="Calibri" w:cs="Calibri"/>
          <w:b/>
          <w:bCs/>
          <w:color w:val="auto"/>
        </w:rPr>
        <w:t>SM</w:t>
      </w:r>
      <w:r w:rsidRPr="00C1093A">
        <w:rPr>
          <w:rFonts w:ascii="Calibri" w:hAnsi="Calibri" w:cs="Calibri"/>
          <w:color w:val="auto"/>
        </w:rPr>
        <w:t xml:space="preserve"> State Membre</w:t>
      </w:r>
    </w:p>
    <w:p w14:paraId="3B6DD741" w14:textId="77777777" w:rsidR="00596668" w:rsidRPr="00C1093A" w:rsidRDefault="00596668" w:rsidP="008E68AA">
      <w:pPr>
        <w:pStyle w:val="Default"/>
        <w:jc w:val="both"/>
        <w:rPr>
          <w:rFonts w:ascii="Calibri" w:hAnsi="Calibri" w:cs="Calibri"/>
          <w:color w:val="auto"/>
        </w:rPr>
      </w:pPr>
      <w:r w:rsidRPr="00C1093A">
        <w:rPr>
          <w:rFonts w:ascii="Calibri" w:hAnsi="Calibri" w:cs="Calibri"/>
          <w:b/>
          <w:bCs/>
          <w:color w:val="auto"/>
        </w:rPr>
        <w:t>TFUE</w:t>
      </w:r>
      <w:r w:rsidRPr="00C1093A">
        <w:rPr>
          <w:rFonts w:ascii="Calibri" w:hAnsi="Calibri" w:cs="Calibri"/>
          <w:color w:val="auto"/>
        </w:rPr>
        <w:t xml:space="preserve"> Tratatul de Funcționare al Uniunii Europene</w:t>
      </w:r>
    </w:p>
    <w:p w14:paraId="7FE7A69C" w14:textId="77777777" w:rsidR="00596668" w:rsidRPr="00C1093A" w:rsidRDefault="00596668" w:rsidP="008E68AA">
      <w:pPr>
        <w:pStyle w:val="Default"/>
        <w:jc w:val="both"/>
        <w:rPr>
          <w:rFonts w:ascii="Calibri" w:hAnsi="Calibri" w:cs="Calibri"/>
          <w:color w:val="auto"/>
        </w:rPr>
      </w:pPr>
      <w:r w:rsidRPr="00C1093A">
        <w:rPr>
          <w:rFonts w:ascii="Calibri" w:hAnsi="Calibri" w:cs="Calibri"/>
          <w:b/>
          <w:bCs/>
          <w:color w:val="auto"/>
        </w:rPr>
        <w:t>UAT</w:t>
      </w:r>
      <w:r w:rsidRPr="00C1093A">
        <w:rPr>
          <w:rFonts w:ascii="Calibri" w:hAnsi="Calibri" w:cs="Calibri"/>
          <w:color w:val="auto"/>
        </w:rPr>
        <w:t xml:space="preserve"> Unitate administrativ teritorială</w:t>
      </w:r>
      <w:r w:rsidRPr="00C1093A">
        <w:rPr>
          <w:rFonts w:ascii="Calibri" w:hAnsi="Calibri" w:cs="Calibri"/>
          <w:i/>
          <w:iCs/>
          <w:color w:val="auto"/>
        </w:rPr>
        <w:t xml:space="preserve"> </w:t>
      </w:r>
    </w:p>
    <w:p w14:paraId="74EFB23E" w14:textId="77777777" w:rsidR="00596668" w:rsidRPr="00C1093A" w:rsidRDefault="00596668" w:rsidP="008E68AA">
      <w:pPr>
        <w:pStyle w:val="qowt-stl-normal"/>
        <w:spacing w:before="0" w:beforeAutospacing="0" w:after="0" w:afterAutospacing="0"/>
        <w:jc w:val="both"/>
        <w:rPr>
          <w:rFonts w:ascii="Calibri" w:hAnsi="Calibri" w:cs="Calibri"/>
        </w:rPr>
      </w:pPr>
      <w:r w:rsidRPr="00C1093A">
        <w:rPr>
          <w:rFonts w:ascii="Calibri" w:hAnsi="Calibri" w:cs="Calibri"/>
          <w:b/>
          <w:bCs/>
        </w:rPr>
        <w:t>UE</w:t>
      </w:r>
      <w:r w:rsidRPr="00C1093A">
        <w:rPr>
          <w:rFonts w:ascii="Calibri" w:hAnsi="Calibri" w:cs="Calibri"/>
        </w:rPr>
        <w:t xml:space="preserve"> Uniunea Europeană</w:t>
      </w:r>
    </w:p>
    <w:p w14:paraId="77193706" w14:textId="77777777" w:rsidR="00647772" w:rsidRPr="00C1093A" w:rsidRDefault="00647772" w:rsidP="008E68AA">
      <w:pPr>
        <w:spacing w:before="0" w:after="0"/>
        <w:rPr>
          <w:rFonts w:ascii="Calibri" w:hAnsi="Calibri"/>
          <w:sz w:val="24"/>
          <w:szCs w:val="24"/>
        </w:rPr>
      </w:pPr>
    </w:p>
    <w:p w14:paraId="55A0D7E7" w14:textId="0A651135" w:rsidR="00D968E4" w:rsidRPr="00C1093A" w:rsidRDefault="002C0695" w:rsidP="00E07D7E">
      <w:pPr>
        <w:pStyle w:val="Heading2"/>
        <w:numPr>
          <w:ilvl w:val="1"/>
          <w:numId w:val="29"/>
        </w:numPr>
        <w:rPr>
          <w:rFonts w:ascii="Calibri" w:hAnsi="Calibri" w:cs="Calibri"/>
        </w:rPr>
      </w:pPr>
      <w:bookmarkStart w:id="20" w:name="_Toc89957189"/>
      <w:bookmarkStart w:id="21" w:name="_Toc89960815"/>
      <w:bookmarkStart w:id="22" w:name="_Toc99376143"/>
      <w:bookmarkStart w:id="23" w:name="_Toc154146104"/>
      <w:r w:rsidRPr="00C1093A">
        <w:rPr>
          <w:rFonts w:ascii="Calibri" w:hAnsi="Calibri" w:cs="Calibri"/>
        </w:rPr>
        <w:t>Glosar</w:t>
      </w:r>
      <w:bookmarkEnd w:id="20"/>
      <w:bookmarkEnd w:id="21"/>
      <w:bookmarkEnd w:id="22"/>
      <w:bookmarkEnd w:id="23"/>
      <w:r w:rsidR="009021D4" w:rsidRPr="00C1093A">
        <w:rPr>
          <w:rFonts w:ascii="Calibri" w:hAnsi="Calibri" w:cs="Calibri"/>
        </w:rPr>
        <w:t xml:space="preserve">   </w:t>
      </w:r>
    </w:p>
    <w:p w14:paraId="6593203C" w14:textId="77777777" w:rsidR="000A5295" w:rsidRPr="00C1093A" w:rsidRDefault="000A5295" w:rsidP="000A5295">
      <w:pPr>
        <w:spacing w:before="0" w:after="0"/>
        <w:jc w:val="both"/>
        <w:rPr>
          <w:rFonts w:ascii="Calibri" w:hAnsi="Calibri"/>
          <w:sz w:val="24"/>
          <w:szCs w:val="24"/>
        </w:rPr>
      </w:pPr>
      <w:r w:rsidRPr="00C1093A">
        <w:rPr>
          <w:rFonts w:ascii="Calibri" w:hAnsi="Calibri"/>
          <w:sz w:val="24"/>
          <w:szCs w:val="24"/>
        </w:rPr>
        <w:t>În sensul prezentului Ghid, următorii termeni se folosesc cu următoarele înțelesuri:</w:t>
      </w:r>
    </w:p>
    <w:p w14:paraId="6BEA7911" w14:textId="58488918" w:rsidR="004720C5" w:rsidRPr="00C1093A" w:rsidRDefault="000A5295" w:rsidP="000A5295">
      <w:pPr>
        <w:spacing w:before="0" w:after="0"/>
        <w:jc w:val="both"/>
        <w:rPr>
          <w:rFonts w:ascii="Calibri" w:hAnsi="Calibri"/>
          <w:b/>
          <w:sz w:val="24"/>
          <w:szCs w:val="24"/>
        </w:rPr>
      </w:pPr>
      <w:r w:rsidRPr="00C1093A">
        <w:rPr>
          <w:rFonts w:ascii="Calibri" w:hAnsi="Calibri"/>
          <w:sz w:val="24"/>
          <w:szCs w:val="24"/>
        </w:rPr>
        <w:t>Termenii "program", "autoritate de management", "beneficiar", ”operațiune”,”Comitet de monitorizare” au înțelesurile prevăzute în Regulamentul (UE) 2021/1060, cu modificările și completările ulterioare.</w:t>
      </w:r>
    </w:p>
    <w:p w14:paraId="1D336D60" w14:textId="77777777" w:rsidR="00B07052" w:rsidRPr="00C1093A" w:rsidRDefault="00B07052" w:rsidP="008E68AA">
      <w:pPr>
        <w:spacing w:before="0" w:after="0"/>
        <w:jc w:val="both"/>
        <w:rPr>
          <w:rFonts w:ascii="Calibri" w:hAnsi="Calibri"/>
          <w:sz w:val="24"/>
          <w:szCs w:val="24"/>
        </w:rPr>
      </w:pPr>
    </w:p>
    <w:p w14:paraId="58F7BA70" w14:textId="5D257FB1" w:rsidR="004720C5" w:rsidRPr="00C1093A" w:rsidRDefault="000A5295" w:rsidP="008E68AA">
      <w:pPr>
        <w:spacing w:before="0" w:after="0"/>
        <w:jc w:val="both"/>
        <w:rPr>
          <w:rFonts w:ascii="Calibri" w:hAnsi="Calibri"/>
          <w:sz w:val="24"/>
          <w:szCs w:val="24"/>
        </w:rPr>
      </w:pPr>
      <w:r w:rsidRPr="00C1093A">
        <w:rPr>
          <w:rFonts w:ascii="Calibri" w:hAnsi="Calibri"/>
          <w:sz w:val="24"/>
          <w:szCs w:val="24"/>
        </w:rPr>
        <w:t>Termenii „fonduri europene”, „cheltuieli eligibile”, ”cheltuieli neeligibile”, „contract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71EA5490" w14:textId="77777777" w:rsidR="000A5295" w:rsidRPr="00C1093A" w:rsidRDefault="000A5295" w:rsidP="008E68AA">
      <w:pPr>
        <w:spacing w:before="0" w:after="0"/>
        <w:jc w:val="both"/>
        <w:rPr>
          <w:rFonts w:ascii="Calibri" w:hAnsi="Calibri"/>
          <w:bCs/>
          <w:sz w:val="24"/>
          <w:szCs w:val="24"/>
        </w:rPr>
      </w:pPr>
    </w:p>
    <w:p w14:paraId="24E64E16" w14:textId="77777777" w:rsidR="00B8427F" w:rsidRPr="00C1093A" w:rsidRDefault="00B8427F" w:rsidP="00B8427F">
      <w:pPr>
        <w:spacing w:before="0" w:after="0"/>
        <w:jc w:val="both"/>
        <w:rPr>
          <w:rFonts w:ascii="Calibri" w:hAnsi="Calibri"/>
          <w:sz w:val="24"/>
          <w:szCs w:val="24"/>
          <w:lang w:val="fr-FR"/>
        </w:rPr>
      </w:pPr>
      <w:r w:rsidRPr="00C1093A">
        <w:rPr>
          <w:rFonts w:ascii="Calibri" w:hAnsi="Calibri"/>
          <w:i/>
          <w:sz w:val="24"/>
          <w:szCs w:val="24"/>
        </w:rPr>
        <w:t>Activitate de bază în cadrul unui proiect</w:t>
      </w:r>
      <w:r w:rsidRPr="00C1093A">
        <w:rPr>
          <w:rFonts w:ascii="Calibri" w:hAnsi="Calibri"/>
          <w:sz w:val="24"/>
          <w:szCs w:val="24"/>
        </w:rPr>
        <w:t xml:space="preserve"> – </w:t>
      </w:r>
      <w:proofErr w:type="spellStart"/>
      <w:r w:rsidRPr="00C1093A">
        <w:rPr>
          <w:rFonts w:ascii="Calibri" w:hAnsi="Calibri"/>
          <w:sz w:val="24"/>
          <w:szCs w:val="24"/>
          <w:lang w:val="fr-FR"/>
        </w:rPr>
        <w:t>activitate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sau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pachet</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activități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declarate</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către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beneficiar</w:t>
      </w:r>
      <w:proofErr w:type="spellEnd"/>
      <w:r w:rsidRPr="00C1093A">
        <w:rPr>
          <w:rFonts w:ascii="Calibri" w:hAnsi="Calibri"/>
          <w:sz w:val="24"/>
          <w:szCs w:val="24"/>
          <w:lang w:val="fr-FR"/>
        </w:rPr>
        <w:t xml:space="preserve"> ca </w:t>
      </w:r>
      <w:proofErr w:type="spellStart"/>
      <w:r w:rsidRPr="00C1093A">
        <w:rPr>
          <w:rFonts w:ascii="Calibri" w:hAnsi="Calibri"/>
          <w:sz w:val="24"/>
          <w:szCs w:val="24"/>
          <w:lang w:val="fr-FR"/>
        </w:rPr>
        <w:t>fiind</w:t>
      </w:r>
      <w:proofErr w:type="spellEnd"/>
      <w:r w:rsidRPr="00C1093A">
        <w:rPr>
          <w:rFonts w:ascii="Calibri" w:hAnsi="Calibri"/>
          <w:sz w:val="24"/>
          <w:szCs w:val="24"/>
          <w:lang w:val="fr-FR"/>
        </w:rPr>
        <w:t xml:space="preserve"> principale </w:t>
      </w:r>
      <w:proofErr w:type="spellStart"/>
      <w:r w:rsidRPr="00C1093A">
        <w:rPr>
          <w:rFonts w:ascii="Calibri" w:hAnsi="Calibri"/>
          <w:sz w:val="24"/>
          <w:szCs w:val="24"/>
          <w:lang w:val="fr-FR"/>
        </w:rPr>
        <w:t>sau</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referință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pentru</w:t>
      </w:r>
      <w:proofErr w:type="spellEnd"/>
      <w:r w:rsidRPr="00C1093A">
        <w:rPr>
          <w:rFonts w:ascii="Calibri" w:hAnsi="Calibri"/>
          <w:sz w:val="24"/>
          <w:szCs w:val="24"/>
          <w:lang w:val="fr-FR"/>
        </w:rPr>
        <w:t xml:space="preserve"> un </w:t>
      </w:r>
      <w:proofErr w:type="spellStart"/>
      <w:r w:rsidRPr="00C1093A">
        <w:rPr>
          <w:rFonts w:ascii="Calibri" w:hAnsi="Calibri"/>
          <w:sz w:val="24"/>
          <w:szCs w:val="24"/>
          <w:lang w:val="fr-FR"/>
        </w:rPr>
        <w:t>proiect</w:t>
      </w:r>
      <w:proofErr w:type="spellEnd"/>
      <w:r w:rsidRPr="00C1093A">
        <w:rPr>
          <w:rFonts w:ascii="Calibri" w:hAnsi="Calibri"/>
          <w:sz w:val="24"/>
          <w:szCs w:val="24"/>
          <w:lang w:val="fr-FR"/>
        </w:rPr>
        <w:t xml:space="preserve">, care se </w:t>
      </w:r>
      <w:proofErr w:type="spellStart"/>
      <w:r w:rsidRPr="00C1093A">
        <w:rPr>
          <w:rFonts w:ascii="Calibri" w:hAnsi="Calibri"/>
          <w:sz w:val="24"/>
          <w:szCs w:val="24"/>
          <w:lang w:val="fr-FR"/>
        </w:rPr>
        <w:t>verifică</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către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autoritatea</w:t>
      </w:r>
      <w:proofErr w:type="spellEnd"/>
      <w:r w:rsidRPr="00C1093A">
        <w:rPr>
          <w:rFonts w:ascii="Calibri" w:hAnsi="Calibri"/>
          <w:sz w:val="24"/>
          <w:szCs w:val="24"/>
          <w:lang w:val="fr-FR"/>
        </w:rPr>
        <w:t xml:space="preserve"> de management,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etapa</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contractare</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momentul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întocmirii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planului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monitorizare</w:t>
      </w:r>
      <w:proofErr w:type="spellEnd"/>
      <w:r w:rsidRPr="00C1093A">
        <w:rPr>
          <w:rFonts w:ascii="Calibri" w:hAnsi="Calibri"/>
          <w:sz w:val="24"/>
          <w:szCs w:val="24"/>
          <w:lang w:val="fr-FR"/>
        </w:rPr>
        <w:t xml:space="preserve"> al </w:t>
      </w:r>
      <w:proofErr w:type="spellStart"/>
      <w:r w:rsidRPr="00C1093A">
        <w:rPr>
          <w:rFonts w:ascii="Calibri" w:hAnsi="Calibri"/>
          <w:sz w:val="24"/>
          <w:szCs w:val="24"/>
          <w:lang w:val="fr-FR"/>
        </w:rPr>
        <w:t>proiectului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și</w:t>
      </w:r>
      <w:proofErr w:type="spellEnd"/>
      <w:r w:rsidRPr="00C1093A">
        <w:rPr>
          <w:rFonts w:ascii="Calibri" w:hAnsi="Calibri"/>
          <w:sz w:val="24"/>
          <w:szCs w:val="24"/>
          <w:lang w:val="fr-FR"/>
        </w:rPr>
        <w:t xml:space="preserve"> care </w:t>
      </w:r>
      <w:proofErr w:type="spellStart"/>
      <w:r w:rsidRPr="00C1093A">
        <w:rPr>
          <w:rFonts w:ascii="Calibri" w:hAnsi="Calibri"/>
          <w:sz w:val="24"/>
          <w:szCs w:val="24"/>
          <w:lang w:val="fr-FR"/>
        </w:rPr>
        <w:t>trebuie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să</w:t>
      </w:r>
      <w:proofErr w:type="spellEnd"/>
      <w:r w:rsidRPr="00C1093A">
        <w:rPr>
          <w:rFonts w:ascii="Calibri" w:hAnsi="Calibri"/>
          <w:sz w:val="24"/>
          <w:szCs w:val="24"/>
          <w:lang w:val="fr-FR"/>
        </w:rPr>
        <w:t xml:space="preserve"> respecte </w:t>
      </w:r>
      <w:proofErr w:type="spellStart"/>
      <w:r w:rsidRPr="00C1093A">
        <w:rPr>
          <w:rFonts w:ascii="Calibri" w:hAnsi="Calibri"/>
          <w:sz w:val="24"/>
          <w:szCs w:val="24"/>
          <w:lang w:val="fr-FR"/>
        </w:rPr>
        <w:t>următoarele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condiții</w:t>
      </w:r>
      <w:proofErr w:type="spellEnd"/>
      <w:r w:rsidRPr="00C1093A">
        <w:rPr>
          <w:rFonts w:ascii="Calibri" w:hAnsi="Calibri"/>
          <w:sz w:val="24"/>
          <w:szCs w:val="24"/>
          <w:lang w:val="fr-FR"/>
        </w:rPr>
        <w:t xml:space="preserve"> cumulative: </w:t>
      </w:r>
    </w:p>
    <w:p w14:paraId="324E7144" w14:textId="77777777" w:rsidR="00B8427F" w:rsidRPr="00C1093A" w:rsidRDefault="00B8427F" w:rsidP="00B8427F">
      <w:pPr>
        <w:ind w:left="720"/>
        <w:contextualSpacing/>
        <w:jc w:val="both"/>
        <w:rPr>
          <w:rFonts w:ascii="Calibri" w:hAnsi="Calibri"/>
          <w:sz w:val="24"/>
          <w:szCs w:val="24"/>
          <w:lang w:val="fr-FR"/>
        </w:rPr>
      </w:pPr>
      <w:r w:rsidRPr="00C1093A">
        <w:rPr>
          <w:rFonts w:ascii="Calibri" w:hAnsi="Calibri"/>
          <w:sz w:val="24"/>
          <w:szCs w:val="24"/>
          <w:lang w:val="fr-FR"/>
        </w:rPr>
        <w:t xml:space="preserve">(i) are </w:t>
      </w:r>
      <w:proofErr w:type="spellStart"/>
      <w:r w:rsidRPr="00C1093A">
        <w:rPr>
          <w:rFonts w:ascii="Calibri" w:hAnsi="Calibri"/>
          <w:sz w:val="24"/>
          <w:szCs w:val="24"/>
          <w:lang w:val="fr-FR"/>
        </w:rPr>
        <w:t>legătură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directă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obiectul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proiectului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pentru</w:t>
      </w:r>
      <w:proofErr w:type="spellEnd"/>
      <w:r w:rsidRPr="00C1093A">
        <w:rPr>
          <w:rFonts w:ascii="Calibri" w:hAnsi="Calibri"/>
          <w:sz w:val="24"/>
          <w:szCs w:val="24"/>
          <w:lang w:val="fr-FR"/>
        </w:rPr>
        <w:t xml:space="preserve"> care se </w:t>
      </w:r>
      <w:proofErr w:type="spellStart"/>
      <w:r w:rsidRPr="00C1093A">
        <w:rPr>
          <w:rFonts w:ascii="Calibri" w:hAnsi="Calibri"/>
          <w:sz w:val="24"/>
          <w:szCs w:val="24"/>
          <w:lang w:val="fr-FR"/>
        </w:rPr>
        <w:t>acordă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finanțarea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și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contribuie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mod direct </w:t>
      </w:r>
      <w:proofErr w:type="spellStart"/>
      <w:r w:rsidRPr="00C1093A">
        <w:rPr>
          <w:rFonts w:ascii="Calibri" w:hAnsi="Calibri"/>
          <w:sz w:val="24"/>
          <w:szCs w:val="24"/>
          <w:lang w:val="fr-FR"/>
        </w:rPr>
        <w:t>și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semnificativ</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realizarea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obiectivelor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și</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obținerea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rezultatelor</w:t>
      </w:r>
      <w:proofErr w:type="spellEnd"/>
      <w:r w:rsidRPr="00C1093A">
        <w:rPr>
          <w:rFonts w:ascii="Calibri" w:hAnsi="Calibri"/>
          <w:sz w:val="24"/>
          <w:szCs w:val="24"/>
          <w:lang w:val="fr-FR"/>
        </w:rPr>
        <w:t xml:space="preserve"> </w:t>
      </w:r>
      <w:proofErr w:type="spellStart"/>
      <w:proofErr w:type="gramStart"/>
      <w:r w:rsidRPr="00C1093A">
        <w:rPr>
          <w:rFonts w:ascii="Calibri" w:hAnsi="Calibri"/>
          <w:sz w:val="24"/>
          <w:szCs w:val="24"/>
          <w:lang w:val="fr-FR"/>
        </w:rPr>
        <w:t>acestuia</w:t>
      </w:r>
      <w:proofErr w:type="spellEnd"/>
      <w:r w:rsidRPr="00C1093A">
        <w:rPr>
          <w:rFonts w:ascii="Calibri" w:hAnsi="Calibri"/>
          <w:sz w:val="24"/>
          <w:szCs w:val="24"/>
          <w:lang w:val="fr-FR"/>
        </w:rPr>
        <w:t>;</w:t>
      </w:r>
      <w:proofErr w:type="gramEnd"/>
      <w:r w:rsidRPr="00C1093A">
        <w:rPr>
          <w:rFonts w:ascii="Calibri" w:hAnsi="Calibri"/>
          <w:sz w:val="24"/>
          <w:szCs w:val="24"/>
          <w:lang w:val="fr-FR"/>
        </w:rPr>
        <w:t xml:space="preserve"> </w:t>
      </w:r>
    </w:p>
    <w:p w14:paraId="065C1E4A" w14:textId="77777777" w:rsidR="00B8427F" w:rsidRPr="00C1093A" w:rsidRDefault="00B8427F" w:rsidP="00B8427F">
      <w:pPr>
        <w:ind w:left="720"/>
        <w:contextualSpacing/>
        <w:jc w:val="both"/>
        <w:rPr>
          <w:rFonts w:ascii="Calibri" w:hAnsi="Calibri"/>
          <w:sz w:val="24"/>
          <w:szCs w:val="24"/>
          <w:lang w:val="fr-FR"/>
        </w:rPr>
      </w:pPr>
      <w:r w:rsidRPr="00C1093A">
        <w:rPr>
          <w:rFonts w:ascii="Calibri" w:hAnsi="Calibri"/>
          <w:sz w:val="24"/>
          <w:szCs w:val="24"/>
          <w:lang w:val="fr-FR"/>
        </w:rPr>
        <w:t xml:space="preserve">(ii) se </w:t>
      </w:r>
      <w:proofErr w:type="spellStart"/>
      <w:r w:rsidRPr="00C1093A">
        <w:rPr>
          <w:rFonts w:ascii="Calibri" w:hAnsi="Calibri"/>
          <w:sz w:val="24"/>
          <w:szCs w:val="24"/>
          <w:lang w:val="fr-FR"/>
        </w:rPr>
        <w:t>regăsește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cererea</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finanțare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sub</w:t>
      </w:r>
      <w:proofErr w:type="spellEnd"/>
      <w:r w:rsidRPr="00C1093A">
        <w:rPr>
          <w:rFonts w:ascii="Calibri" w:hAnsi="Calibri"/>
          <w:sz w:val="24"/>
          <w:szCs w:val="24"/>
          <w:lang w:val="fr-FR"/>
        </w:rPr>
        <w:t xml:space="preserve"> forma </w:t>
      </w:r>
      <w:proofErr w:type="spellStart"/>
      <w:r w:rsidRPr="00C1093A">
        <w:rPr>
          <w:rFonts w:ascii="Calibri" w:hAnsi="Calibri"/>
          <w:sz w:val="24"/>
          <w:szCs w:val="24"/>
          <w:lang w:val="fr-FR"/>
        </w:rPr>
        <w:t>activităților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eligibile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obligatorii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specificate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Ghidul</w:t>
      </w:r>
      <w:proofErr w:type="spellEnd"/>
      <w:r w:rsidRPr="00C1093A">
        <w:rPr>
          <w:rFonts w:ascii="Calibri" w:hAnsi="Calibri"/>
          <w:sz w:val="24"/>
          <w:szCs w:val="24"/>
          <w:lang w:val="fr-FR"/>
        </w:rPr>
        <w:t xml:space="preserve"> </w:t>
      </w:r>
      <w:proofErr w:type="spellStart"/>
      <w:proofErr w:type="gramStart"/>
      <w:r w:rsidRPr="00C1093A">
        <w:rPr>
          <w:rFonts w:ascii="Calibri" w:hAnsi="Calibri"/>
          <w:sz w:val="24"/>
          <w:szCs w:val="24"/>
          <w:lang w:val="fr-FR"/>
        </w:rPr>
        <w:t>Solicitantului</w:t>
      </w:r>
      <w:proofErr w:type="spellEnd"/>
      <w:r w:rsidRPr="00C1093A">
        <w:rPr>
          <w:rFonts w:ascii="Calibri" w:hAnsi="Calibri"/>
          <w:sz w:val="24"/>
          <w:szCs w:val="24"/>
          <w:lang w:val="fr-FR"/>
        </w:rPr>
        <w:t>;</w:t>
      </w:r>
      <w:proofErr w:type="gramEnd"/>
      <w:r w:rsidRPr="00C1093A">
        <w:rPr>
          <w:rFonts w:ascii="Calibri" w:hAnsi="Calibri"/>
          <w:sz w:val="24"/>
          <w:szCs w:val="24"/>
          <w:lang w:val="fr-FR"/>
        </w:rPr>
        <w:t xml:space="preserve"> </w:t>
      </w:r>
    </w:p>
    <w:p w14:paraId="1702B588" w14:textId="77777777" w:rsidR="00B8427F" w:rsidRPr="00C1093A" w:rsidRDefault="00B8427F" w:rsidP="00B8427F">
      <w:pPr>
        <w:ind w:left="720"/>
        <w:contextualSpacing/>
        <w:jc w:val="both"/>
        <w:rPr>
          <w:rFonts w:ascii="Calibri" w:hAnsi="Calibri"/>
          <w:sz w:val="24"/>
          <w:szCs w:val="24"/>
          <w:lang w:val="fr-FR"/>
        </w:rPr>
      </w:pPr>
      <w:r w:rsidRPr="00C1093A">
        <w:rPr>
          <w:rFonts w:ascii="Calibri" w:hAnsi="Calibri"/>
          <w:sz w:val="24"/>
          <w:szCs w:val="24"/>
          <w:lang w:val="fr-FR"/>
        </w:rPr>
        <w:lastRenderedPageBreak/>
        <w:t xml:space="preserve">(iii) nu face parte </w:t>
      </w:r>
      <w:proofErr w:type="spellStart"/>
      <w:r w:rsidRPr="00C1093A">
        <w:rPr>
          <w:rFonts w:ascii="Calibri" w:hAnsi="Calibri"/>
          <w:sz w:val="24"/>
          <w:szCs w:val="24"/>
          <w:lang w:val="fr-FR"/>
        </w:rPr>
        <w:t>din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activitățile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auxiliare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așa</w:t>
      </w:r>
      <w:proofErr w:type="spellEnd"/>
      <w:r w:rsidRPr="00C1093A">
        <w:rPr>
          <w:rFonts w:ascii="Calibri" w:hAnsi="Calibri"/>
          <w:sz w:val="24"/>
          <w:szCs w:val="24"/>
          <w:lang w:val="fr-FR"/>
        </w:rPr>
        <w:t xml:space="preserve"> cum </w:t>
      </w:r>
      <w:proofErr w:type="spellStart"/>
      <w:r w:rsidRPr="00C1093A">
        <w:rPr>
          <w:rFonts w:ascii="Calibri" w:hAnsi="Calibri"/>
          <w:sz w:val="24"/>
          <w:szCs w:val="24"/>
          <w:lang w:val="fr-FR"/>
        </w:rPr>
        <w:t>sunt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acestea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definite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Ghidul</w:t>
      </w:r>
      <w:proofErr w:type="spellEnd"/>
      <w:r w:rsidRPr="00C1093A">
        <w:rPr>
          <w:rFonts w:ascii="Calibri" w:hAnsi="Calibri"/>
          <w:sz w:val="24"/>
          <w:szCs w:val="24"/>
          <w:lang w:val="fr-FR"/>
        </w:rPr>
        <w:t xml:space="preserve"> </w:t>
      </w:r>
      <w:proofErr w:type="spellStart"/>
      <w:proofErr w:type="gramStart"/>
      <w:r w:rsidRPr="00C1093A">
        <w:rPr>
          <w:rFonts w:ascii="Calibri" w:hAnsi="Calibri"/>
          <w:sz w:val="24"/>
          <w:szCs w:val="24"/>
          <w:lang w:val="fr-FR"/>
        </w:rPr>
        <w:t>Solicitantului</w:t>
      </w:r>
      <w:proofErr w:type="spellEnd"/>
      <w:r w:rsidRPr="00C1093A">
        <w:rPr>
          <w:rFonts w:ascii="Calibri" w:hAnsi="Calibri"/>
          <w:sz w:val="24"/>
          <w:szCs w:val="24"/>
          <w:lang w:val="fr-FR"/>
        </w:rPr>
        <w:t>;</w:t>
      </w:r>
      <w:proofErr w:type="gramEnd"/>
      <w:r w:rsidRPr="00C1093A">
        <w:rPr>
          <w:rFonts w:ascii="Calibri" w:hAnsi="Calibri"/>
          <w:sz w:val="24"/>
          <w:szCs w:val="24"/>
          <w:lang w:val="fr-FR"/>
        </w:rPr>
        <w:t xml:space="preserve"> </w:t>
      </w:r>
    </w:p>
    <w:p w14:paraId="5DFAE22B" w14:textId="77777777" w:rsidR="00B8427F" w:rsidRPr="00C1093A" w:rsidRDefault="00B8427F" w:rsidP="00B8427F">
      <w:pPr>
        <w:spacing w:before="0" w:after="0"/>
        <w:ind w:firstLine="708"/>
        <w:contextualSpacing/>
        <w:jc w:val="both"/>
        <w:rPr>
          <w:rFonts w:ascii="Calibri" w:hAnsi="Calibri"/>
          <w:sz w:val="24"/>
          <w:szCs w:val="24"/>
          <w:lang w:val="fr-FR"/>
        </w:rPr>
      </w:pPr>
      <w:r w:rsidRPr="00C1093A">
        <w:rPr>
          <w:rFonts w:ascii="Calibri" w:hAnsi="Calibri"/>
          <w:sz w:val="24"/>
          <w:szCs w:val="24"/>
          <w:lang w:val="fr-FR"/>
        </w:rPr>
        <w:t xml:space="preserve">(iv) </w:t>
      </w:r>
      <w:proofErr w:type="spellStart"/>
      <w:r w:rsidRPr="00C1093A">
        <w:rPr>
          <w:rFonts w:ascii="Calibri" w:hAnsi="Calibri"/>
          <w:sz w:val="24"/>
          <w:szCs w:val="24"/>
          <w:lang w:val="fr-FR"/>
        </w:rPr>
        <w:t>bugetul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estimat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alocat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activității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sau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pachetului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activități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reprezintă</w:t>
      </w:r>
      <w:proofErr w:type="spellEnd"/>
      <w:r w:rsidRPr="00C1093A">
        <w:rPr>
          <w:rFonts w:ascii="Calibri" w:hAnsi="Calibri"/>
          <w:sz w:val="24"/>
          <w:szCs w:val="24"/>
          <w:lang w:val="fr-FR"/>
        </w:rPr>
        <w:t xml:space="preserve"> minimum 50% </w:t>
      </w:r>
      <w:proofErr w:type="spellStart"/>
      <w:r w:rsidRPr="00C1093A">
        <w:rPr>
          <w:rFonts w:ascii="Calibri" w:hAnsi="Calibri"/>
          <w:sz w:val="24"/>
          <w:szCs w:val="24"/>
          <w:lang w:val="fr-FR"/>
        </w:rPr>
        <w:t>din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bugetul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eligibil</w:t>
      </w:r>
      <w:proofErr w:type="spellEnd"/>
      <w:r w:rsidRPr="00C1093A">
        <w:rPr>
          <w:rFonts w:ascii="Calibri" w:hAnsi="Calibri"/>
          <w:sz w:val="24"/>
          <w:szCs w:val="24"/>
          <w:lang w:val="fr-FR"/>
        </w:rPr>
        <w:t xml:space="preserve"> al </w:t>
      </w:r>
      <w:proofErr w:type="spellStart"/>
      <w:proofErr w:type="gramStart"/>
      <w:r w:rsidRPr="00C1093A">
        <w:rPr>
          <w:rFonts w:ascii="Calibri" w:hAnsi="Calibri"/>
          <w:sz w:val="24"/>
          <w:szCs w:val="24"/>
          <w:lang w:val="fr-FR"/>
        </w:rPr>
        <w:t>proiectului</w:t>
      </w:r>
      <w:proofErr w:type="spellEnd"/>
      <w:r w:rsidRPr="00C1093A">
        <w:rPr>
          <w:rFonts w:ascii="Calibri" w:hAnsi="Calibri"/>
          <w:sz w:val="24"/>
          <w:szCs w:val="24"/>
          <w:lang w:val="fr-FR"/>
        </w:rPr>
        <w:t>;</w:t>
      </w:r>
      <w:proofErr w:type="gramEnd"/>
    </w:p>
    <w:p w14:paraId="2925F1F3" w14:textId="65CB0069" w:rsidR="007A63EB" w:rsidRPr="00C1093A" w:rsidRDefault="007A63EB" w:rsidP="008E68AA">
      <w:pPr>
        <w:pStyle w:val="Default"/>
        <w:jc w:val="both"/>
        <w:rPr>
          <w:rFonts w:ascii="Calibri" w:hAnsi="Calibri" w:cs="Calibri"/>
          <w:color w:val="auto"/>
        </w:rPr>
      </w:pPr>
    </w:p>
    <w:p w14:paraId="4D52FFF6" w14:textId="77777777" w:rsidR="000A5295" w:rsidRPr="00C1093A" w:rsidRDefault="000A5295" w:rsidP="000A5295">
      <w:pPr>
        <w:widowControl w:val="0"/>
        <w:pBdr>
          <w:top w:val="nil"/>
          <w:left w:val="nil"/>
          <w:bottom w:val="nil"/>
          <w:right w:val="nil"/>
          <w:between w:val="nil"/>
        </w:pBdr>
        <w:spacing w:before="0" w:after="0"/>
        <w:jc w:val="both"/>
        <w:rPr>
          <w:rFonts w:ascii="Calibri" w:hAnsi="Calibri"/>
          <w:sz w:val="24"/>
          <w:szCs w:val="24"/>
        </w:rPr>
      </w:pPr>
      <w:bookmarkStart w:id="24" w:name="_Hlk99960356"/>
      <w:r w:rsidRPr="00C1093A">
        <w:rPr>
          <w:rFonts w:ascii="Calibri" w:hAnsi="Calibri"/>
          <w:bCs/>
          <w:i/>
          <w:iCs/>
          <w:sz w:val="24"/>
          <w:szCs w:val="24"/>
        </w:rPr>
        <w:t>Active corporale</w:t>
      </w:r>
      <w:r w:rsidRPr="00C1093A">
        <w:rPr>
          <w:rFonts w:ascii="Calibri" w:hAnsi="Calibri"/>
          <w:sz w:val="24"/>
          <w:szCs w:val="24"/>
        </w:rPr>
        <w:t xml:space="preserve"> - reprezintă terenuri, clădiri și instalații, utilaje și echipamente;</w:t>
      </w:r>
    </w:p>
    <w:p w14:paraId="043258DD" w14:textId="77777777" w:rsidR="000A5295" w:rsidRPr="00C1093A" w:rsidRDefault="000A5295" w:rsidP="000A5295">
      <w:pPr>
        <w:widowControl w:val="0"/>
        <w:pBdr>
          <w:top w:val="nil"/>
          <w:left w:val="nil"/>
          <w:bottom w:val="nil"/>
          <w:right w:val="nil"/>
          <w:between w:val="nil"/>
        </w:pBdr>
        <w:spacing w:before="0" w:after="0"/>
        <w:jc w:val="both"/>
        <w:rPr>
          <w:rFonts w:ascii="Calibri" w:hAnsi="Calibri"/>
          <w:bCs/>
          <w:i/>
          <w:iCs/>
          <w:sz w:val="24"/>
          <w:szCs w:val="24"/>
        </w:rPr>
      </w:pPr>
    </w:p>
    <w:p w14:paraId="1A87B742" w14:textId="77777777" w:rsidR="000A5295" w:rsidRPr="00C1093A" w:rsidRDefault="000A5295" w:rsidP="000A5295">
      <w:pPr>
        <w:widowControl w:val="0"/>
        <w:pBdr>
          <w:top w:val="nil"/>
          <w:left w:val="nil"/>
          <w:bottom w:val="nil"/>
          <w:right w:val="nil"/>
          <w:between w:val="nil"/>
        </w:pBdr>
        <w:spacing w:before="0" w:after="0"/>
        <w:jc w:val="both"/>
        <w:rPr>
          <w:rFonts w:ascii="Calibri" w:hAnsi="Calibri"/>
          <w:sz w:val="24"/>
          <w:szCs w:val="24"/>
        </w:rPr>
      </w:pPr>
      <w:r w:rsidRPr="00C1093A">
        <w:rPr>
          <w:rFonts w:ascii="Calibri" w:hAnsi="Calibri"/>
          <w:bCs/>
          <w:i/>
          <w:iCs/>
          <w:sz w:val="24"/>
          <w:szCs w:val="24"/>
        </w:rPr>
        <w:t>Active necorporale</w:t>
      </w:r>
      <w:r w:rsidRPr="00C1093A">
        <w:rPr>
          <w:rFonts w:ascii="Calibri" w:hAnsi="Calibri"/>
          <w:bCs/>
          <w:sz w:val="24"/>
          <w:szCs w:val="24"/>
        </w:rPr>
        <w:t xml:space="preserve"> -</w:t>
      </w:r>
      <w:r w:rsidRPr="00C1093A">
        <w:rPr>
          <w:rFonts w:ascii="Calibri" w:hAnsi="Calibr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638E0F74" w14:textId="77777777" w:rsidR="000A5295" w:rsidRPr="00C1093A" w:rsidRDefault="000A5295" w:rsidP="000A5295">
      <w:pPr>
        <w:widowControl w:val="0"/>
        <w:pBdr>
          <w:top w:val="nil"/>
          <w:left w:val="nil"/>
          <w:bottom w:val="nil"/>
          <w:right w:val="nil"/>
          <w:between w:val="nil"/>
        </w:pBdr>
        <w:spacing w:before="0" w:after="0"/>
        <w:jc w:val="both"/>
        <w:rPr>
          <w:rFonts w:ascii="Calibri" w:hAnsi="Calibri"/>
          <w:bCs/>
          <w:i/>
          <w:iCs/>
          <w:sz w:val="24"/>
          <w:szCs w:val="24"/>
        </w:rPr>
      </w:pPr>
    </w:p>
    <w:p w14:paraId="5BF3C2FC" w14:textId="504B9032" w:rsidR="000A5295" w:rsidRPr="00C1093A" w:rsidRDefault="000A5295" w:rsidP="000A5295">
      <w:pPr>
        <w:widowControl w:val="0"/>
        <w:pBdr>
          <w:top w:val="nil"/>
          <w:left w:val="nil"/>
          <w:bottom w:val="nil"/>
          <w:right w:val="nil"/>
          <w:between w:val="nil"/>
        </w:pBdr>
        <w:spacing w:before="0" w:after="0"/>
        <w:jc w:val="both"/>
        <w:rPr>
          <w:rFonts w:ascii="Calibri" w:hAnsi="Calibri"/>
          <w:sz w:val="24"/>
          <w:szCs w:val="24"/>
        </w:rPr>
      </w:pPr>
      <w:r w:rsidRPr="00C1093A">
        <w:rPr>
          <w:rFonts w:ascii="Calibri" w:hAnsi="Calibri"/>
          <w:bCs/>
          <w:i/>
          <w:iCs/>
          <w:sz w:val="24"/>
          <w:szCs w:val="24"/>
        </w:rPr>
        <w:t>Ajutoare/ajutor (de stat)</w:t>
      </w:r>
      <w:r w:rsidRPr="00C1093A">
        <w:rPr>
          <w:rFonts w:ascii="Calibri" w:hAnsi="Calibri"/>
          <w:bCs/>
          <w:sz w:val="24"/>
          <w:szCs w:val="24"/>
        </w:rPr>
        <w:t xml:space="preserve"> -</w:t>
      </w:r>
      <w:r w:rsidRPr="00C1093A">
        <w:rPr>
          <w:rFonts w:ascii="Calibri" w:hAnsi="Calibri"/>
          <w:sz w:val="24"/>
          <w:szCs w:val="24"/>
        </w:rPr>
        <w:t xml:space="preserve"> înseamnă orice măsură care îndeplineşte toate criteriile prevăzute la articolul 107 alineatul (1) din Tratatul privind funcţionarea Uniunii Europene; </w:t>
      </w:r>
    </w:p>
    <w:p w14:paraId="7DE7AB4C" w14:textId="77777777" w:rsidR="000A5295" w:rsidRPr="00C1093A" w:rsidRDefault="000A5295" w:rsidP="000A5295">
      <w:pPr>
        <w:widowControl w:val="0"/>
        <w:pBdr>
          <w:top w:val="nil"/>
          <w:left w:val="nil"/>
          <w:bottom w:val="nil"/>
          <w:right w:val="nil"/>
          <w:between w:val="nil"/>
        </w:pBdr>
        <w:spacing w:before="0" w:after="0"/>
        <w:jc w:val="both"/>
        <w:rPr>
          <w:rFonts w:ascii="Calibri" w:hAnsi="Calibri"/>
          <w:sz w:val="24"/>
          <w:szCs w:val="24"/>
        </w:rPr>
      </w:pPr>
    </w:p>
    <w:bookmarkEnd w:id="24"/>
    <w:p w14:paraId="496E9F52" w14:textId="1F624300" w:rsidR="007A63EB" w:rsidRPr="00C1093A" w:rsidRDefault="000A5295" w:rsidP="00635D9B">
      <w:pPr>
        <w:pStyle w:val="Default"/>
        <w:jc w:val="both"/>
        <w:rPr>
          <w:rFonts w:ascii="Calibri" w:hAnsi="Calibri" w:cs="Calibri"/>
          <w:color w:val="auto"/>
          <w:lang w:val="fr-FR" w:eastAsia="ro-RO"/>
        </w:rPr>
      </w:pPr>
      <w:r w:rsidRPr="00C1093A">
        <w:rPr>
          <w:rFonts w:ascii="Calibri" w:hAnsi="Calibri" w:cs="Calibri"/>
          <w:i/>
          <w:color w:val="auto"/>
        </w:rPr>
        <w:t>Apel de proiecte</w:t>
      </w:r>
      <w:r w:rsidRPr="00C1093A">
        <w:rPr>
          <w:rFonts w:ascii="Calibri" w:hAnsi="Calibri" w:cs="Calibri"/>
          <w:color w:val="auto"/>
        </w:rPr>
        <w:t xml:space="preserve"> - </w:t>
      </w:r>
      <w:proofErr w:type="spellStart"/>
      <w:r w:rsidR="00FE4B47" w:rsidRPr="00C1093A">
        <w:rPr>
          <w:rFonts w:ascii="Calibri" w:hAnsi="Calibri" w:cs="Calibri"/>
          <w:color w:val="auto"/>
          <w:lang w:val="fr-FR" w:eastAsia="ro-RO"/>
        </w:rPr>
        <w:t>invitație</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publică</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adresată</w:t>
      </w:r>
      <w:proofErr w:type="spellEnd"/>
      <w:r w:rsidR="00FE4B47" w:rsidRPr="00C1093A">
        <w:rPr>
          <w:rFonts w:ascii="Calibri" w:hAnsi="Calibri" w:cs="Calibri"/>
          <w:color w:val="auto"/>
          <w:lang w:val="fr-FR" w:eastAsia="ro-RO"/>
        </w:rPr>
        <w:t xml:space="preserve"> de </w:t>
      </w:r>
      <w:proofErr w:type="spellStart"/>
      <w:r w:rsidR="00FE4B47" w:rsidRPr="00C1093A">
        <w:rPr>
          <w:rFonts w:ascii="Calibri" w:hAnsi="Calibri" w:cs="Calibri"/>
          <w:color w:val="auto"/>
          <w:lang w:val="fr-FR" w:eastAsia="ro-RO"/>
        </w:rPr>
        <w:t>către</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autoritatea</w:t>
      </w:r>
      <w:proofErr w:type="spellEnd"/>
      <w:r w:rsidR="00FE4B47" w:rsidRPr="00C1093A">
        <w:rPr>
          <w:rFonts w:ascii="Calibri" w:hAnsi="Calibri" w:cs="Calibri"/>
          <w:color w:val="auto"/>
          <w:lang w:val="fr-FR" w:eastAsia="ro-RO"/>
        </w:rPr>
        <w:t xml:space="preserve"> de management/</w:t>
      </w:r>
      <w:proofErr w:type="spellStart"/>
      <w:r w:rsidR="00FE4B47" w:rsidRPr="00C1093A">
        <w:rPr>
          <w:rFonts w:ascii="Calibri" w:hAnsi="Calibri" w:cs="Calibri"/>
          <w:color w:val="auto"/>
          <w:lang w:val="fr-FR" w:eastAsia="ro-RO"/>
        </w:rPr>
        <w:t>organismul</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intermediar</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după</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caz</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categoriilor</w:t>
      </w:r>
      <w:proofErr w:type="spellEnd"/>
      <w:r w:rsidR="00FE4B47" w:rsidRPr="00C1093A">
        <w:rPr>
          <w:rFonts w:ascii="Calibri" w:hAnsi="Calibri" w:cs="Calibri"/>
          <w:color w:val="auto"/>
          <w:lang w:val="fr-FR" w:eastAsia="ro-RO"/>
        </w:rPr>
        <w:t xml:space="preserve"> de </w:t>
      </w:r>
      <w:proofErr w:type="spellStart"/>
      <w:r w:rsidR="00FE4B47" w:rsidRPr="00C1093A">
        <w:rPr>
          <w:rFonts w:ascii="Calibri" w:hAnsi="Calibri" w:cs="Calibri"/>
          <w:color w:val="auto"/>
          <w:lang w:val="fr-FR" w:eastAsia="ro-RO"/>
        </w:rPr>
        <w:t>solicitanți</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eligibili</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stabiliți</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prin</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Ghidul</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Solicitantului</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în</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vederea</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transmiterii</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cererilor</w:t>
      </w:r>
      <w:proofErr w:type="spellEnd"/>
      <w:r w:rsidR="00FE4B47" w:rsidRPr="00C1093A">
        <w:rPr>
          <w:rFonts w:ascii="Calibri" w:hAnsi="Calibri" w:cs="Calibri"/>
          <w:color w:val="auto"/>
          <w:lang w:val="fr-FR" w:eastAsia="ro-RO"/>
        </w:rPr>
        <w:t xml:space="preserve"> de </w:t>
      </w:r>
      <w:proofErr w:type="spellStart"/>
      <w:r w:rsidR="00FE4B47" w:rsidRPr="00C1093A">
        <w:rPr>
          <w:rFonts w:ascii="Calibri" w:hAnsi="Calibri" w:cs="Calibri"/>
          <w:color w:val="auto"/>
          <w:lang w:val="fr-FR" w:eastAsia="ro-RO"/>
        </w:rPr>
        <w:t>finanțare</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în</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cadrul</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uneia</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sau</w:t>
      </w:r>
      <w:proofErr w:type="spellEnd"/>
      <w:r w:rsidR="00FE4B47" w:rsidRPr="00C1093A">
        <w:rPr>
          <w:rFonts w:ascii="Calibri" w:hAnsi="Calibri" w:cs="Calibri"/>
          <w:color w:val="auto"/>
          <w:lang w:val="fr-FR" w:eastAsia="ro-RO"/>
        </w:rPr>
        <w:t xml:space="preserve"> mai </w:t>
      </w:r>
      <w:proofErr w:type="spellStart"/>
      <w:r w:rsidR="00FE4B47" w:rsidRPr="00C1093A">
        <w:rPr>
          <w:rFonts w:ascii="Calibri" w:hAnsi="Calibri" w:cs="Calibri"/>
          <w:color w:val="auto"/>
          <w:lang w:val="fr-FR" w:eastAsia="ro-RO"/>
        </w:rPr>
        <w:t>multor</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priorități</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din</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cadrul</w:t>
      </w:r>
      <w:proofErr w:type="spellEnd"/>
      <w:r w:rsidR="00FE4B47" w:rsidRPr="00C1093A">
        <w:rPr>
          <w:rFonts w:ascii="Calibri" w:hAnsi="Calibri" w:cs="Calibri"/>
          <w:color w:val="auto"/>
          <w:lang w:val="fr-FR" w:eastAsia="ro-RO"/>
        </w:rPr>
        <w:t xml:space="preserve"> </w:t>
      </w:r>
      <w:proofErr w:type="spellStart"/>
      <w:r w:rsidR="00FE4B47" w:rsidRPr="00C1093A">
        <w:rPr>
          <w:rFonts w:ascii="Calibri" w:hAnsi="Calibri" w:cs="Calibri"/>
          <w:color w:val="auto"/>
          <w:lang w:val="fr-FR" w:eastAsia="ro-RO"/>
        </w:rPr>
        <w:t>programului</w:t>
      </w:r>
      <w:proofErr w:type="spellEnd"/>
      <w:r w:rsidR="00635D9B" w:rsidRPr="00C1093A">
        <w:rPr>
          <w:rFonts w:ascii="Calibri" w:hAnsi="Calibri" w:cs="Calibri"/>
          <w:color w:val="auto"/>
          <w:lang w:val="fr-FR" w:eastAsia="ro-RO"/>
        </w:rPr>
        <w:t>.</w:t>
      </w:r>
    </w:p>
    <w:p w14:paraId="17B11964" w14:textId="0027C243" w:rsidR="00A51F91" w:rsidRPr="00C1093A" w:rsidRDefault="00A51F91" w:rsidP="00635D9B">
      <w:pPr>
        <w:pStyle w:val="Default"/>
        <w:jc w:val="both"/>
        <w:rPr>
          <w:rFonts w:ascii="Calibri" w:hAnsi="Calibri" w:cs="Calibri"/>
          <w:color w:val="auto"/>
          <w:lang w:val="fr-FR" w:eastAsia="ro-RO"/>
        </w:rPr>
      </w:pPr>
    </w:p>
    <w:p w14:paraId="105428E8" w14:textId="07B21857" w:rsidR="00A51F91" w:rsidRPr="00C1093A" w:rsidRDefault="00A51F91" w:rsidP="00635D9B">
      <w:pPr>
        <w:pStyle w:val="Default"/>
        <w:jc w:val="both"/>
        <w:rPr>
          <w:rFonts w:ascii="Calibri" w:hAnsi="Calibri" w:cs="Calibri"/>
          <w:color w:val="auto"/>
          <w:lang w:val="fr-FR" w:eastAsia="ro-RO"/>
        </w:rPr>
      </w:pPr>
      <w:r w:rsidRPr="00C1093A">
        <w:rPr>
          <w:rFonts w:ascii="Calibri" w:hAnsi="Calibri" w:cs="Calibri"/>
          <w:i/>
          <w:color w:val="auto"/>
        </w:rPr>
        <w:t>Autoritatea de Management pentru Programul Regional Sud Est 2021-2027 (AM PR SE)</w:t>
      </w:r>
      <w:r w:rsidRPr="00C1093A">
        <w:rPr>
          <w:rFonts w:ascii="Calibri" w:hAnsi="Calibri" w:cs="Calibri"/>
          <w:b/>
          <w:color w:val="auto"/>
        </w:rPr>
        <w:t xml:space="preserve"> - </w:t>
      </w:r>
      <w:r w:rsidRPr="00C1093A">
        <w:rPr>
          <w:rFonts w:ascii="Calibri" w:hAnsi="Calibri" w:cs="Calibri"/>
          <w:color w:val="auto"/>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p w14:paraId="31482388" w14:textId="77777777" w:rsidR="00C478F3" w:rsidRPr="00C1093A" w:rsidRDefault="00C478F3" w:rsidP="00635D9B">
      <w:pPr>
        <w:pStyle w:val="Default"/>
        <w:jc w:val="both"/>
        <w:rPr>
          <w:rFonts w:ascii="Calibri" w:hAnsi="Calibri" w:cs="Calibri"/>
          <w:color w:val="auto"/>
          <w:lang w:val="fr-FR" w:eastAsia="ro-RO"/>
        </w:rPr>
      </w:pPr>
    </w:p>
    <w:p w14:paraId="725A2F9A" w14:textId="41B7CE42" w:rsidR="00C478F3" w:rsidRPr="00C1093A" w:rsidRDefault="00C478F3" w:rsidP="00C478F3">
      <w:pPr>
        <w:widowControl w:val="0"/>
        <w:spacing w:before="0" w:after="0"/>
        <w:jc w:val="both"/>
        <w:rPr>
          <w:rFonts w:ascii="Calibri" w:hAnsi="Calibri"/>
          <w:sz w:val="24"/>
          <w:szCs w:val="24"/>
        </w:rPr>
      </w:pPr>
      <w:r w:rsidRPr="00C1093A">
        <w:rPr>
          <w:rFonts w:ascii="Calibri" w:hAnsi="Calibri"/>
          <w:i/>
          <w:iCs/>
          <w:sz w:val="24"/>
          <w:szCs w:val="24"/>
        </w:rPr>
        <w:t xml:space="preserve">Beneficiar </w:t>
      </w:r>
      <w:r w:rsidRPr="00C1093A">
        <w:rPr>
          <w:rFonts w:ascii="Calibri" w:hAnsi="Calibri"/>
          <w:sz w:val="24"/>
          <w:szCs w:val="24"/>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C1093A" w:rsidRDefault="00B07052" w:rsidP="008E68AA">
      <w:pPr>
        <w:pStyle w:val="Default"/>
        <w:jc w:val="both"/>
        <w:rPr>
          <w:rFonts w:ascii="Calibri" w:hAnsi="Calibri" w:cs="Calibri"/>
          <w:i/>
          <w:color w:val="auto"/>
        </w:rPr>
      </w:pPr>
    </w:p>
    <w:p w14:paraId="3BD7F835" w14:textId="62C09D5D" w:rsidR="000A5295" w:rsidRPr="00C1093A" w:rsidRDefault="000A5295" w:rsidP="00F2194E">
      <w:pPr>
        <w:pStyle w:val="Default"/>
        <w:jc w:val="both"/>
        <w:rPr>
          <w:rFonts w:ascii="Calibri" w:hAnsi="Calibri" w:cs="Calibri"/>
          <w:color w:val="auto"/>
          <w:lang w:val="fr-FR" w:eastAsia="ro-RO"/>
        </w:rPr>
      </w:pPr>
      <w:r w:rsidRPr="00C1093A">
        <w:rPr>
          <w:rFonts w:ascii="Calibri" w:hAnsi="Calibri" w:cs="Calibri"/>
          <w:i/>
          <w:color w:val="auto"/>
        </w:rPr>
        <w:t>Calendar de apeluri de proiecte</w:t>
      </w:r>
      <w:r w:rsidRPr="00C1093A">
        <w:rPr>
          <w:rFonts w:ascii="Calibri" w:hAnsi="Calibri" w:cs="Calibri"/>
          <w:color w:val="auto"/>
        </w:rPr>
        <w:t xml:space="preserve"> – </w:t>
      </w:r>
      <w:proofErr w:type="spellStart"/>
      <w:r w:rsidR="00A96087" w:rsidRPr="00C1093A">
        <w:rPr>
          <w:rFonts w:ascii="Calibri" w:hAnsi="Calibri" w:cs="Calibri"/>
          <w:color w:val="auto"/>
          <w:lang w:val="fr-FR" w:eastAsia="ro-RO"/>
        </w:rPr>
        <w:t>calendarul</w:t>
      </w:r>
      <w:proofErr w:type="spellEnd"/>
      <w:r w:rsidR="00A96087" w:rsidRPr="00C1093A">
        <w:rPr>
          <w:rFonts w:ascii="Calibri" w:hAnsi="Calibri" w:cs="Calibri"/>
          <w:color w:val="auto"/>
          <w:lang w:val="fr-FR" w:eastAsia="ro-RO"/>
        </w:rPr>
        <w:t xml:space="preserve"> </w:t>
      </w:r>
      <w:proofErr w:type="spellStart"/>
      <w:r w:rsidR="00A96087" w:rsidRPr="00C1093A">
        <w:rPr>
          <w:rFonts w:ascii="Calibri" w:hAnsi="Calibri" w:cs="Calibri"/>
          <w:color w:val="auto"/>
          <w:lang w:val="fr-FR" w:eastAsia="ro-RO"/>
        </w:rPr>
        <w:t>lansarii</w:t>
      </w:r>
      <w:proofErr w:type="spellEnd"/>
      <w:r w:rsidR="00A96087" w:rsidRPr="00C1093A">
        <w:rPr>
          <w:rFonts w:ascii="Calibri" w:hAnsi="Calibri" w:cs="Calibri"/>
          <w:color w:val="auto"/>
          <w:lang w:val="fr-FR" w:eastAsia="ro-RO"/>
        </w:rPr>
        <w:t xml:space="preserve"> </w:t>
      </w:r>
      <w:proofErr w:type="spellStart"/>
      <w:r w:rsidR="00A96087" w:rsidRPr="00C1093A">
        <w:rPr>
          <w:rFonts w:ascii="Calibri" w:hAnsi="Calibri" w:cs="Calibri"/>
          <w:color w:val="auto"/>
          <w:lang w:val="fr-FR" w:eastAsia="ro-RO"/>
        </w:rPr>
        <w:t>apelurilor</w:t>
      </w:r>
      <w:proofErr w:type="spellEnd"/>
      <w:r w:rsidR="00A96087" w:rsidRPr="00C1093A">
        <w:rPr>
          <w:rFonts w:ascii="Calibri" w:hAnsi="Calibri" w:cs="Calibri"/>
          <w:color w:val="auto"/>
          <w:lang w:val="fr-FR" w:eastAsia="ro-RO"/>
        </w:rPr>
        <w:t xml:space="preserve"> de </w:t>
      </w:r>
      <w:proofErr w:type="spellStart"/>
      <w:r w:rsidR="00A96087" w:rsidRPr="00C1093A">
        <w:rPr>
          <w:rFonts w:ascii="Calibri" w:hAnsi="Calibri" w:cs="Calibri"/>
          <w:color w:val="auto"/>
          <w:lang w:val="fr-FR" w:eastAsia="ro-RO"/>
        </w:rPr>
        <w:t>proiecte</w:t>
      </w:r>
      <w:proofErr w:type="spellEnd"/>
      <w:r w:rsidR="00A96087" w:rsidRPr="00C1093A">
        <w:rPr>
          <w:rFonts w:ascii="Calibri" w:hAnsi="Calibri" w:cs="Calibri"/>
          <w:color w:val="auto"/>
          <w:lang w:val="fr-FR" w:eastAsia="ro-RO"/>
        </w:rPr>
        <w:t xml:space="preserve"> </w:t>
      </w:r>
      <w:proofErr w:type="spellStart"/>
      <w:r w:rsidR="00A96087" w:rsidRPr="00C1093A">
        <w:rPr>
          <w:rFonts w:ascii="Calibri" w:hAnsi="Calibri" w:cs="Calibri"/>
          <w:color w:val="auto"/>
          <w:lang w:val="fr-FR" w:eastAsia="ro-RO"/>
        </w:rPr>
        <w:t>planificate</w:t>
      </w:r>
      <w:proofErr w:type="spellEnd"/>
      <w:r w:rsidR="00A96087" w:rsidRPr="00C1093A">
        <w:rPr>
          <w:rFonts w:ascii="Calibri" w:hAnsi="Calibri" w:cs="Calibri"/>
          <w:color w:val="auto"/>
          <w:lang w:val="fr-FR" w:eastAsia="ro-RO"/>
        </w:rPr>
        <w:t xml:space="preserve"> de </w:t>
      </w:r>
      <w:proofErr w:type="spellStart"/>
      <w:r w:rsidR="00A96087" w:rsidRPr="00C1093A">
        <w:rPr>
          <w:rFonts w:ascii="Calibri" w:hAnsi="Calibri" w:cs="Calibri"/>
          <w:color w:val="auto"/>
          <w:lang w:val="fr-FR" w:eastAsia="ro-RO"/>
        </w:rPr>
        <w:t>autoritatea</w:t>
      </w:r>
      <w:proofErr w:type="spellEnd"/>
      <w:r w:rsidR="00A96087" w:rsidRPr="00C1093A">
        <w:rPr>
          <w:rFonts w:ascii="Calibri" w:hAnsi="Calibri" w:cs="Calibri"/>
          <w:color w:val="auto"/>
          <w:lang w:val="fr-FR" w:eastAsia="ro-RO"/>
        </w:rPr>
        <w:t xml:space="preserve"> de management </w:t>
      </w:r>
      <w:proofErr w:type="spellStart"/>
      <w:r w:rsidR="00A96087" w:rsidRPr="00C1093A">
        <w:rPr>
          <w:rFonts w:ascii="Calibri" w:hAnsi="Calibri" w:cs="Calibri"/>
          <w:color w:val="auto"/>
          <w:lang w:val="fr-FR" w:eastAsia="ro-RO"/>
        </w:rPr>
        <w:t>pe</w:t>
      </w:r>
      <w:proofErr w:type="spellEnd"/>
      <w:r w:rsidR="00A96087" w:rsidRPr="00C1093A">
        <w:rPr>
          <w:rFonts w:ascii="Calibri" w:hAnsi="Calibri" w:cs="Calibri"/>
          <w:color w:val="auto"/>
          <w:lang w:val="fr-FR" w:eastAsia="ro-RO"/>
        </w:rPr>
        <w:t xml:space="preserve"> </w:t>
      </w:r>
      <w:proofErr w:type="spellStart"/>
      <w:r w:rsidR="00A96087" w:rsidRPr="00C1093A">
        <w:rPr>
          <w:rFonts w:ascii="Calibri" w:hAnsi="Calibri" w:cs="Calibri"/>
          <w:color w:val="auto"/>
          <w:lang w:val="fr-FR" w:eastAsia="ro-RO"/>
        </w:rPr>
        <w:t>durata</w:t>
      </w:r>
      <w:proofErr w:type="spellEnd"/>
      <w:r w:rsidR="00A96087" w:rsidRPr="00C1093A">
        <w:rPr>
          <w:rFonts w:ascii="Calibri" w:hAnsi="Calibri" w:cs="Calibri"/>
          <w:color w:val="auto"/>
          <w:lang w:val="fr-FR" w:eastAsia="ro-RO"/>
        </w:rPr>
        <w:t xml:space="preserve"> </w:t>
      </w:r>
      <w:proofErr w:type="spellStart"/>
      <w:r w:rsidR="00A96087" w:rsidRPr="00C1093A">
        <w:rPr>
          <w:rFonts w:ascii="Calibri" w:hAnsi="Calibri" w:cs="Calibri"/>
          <w:color w:val="auto"/>
          <w:lang w:val="fr-FR" w:eastAsia="ro-RO"/>
        </w:rPr>
        <w:t>unui</w:t>
      </w:r>
      <w:proofErr w:type="spellEnd"/>
      <w:r w:rsidR="00A96087" w:rsidRPr="00C1093A">
        <w:rPr>
          <w:rFonts w:ascii="Calibri" w:hAnsi="Calibri" w:cs="Calibri"/>
          <w:color w:val="auto"/>
          <w:lang w:val="fr-FR" w:eastAsia="ro-RO"/>
        </w:rPr>
        <w:t xml:space="preserve"> an </w:t>
      </w:r>
      <w:proofErr w:type="spellStart"/>
      <w:r w:rsidR="00A96087" w:rsidRPr="00C1093A">
        <w:rPr>
          <w:rFonts w:ascii="Calibri" w:hAnsi="Calibri" w:cs="Calibri"/>
          <w:color w:val="auto"/>
          <w:lang w:val="fr-FR" w:eastAsia="ro-RO"/>
        </w:rPr>
        <w:t>calendaristic</w:t>
      </w:r>
      <w:proofErr w:type="spellEnd"/>
      <w:r w:rsidR="00A96087" w:rsidRPr="00C1093A">
        <w:rPr>
          <w:rFonts w:ascii="Calibri" w:hAnsi="Calibri" w:cs="Calibri"/>
          <w:color w:val="auto"/>
          <w:lang w:val="fr-FR" w:eastAsia="ro-RO"/>
        </w:rPr>
        <w:t xml:space="preserve">, care </w:t>
      </w:r>
      <w:proofErr w:type="spellStart"/>
      <w:r w:rsidR="00A96087" w:rsidRPr="00C1093A">
        <w:rPr>
          <w:rFonts w:ascii="Calibri" w:hAnsi="Calibri" w:cs="Calibri"/>
          <w:color w:val="auto"/>
          <w:lang w:val="fr-FR" w:eastAsia="ro-RO"/>
        </w:rPr>
        <w:t>cuprinde</w:t>
      </w:r>
      <w:proofErr w:type="spellEnd"/>
      <w:r w:rsidR="00A96087" w:rsidRPr="00C1093A">
        <w:rPr>
          <w:rFonts w:ascii="Calibri" w:hAnsi="Calibri" w:cs="Calibri"/>
          <w:color w:val="auto"/>
          <w:lang w:val="fr-FR" w:eastAsia="ro-RO"/>
        </w:rPr>
        <w:t xml:space="preserve"> </w:t>
      </w:r>
      <w:proofErr w:type="spellStart"/>
      <w:r w:rsidR="00A96087" w:rsidRPr="00C1093A">
        <w:rPr>
          <w:rFonts w:ascii="Calibri" w:hAnsi="Calibri" w:cs="Calibri"/>
          <w:color w:val="auto"/>
          <w:lang w:val="fr-FR" w:eastAsia="ro-RO"/>
        </w:rPr>
        <w:t>informatiile</w:t>
      </w:r>
      <w:proofErr w:type="spellEnd"/>
      <w:r w:rsidR="00A96087" w:rsidRPr="00C1093A">
        <w:rPr>
          <w:rFonts w:ascii="Calibri" w:hAnsi="Calibri" w:cs="Calibri"/>
          <w:color w:val="auto"/>
          <w:lang w:val="fr-FR" w:eastAsia="ro-RO"/>
        </w:rPr>
        <w:t xml:space="preserve"> minime </w:t>
      </w:r>
      <w:proofErr w:type="spellStart"/>
      <w:r w:rsidR="00A96087" w:rsidRPr="00C1093A">
        <w:rPr>
          <w:rFonts w:ascii="Calibri" w:hAnsi="Calibri" w:cs="Calibri"/>
          <w:color w:val="auto"/>
          <w:lang w:val="fr-FR" w:eastAsia="ro-RO"/>
        </w:rPr>
        <w:t>prevazute</w:t>
      </w:r>
      <w:proofErr w:type="spellEnd"/>
      <w:r w:rsidR="00A96087" w:rsidRPr="00C1093A">
        <w:rPr>
          <w:rFonts w:ascii="Calibri" w:hAnsi="Calibri" w:cs="Calibri"/>
          <w:color w:val="auto"/>
          <w:lang w:val="fr-FR" w:eastAsia="ro-RO"/>
        </w:rPr>
        <w:t xml:space="preserve"> la art. 49 </w:t>
      </w:r>
      <w:proofErr w:type="spellStart"/>
      <w:r w:rsidR="00A96087" w:rsidRPr="00C1093A">
        <w:rPr>
          <w:rFonts w:ascii="Calibri" w:hAnsi="Calibri" w:cs="Calibri"/>
          <w:color w:val="auto"/>
          <w:lang w:val="fr-FR" w:eastAsia="ro-RO"/>
        </w:rPr>
        <w:t>alin</w:t>
      </w:r>
      <w:proofErr w:type="spellEnd"/>
      <w:r w:rsidR="00A96087" w:rsidRPr="00C1093A">
        <w:rPr>
          <w:rFonts w:ascii="Calibri" w:hAnsi="Calibri" w:cs="Calibri"/>
          <w:color w:val="auto"/>
          <w:lang w:val="fr-FR" w:eastAsia="ro-RO"/>
        </w:rPr>
        <w:t xml:space="preserve">. (2) </w:t>
      </w:r>
      <w:proofErr w:type="spellStart"/>
      <w:r w:rsidR="00A96087" w:rsidRPr="00C1093A">
        <w:rPr>
          <w:rFonts w:ascii="Calibri" w:hAnsi="Calibri" w:cs="Calibri"/>
          <w:color w:val="auto"/>
          <w:lang w:val="fr-FR" w:eastAsia="ro-RO"/>
        </w:rPr>
        <w:t>din</w:t>
      </w:r>
      <w:proofErr w:type="spellEnd"/>
      <w:r w:rsidR="00A96087" w:rsidRPr="00C1093A">
        <w:rPr>
          <w:rFonts w:ascii="Calibri" w:hAnsi="Calibri" w:cs="Calibri"/>
          <w:color w:val="auto"/>
          <w:lang w:val="fr-FR" w:eastAsia="ro-RO"/>
        </w:rPr>
        <w:t xml:space="preserve"> </w:t>
      </w:r>
      <w:proofErr w:type="spellStart"/>
      <w:r w:rsidR="00A96087" w:rsidRPr="00C1093A">
        <w:rPr>
          <w:rFonts w:ascii="Calibri" w:hAnsi="Calibri" w:cs="Calibri"/>
          <w:color w:val="auto"/>
          <w:lang w:val="fr-FR" w:eastAsia="ro-RO"/>
        </w:rPr>
        <w:t>Regulamentul</w:t>
      </w:r>
      <w:proofErr w:type="spellEnd"/>
      <w:r w:rsidR="00A96087" w:rsidRPr="00C1093A">
        <w:rPr>
          <w:rFonts w:ascii="Calibri" w:hAnsi="Calibri" w:cs="Calibri"/>
          <w:color w:val="auto"/>
          <w:lang w:val="fr-FR" w:eastAsia="ro-RO"/>
        </w:rPr>
        <w:t xml:space="preserve"> (UE) 2021/1060, </w:t>
      </w:r>
      <w:proofErr w:type="spellStart"/>
      <w:r w:rsidR="00A96087" w:rsidRPr="00C1093A">
        <w:rPr>
          <w:rFonts w:ascii="Calibri" w:hAnsi="Calibri" w:cs="Calibri"/>
          <w:color w:val="auto"/>
          <w:lang w:val="fr-FR" w:eastAsia="ro-RO"/>
        </w:rPr>
        <w:t>cu</w:t>
      </w:r>
      <w:proofErr w:type="spellEnd"/>
      <w:r w:rsidR="00A96087" w:rsidRPr="00C1093A">
        <w:rPr>
          <w:rFonts w:ascii="Calibri" w:hAnsi="Calibri" w:cs="Calibri"/>
          <w:color w:val="auto"/>
          <w:lang w:val="fr-FR" w:eastAsia="ro-RO"/>
        </w:rPr>
        <w:t xml:space="preserve"> </w:t>
      </w:r>
      <w:proofErr w:type="spellStart"/>
      <w:r w:rsidR="00A96087" w:rsidRPr="00C1093A">
        <w:rPr>
          <w:rFonts w:ascii="Calibri" w:hAnsi="Calibri" w:cs="Calibri"/>
          <w:color w:val="auto"/>
          <w:lang w:val="fr-FR" w:eastAsia="ro-RO"/>
        </w:rPr>
        <w:t>modificarile</w:t>
      </w:r>
      <w:proofErr w:type="spellEnd"/>
      <w:r w:rsidR="00A96087" w:rsidRPr="00C1093A">
        <w:rPr>
          <w:rFonts w:ascii="Calibri" w:hAnsi="Calibri" w:cs="Calibri"/>
          <w:color w:val="auto"/>
          <w:lang w:val="fr-FR" w:eastAsia="ro-RO"/>
        </w:rPr>
        <w:t xml:space="preserve"> si </w:t>
      </w:r>
      <w:proofErr w:type="spellStart"/>
      <w:r w:rsidR="00A96087" w:rsidRPr="00C1093A">
        <w:rPr>
          <w:rFonts w:ascii="Calibri" w:hAnsi="Calibri" w:cs="Calibri"/>
          <w:color w:val="auto"/>
          <w:lang w:val="fr-FR" w:eastAsia="ro-RO"/>
        </w:rPr>
        <w:t>completarile</w:t>
      </w:r>
      <w:proofErr w:type="spellEnd"/>
      <w:r w:rsidR="00A96087" w:rsidRPr="00C1093A">
        <w:rPr>
          <w:rFonts w:ascii="Calibri" w:hAnsi="Calibri" w:cs="Calibri"/>
          <w:color w:val="auto"/>
          <w:lang w:val="fr-FR" w:eastAsia="ro-RO"/>
        </w:rPr>
        <w:t xml:space="preserve"> </w:t>
      </w:r>
      <w:proofErr w:type="spellStart"/>
      <w:r w:rsidR="00A96087" w:rsidRPr="00C1093A">
        <w:rPr>
          <w:rFonts w:ascii="Calibri" w:hAnsi="Calibri" w:cs="Calibri"/>
          <w:color w:val="auto"/>
          <w:lang w:val="fr-FR" w:eastAsia="ro-RO"/>
        </w:rPr>
        <w:t>ulterioare</w:t>
      </w:r>
      <w:proofErr w:type="spellEnd"/>
      <w:r w:rsidR="007F2A1B" w:rsidRPr="00C1093A">
        <w:rPr>
          <w:rFonts w:ascii="Calibri" w:hAnsi="Calibri" w:cs="Calibri"/>
          <w:color w:val="auto"/>
        </w:rPr>
        <w:t>.</w:t>
      </w:r>
    </w:p>
    <w:p w14:paraId="6759D8FA" w14:textId="77777777" w:rsidR="000A5295" w:rsidRPr="00C1093A" w:rsidRDefault="000A5295" w:rsidP="000A5295">
      <w:pPr>
        <w:pStyle w:val="Default"/>
        <w:jc w:val="both"/>
        <w:rPr>
          <w:rFonts w:ascii="Calibri" w:hAnsi="Calibri" w:cs="Calibri"/>
          <w:i/>
          <w:color w:val="auto"/>
        </w:rPr>
      </w:pPr>
    </w:p>
    <w:p w14:paraId="7CE5D2D9" w14:textId="5E9F6D01" w:rsidR="000A5295" w:rsidRPr="00C1093A" w:rsidRDefault="000A5295" w:rsidP="000A5295">
      <w:pPr>
        <w:pStyle w:val="Default"/>
        <w:jc w:val="both"/>
        <w:rPr>
          <w:rFonts w:ascii="Calibri" w:hAnsi="Calibri" w:cs="Calibri"/>
          <w:color w:val="auto"/>
        </w:rPr>
      </w:pPr>
      <w:r w:rsidRPr="00C1093A">
        <w:rPr>
          <w:rFonts w:ascii="Calibri" w:hAnsi="Calibri" w:cs="Calibri"/>
          <w:i/>
          <w:color w:val="auto"/>
        </w:rPr>
        <w:t>Cerere de finanțare</w:t>
      </w:r>
      <w:r w:rsidRPr="00C1093A">
        <w:rPr>
          <w:rFonts w:ascii="Calibri" w:hAnsi="Calibri" w:cs="Calibri"/>
          <w:color w:val="auto"/>
        </w:rPr>
        <w:t xml:space="preserve"> –</w:t>
      </w:r>
      <w:r w:rsidR="00F9625B" w:rsidRPr="00C1093A">
        <w:rPr>
          <w:rFonts w:ascii="Calibri" w:hAnsi="Calibri" w:cs="Calibri"/>
          <w:color w:val="auto"/>
        </w:rPr>
        <w:t xml:space="preserve">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w:t>
      </w:r>
      <w:r w:rsidR="00F9625B" w:rsidRPr="00C1093A">
        <w:rPr>
          <w:rFonts w:ascii="Calibri" w:hAnsi="Calibri" w:cs="Calibri"/>
          <w:color w:val="auto"/>
        </w:rPr>
        <w:lastRenderedPageBreak/>
        <w:t>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C1093A">
        <w:rPr>
          <w:rFonts w:ascii="Calibri" w:hAnsi="Calibri" w:cs="Calibri"/>
          <w:color w:val="auto"/>
        </w:rPr>
        <w:t>;</w:t>
      </w:r>
    </w:p>
    <w:p w14:paraId="2525ACDF" w14:textId="3165BF94" w:rsidR="00992EDD" w:rsidRPr="00C1093A" w:rsidRDefault="00992EDD" w:rsidP="000A5295">
      <w:pPr>
        <w:pStyle w:val="Default"/>
        <w:jc w:val="both"/>
        <w:rPr>
          <w:rFonts w:ascii="Calibri" w:hAnsi="Calibri" w:cs="Calibri"/>
          <w:color w:val="auto"/>
        </w:rPr>
      </w:pPr>
    </w:p>
    <w:p w14:paraId="27735F11" w14:textId="5B2AA24C" w:rsidR="00992EDD" w:rsidRPr="00C1093A" w:rsidRDefault="00992EDD" w:rsidP="000A5295">
      <w:pPr>
        <w:pStyle w:val="Default"/>
        <w:jc w:val="both"/>
        <w:rPr>
          <w:rFonts w:ascii="Calibri" w:hAnsi="Calibri" w:cs="Calibri"/>
          <w:color w:val="auto"/>
        </w:rPr>
      </w:pPr>
      <w:r w:rsidRPr="00C1093A">
        <w:rPr>
          <w:rFonts w:ascii="Calibri" w:hAnsi="Calibri" w:cs="Calibri"/>
          <w:i/>
          <w:color w:val="auto"/>
        </w:rPr>
        <w:t>Contractul de finanțare</w:t>
      </w:r>
      <w:r w:rsidRPr="00C1093A">
        <w:rPr>
          <w:rFonts w:ascii="Calibri" w:hAnsi="Calibri" w:cs="Calibri"/>
          <w:color w:val="auto"/>
        </w:rPr>
        <w:t xml:space="preserve"> 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17D6BB7B" w14:textId="77777777" w:rsidR="000A5295" w:rsidRPr="00C1093A" w:rsidRDefault="000A5295" w:rsidP="000A5295">
      <w:pPr>
        <w:pStyle w:val="ListParagraph"/>
        <w:spacing w:before="0" w:after="0"/>
        <w:ind w:left="0"/>
        <w:jc w:val="both"/>
        <w:rPr>
          <w:rFonts w:ascii="Calibri" w:hAnsi="Calibri"/>
          <w:i/>
          <w:sz w:val="24"/>
          <w:szCs w:val="24"/>
        </w:rPr>
      </w:pPr>
    </w:p>
    <w:p w14:paraId="7B1394E7" w14:textId="39003C71" w:rsidR="004720C5" w:rsidRPr="00C1093A" w:rsidRDefault="000A5295" w:rsidP="008E68AA">
      <w:pPr>
        <w:pStyle w:val="ListParagraph"/>
        <w:spacing w:before="0" w:after="0"/>
        <w:ind w:left="0"/>
        <w:jc w:val="both"/>
        <w:rPr>
          <w:rFonts w:ascii="Calibri" w:hAnsi="Calibri"/>
          <w:sz w:val="24"/>
          <w:szCs w:val="24"/>
        </w:rPr>
      </w:pPr>
      <w:r w:rsidRPr="00C1093A">
        <w:rPr>
          <w:rFonts w:ascii="Calibri" w:hAnsi="Calibri"/>
          <w:i/>
          <w:sz w:val="24"/>
          <w:szCs w:val="24"/>
        </w:rPr>
        <w:t>Dată</w:t>
      </w:r>
      <w:r w:rsidRPr="00C1093A">
        <w:rPr>
          <w:rFonts w:ascii="Calibri" w:hAnsi="Calibri"/>
          <w:sz w:val="24"/>
          <w:szCs w:val="24"/>
        </w:rPr>
        <w:t xml:space="preserve"> </w:t>
      </w:r>
      <w:r w:rsidRPr="00C1093A">
        <w:rPr>
          <w:rFonts w:ascii="Calibri" w:hAnsi="Calibri"/>
          <w:i/>
          <w:sz w:val="24"/>
          <w:szCs w:val="24"/>
        </w:rPr>
        <w:t>lansare apel de proiecte</w:t>
      </w:r>
      <w:r w:rsidRPr="00C1093A">
        <w:rPr>
          <w:rFonts w:ascii="Calibri" w:hAnsi="Calibri"/>
          <w:sz w:val="24"/>
          <w:szCs w:val="24"/>
        </w:rPr>
        <w:t xml:space="preserve"> –</w:t>
      </w:r>
      <w:r w:rsidR="00F9625B" w:rsidRPr="00C1093A">
        <w:rPr>
          <w:rFonts w:ascii="Calibri" w:hAnsi="Calibri"/>
          <w:sz w:val="24"/>
          <w:szCs w:val="24"/>
        </w:rPr>
        <w:t xml:space="preserve"> data de la care solicitanții pot depune cereri de finanțare în cadrul apelului de proiecte deschis în sistemul informatic MySMIS2021/SMIS2021+ de către autoritatea de management/organismul intermediar, după caz</w:t>
      </w:r>
      <w:r w:rsidRPr="00C1093A">
        <w:rPr>
          <w:rFonts w:ascii="Calibri" w:hAnsi="Calibri"/>
          <w:sz w:val="24"/>
          <w:szCs w:val="24"/>
        </w:rPr>
        <w:t>;</w:t>
      </w:r>
    </w:p>
    <w:p w14:paraId="39445B9A" w14:textId="0DDD889F" w:rsidR="00B07052" w:rsidRPr="00C1093A" w:rsidRDefault="00B07052" w:rsidP="008E68AA">
      <w:pPr>
        <w:pStyle w:val="ListParagraph"/>
        <w:spacing w:before="0" w:after="0"/>
        <w:ind w:left="0"/>
        <w:jc w:val="both"/>
        <w:rPr>
          <w:rFonts w:ascii="Calibri" w:hAnsi="Calibri"/>
          <w:i/>
          <w:sz w:val="24"/>
          <w:szCs w:val="24"/>
        </w:rPr>
      </w:pPr>
    </w:p>
    <w:p w14:paraId="1E7554E8" w14:textId="252A8C16" w:rsidR="00C50E99" w:rsidRPr="00C1093A" w:rsidRDefault="00C50E99" w:rsidP="00C50E99">
      <w:pPr>
        <w:pStyle w:val="ListParagraph"/>
        <w:spacing w:before="0" w:after="0"/>
        <w:ind w:left="0"/>
        <w:jc w:val="both"/>
        <w:rPr>
          <w:rFonts w:ascii="Calibri" w:hAnsi="Calibri"/>
          <w:sz w:val="24"/>
          <w:szCs w:val="24"/>
        </w:rPr>
      </w:pPr>
      <w:r w:rsidRPr="00C1093A">
        <w:rPr>
          <w:rFonts w:ascii="Calibri" w:hAnsi="Calibri"/>
          <w:i/>
          <w:sz w:val="24"/>
          <w:szCs w:val="24"/>
        </w:rPr>
        <w:t>Declarație unică a solicitantului/partenerului/liderului de parteneriat</w:t>
      </w:r>
      <w:r w:rsidRPr="00C1093A">
        <w:rPr>
          <w:rFonts w:ascii="Calibri" w:hAnsi="Calibr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00635D9B" w:rsidRPr="00C1093A">
        <w:rPr>
          <w:rFonts w:ascii="Calibri" w:hAnsi="Calibri"/>
          <w:sz w:val="24"/>
          <w:szCs w:val="24"/>
        </w:rPr>
        <w:t>.</w:t>
      </w:r>
    </w:p>
    <w:p w14:paraId="4A091E3E" w14:textId="77777777" w:rsidR="00635D9B" w:rsidRPr="00C1093A" w:rsidRDefault="00635D9B" w:rsidP="00C50E99">
      <w:pPr>
        <w:pStyle w:val="ListParagraph"/>
        <w:spacing w:before="0" w:after="0"/>
        <w:ind w:left="0"/>
        <w:jc w:val="both"/>
        <w:rPr>
          <w:rFonts w:ascii="Calibri" w:hAnsi="Calibri"/>
          <w:sz w:val="24"/>
          <w:szCs w:val="24"/>
        </w:rPr>
      </w:pPr>
    </w:p>
    <w:p w14:paraId="164703DA" w14:textId="46126067" w:rsidR="00C50E99" w:rsidRPr="00C1093A" w:rsidRDefault="00C50E99" w:rsidP="00C50E99">
      <w:pPr>
        <w:pStyle w:val="ListParagraph"/>
        <w:spacing w:before="0" w:after="0"/>
        <w:ind w:left="0"/>
        <w:jc w:val="both"/>
        <w:rPr>
          <w:rFonts w:ascii="Calibri" w:hAnsi="Calibri"/>
          <w:sz w:val="24"/>
          <w:szCs w:val="24"/>
        </w:rPr>
      </w:pPr>
      <w:r w:rsidRPr="00C1093A">
        <w:rPr>
          <w:rFonts w:ascii="Calibri" w:hAnsi="Calibri"/>
          <w:sz w:val="24"/>
          <w:szCs w:val="24"/>
        </w:rPr>
        <w:t>În conformitate cu Legea educației naționale nr. 1/2011, Art.23 cu modificările și completările ulterioare, sistemul național de învățământ preuniversitar cuprinde următoarele niveluri:</w:t>
      </w:r>
    </w:p>
    <w:p w14:paraId="3D6B852F" w14:textId="77777777" w:rsidR="00C50E99" w:rsidRPr="00C1093A" w:rsidRDefault="00C50E99" w:rsidP="00C50E99">
      <w:pPr>
        <w:spacing w:before="0" w:after="0"/>
        <w:jc w:val="both"/>
        <w:rPr>
          <w:rFonts w:ascii="Calibri" w:hAnsi="Calibri"/>
          <w:sz w:val="24"/>
          <w:szCs w:val="24"/>
        </w:rPr>
      </w:pPr>
      <w:r w:rsidRPr="00C1093A">
        <w:rPr>
          <w:rFonts w:ascii="Calibri" w:hAnsi="Calibri"/>
          <w:sz w:val="24"/>
          <w:szCs w:val="24"/>
        </w:rPr>
        <w:t xml:space="preserve">(1) a) </w:t>
      </w:r>
      <w:r w:rsidRPr="00C1093A">
        <w:rPr>
          <w:rFonts w:ascii="Calibri" w:hAnsi="Calibri"/>
          <w:i/>
          <w:iCs/>
          <w:sz w:val="24"/>
          <w:szCs w:val="24"/>
        </w:rPr>
        <w:t>educaţia timpurie</w:t>
      </w:r>
      <w:r w:rsidRPr="00C1093A">
        <w:rPr>
          <w:rFonts w:ascii="Calibri" w:hAnsi="Calibri"/>
          <w:sz w:val="24"/>
          <w:szCs w:val="24"/>
        </w:rPr>
        <w:t xml:space="preserve"> (0-6 ani), formată din antepreşcolară (0-3 ani) şi </w:t>
      </w:r>
      <w:r w:rsidRPr="00C1093A">
        <w:rPr>
          <w:rFonts w:ascii="Calibri" w:hAnsi="Calibri"/>
          <w:b/>
          <w:bCs/>
          <w:i/>
          <w:iCs/>
          <w:sz w:val="24"/>
          <w:szCs w:val="24"/>
        </w:rPr>
        <w:t>preşcolară</w:t>
      </w:r>
      <w:r w:rsidRPr="00C1093A">
        <w:rPr>
          <w:rFonts w:ascii="Calibri" w:hAnsi="Calibri"/>
          <w:i/>
          <w:iCs/>
          <w:sz w:val="24"/>
          <w:szCs w:val="24"/>
        </w:rPr>
        <w:t xml:space="preserve"> (3-6 ani)</w:t>
      </w:r>
      <w:r w:rsidRPr="00C1093A">
        <w:rPr>
          <w:rFonts w:ascii="Calibri" w:hAnsi="Calibri"/>
          <w:sz w:val="24"/>
          <w:szCs w:val="24"/>
        </w:rPr>
        <w:t>, ambele cuprinzând grupa mică, grupa mijlocie şi grupa mare;</w:t>
      </w:r>
    </w:p>
    <w:p w14:paraId="60E11E62" w14:textId="77777777" w:rsidR="00C50E99" w:rsidRPr="00C1093A" w:rsidRDefault="00C50E99" w:rsidP="00C50E99">
      <w:pPr>
        <w:spacing w:before="0" w:after="0"/>
        <w:jc w:val="both"/>
        <w:rPr>
          <w:rFonts w:ascii="Calibri" w:hAnsi="Calibri"/>
          <w:sz w:val="24"/>
          <w:szCs w:val="24"/>
        </w:rPr>
      </w:pPr>
      <w:r w:rsidRPr="00C1093A">
        <w:rPr>
          <w:rFonts w:ascii="Calibri" w:hAnsi="Calibri"/>
          <w:sz w:val="24"/>
          <w:szCs w:val="24"/>
        </w:rPr>
        <w:t>b) învăţământul primar, care cuprinde clasa pregătitoare şi clasele I-IV;</w:t>
      </w:r>
    </w:p>
    <w:p w14:paraId="37578C4A" w14:textId="77777777" w:rsidR="00C50E99" w:rsidRPr="00C1093A" w:rsidRDefault="00C50E99" w:rsidP="00C50E99">
      <w:pPr>
        <w:spacing w:before="0" w:after="0"/>
        <w:jc w:val="both"/>
        <w:rPr>
          <w:rFonts w:ascii="Calibri" w:hAnsi="Calibri"/>
          <w:sz w:val="24"/>
          <w:szCs w:val="24"/>
        </w:rPr>
      </w:pPr>
      <w:r w:rsidRPr="00C1093A">
        <w:rPr>
          <w:rFonts w:ascii="Calibri" w:hAnsi="Calibri"/>
          <w:sz w:val="24"/>
          <w:szCs w:val="24"/>
        </w:rPr>
        <w:t>c) învăţământul secundar, care cuprinde:</w:t>
      </w:r>
    </w:p>
    <w:p w14:paraId="34ADC1EF" w14:textId="77777777" w:rsidR="00C50E99" w:rsidRPr="00C1093A" w:rsidRDefault="00C50E99" w:rsidP="00C50E99">
      <w:pPr>
        <w:spacing w:before="0" w:after="0"/>
        <w:jc w:val="both"/>
        <w:rPr>
          <w:rFonts w:ascii="Calibri" w:hAnsi="Calibri"/>
          <w:sz w:val="24"/>
          <w:szCs w:val="24"/>
        </w:rPr>
      </w:pPr>
      <w:r w:rsidRPr="00C1093A">
        <w:rPr>
          <w:rFonts w:ascii="Calibri" w:hAnsi="Calibri"/>
          <w:sz w:val="24"/>
          <w:szCs w:val="24"/>
        </w:rPr>
        <w:t>(i) învăţământul secundar inferior sau gimnazial, care cuprinde clasele V-VIII;</w:t>
      </w:r>
    </w:p>
    <w:p w14:paraId="08F5B981" w14:textId="77777777" w:rsidR="00C50E99" w:rsidRPr="00C1093A" w:rsidRDefault="00C50E99" w:rsidP="00C50E99">
      <w:pPr>
        <w:spacing w:before="0" w:after="0"/>
        <w:jc w:val="both"/>
        <w:rPr>
          <w:rFonts w:ascii="Calibri" w:hAnsi="Calibri"/>
          <w:sz w:val="24"/>
          <w:szCs w:val="24"/>
        </w:rPr>
      </w:pPr>
      <w:r w:rsidRPr="00C1093A">
        <w:rPr>
          <w:rFonts w:ascii="Calibri" w:hAnsi="Calibri"/>
          <w:sz w:val="24"/>
          <w:szCs w:val="24"/>
        </w:rPr>
        <w:t>(ii) învăţământul secundar superior care poate fi:</w:t>
      </w:r>
    </w:p>
    <w:p w14:paraId="55DA4EDF" w14:textId="77777777" w:rsidR="00C50E99" w:rsidRPr="00C1093A" w:rsidRDefault="00C50E99" w:rsidP="00C50E99">
      <w:pPr>
        <w:spacing w:before="0" w:after="0"/>
        <w:jc w:val="both"/>
        <w:rPr>
          <w:rFonts w:ascii="Calibri" w:hAnsi="Calibri"/>
          <w:sz w:val="24"/>
          <w:szCs w:val="24"/>
        </w:rPr>
      </w:pPr>
      <w:r w:rsidRPr="00C1093A">
        <w:rPr>
          <w:rFonts w:ascii="Calibri" w:hAnsi="Calibri"/>
          <w:sz w:val="24"/>
          <w:szCs w:val="24"/>
        </w:rPr>
        <w:t>- învăţământ liceal, care cuprinde clasele de liceu IX-XII/XIII, cu următoarele filiere: teoretică, vocaţională şi tehnologică;</w:t>
      </w:r>
    </w:p>
    <w:p w14:paraId="3310A604" w14:textId="77777777" w:rsidR="00C50E99" w:rsidRPr="00C1093A" w:rsidRDefault="00C50E99" w:rsidP="00C50E99">
      <w:pPr>
        <w:spacing w:before="0" w:after="0"/>
        <w:jc w:val="both"/>
        <w:rPr>
          <w:rFonts w:ascii="Calibri" w:hAnsi="Calibri"/>
          <w:sz w:val="24"/>
          <w:szCs w:val="24"/>
        </w:rPr>
      </w:pPr>
      <w:r w:rsidRPr="00C1093A">
        <w:rPr>
          <w:rFonts w:ascii="Calibri" w:hAnsi="Calibri"/>
          <w:sz w:val="24"/>
          <w:szCs w:val="24"/>
        </w:rPr>
        <w:t>- învăţământ profesional cu durata de minimum 3 ani;</w:t>
      </w:r>
    </w:p>
    <w:p w14:paraId="20BDBB9A" w14:textId="77777777" w:rsidR="00C50E99" w:rsidRPr="00C1093A" w:rsidRDefault="00C50E99" w:rsidP="00C50E99">
      <w:pPr>
        <w:spacing w:before="0" w:after="0"/>
        <w:jc w:val="both"/>
        <w:rPr>
          <w:rFonts w:ascii="Calibri" w:hAnsi="Calibri"/>
          <w:sz w:val="24"/>
          <w:szCs w:val="24"/>
        </w:rPr>
      </w:pPr>
      <w:r w:rsidRPr="00C1093A">
        <w:rPr>
          <w:rFonts w:ascii="Calibri" w:hAnsi="Calibri"/>
          <w:sz w:val="24"/>
          <w:szCs w:val="24"/>
        </w:rPr>
        <w:t>d) învăţământul terţiar nonuniversitar, care cuprinde învăţământul postliceal.</w:t>
      </w:r>
    </w:p>
    <w:p w14:paraId="29D2B5C0" w14:textId="77777777" w:rsidR="00C50E99" w:rsidRPr="00C1093A" w:rsidRDefault="00C50E99" w:rsidP="00C50E99">
      <w:pPr>
        <w:spacing w:before="0" w:after="0"/>
        <w:jc w:val="both"/>
        <w:rPr>
          <w:rFonts w:ascii="Calibri" w:hAnsi="Calibri"/>
          <w:sz w:val="24"/>
          <w:szCs w:val="24"/>
        </w:rPr>
      </w:pPr>
      <w:r w:rsidRPr="00C1093A">
        <w:rPr>
          <w:rFonts w:ascii="Calibri" w:hAnsi="Calibri"/>
          <w:sz w:val="24"/>
          <w:szCs w:val="24"/>
        </w:rPr>
        <w:t>(2) Învăţământul liceal este organizat în două cicluri care se succedă: ciclul inferior al liceului, format din clasele a IX-a - a Xa, şi ciclul superior al liceului, format din clasele a XI-a - a XII-a/a XIII-a.</w:t>
      </w:r>
    </w:p>
    <w:p w14:paraId="0E7AFC30" w14:textId="13934013" w:rsidR="004720C5" w:rsidRPr="00C1093A" w:rsidRDefault="00C50E99" w:rsidP="00C50E99">
      <w:pPr>
        <w:pStyle w:val="ListParagraph"/>
        <w:spacing w:before="0" w:after="0"/>
        <w:ind w:left="0"/>
        <w:jc w:val="both"/>
        <w:rPr>
          <w:rFonts w:ascii="Calibri" w:hAnsi="Calibri"/>
          <w:sz w:val="24"/>
          <w:szCs w:val="24"/>
        </w:rPr>
      </w:pPr>
      <w:r w:rsidRPr="00C1093A">
        <w:rPr>
          <w:rFonts w:ascii="Calibri" w:hAnsi="Calibri"/>
          <w:sz w:val="24"/>
          <w:szCs w:val="24"/>
        </w:rPr>
        <w:t>(3) Învăţământul liceal, vocaţional şi tehnologic, învăţământul profesional şi învăţământul postliceal se organizează pentru specializări şi calificări stabilite de Ministerul Educaţiei şi Cercetării, în conformitate cu Registrul naţional al calificărilor.</w:t>
      </w:r>
      <w:r w:rsidR="004720C5" w:rsidRPr="00C1093A">
        <w:rPr>
          <w:rFonts w:ascii="Calibri" w:hAnsi="Calibri"/>
          <w:sz w:val="24"/>
          <w:szCs w:val="24"/>
        </w:rPr>
        <w:t xml:space="preserve"> </w:t>
      </w:r>
    </w:p>
    <w:p w14:paraId="2CFA43D4" w14:textId="77777777" w:rsidR="00C50E99" w:rsidRPr="00C1093A" w:rsidRDefault="00C50E99" w:rsidP="008E68AA">
      <w:pPr>
        <w:pStyle w:val="Default"/>
        <w:jc w:val="both"/>
        <w:rPr>
          <w:rFonts w:ascii="Calibri" w:hAnsi="Calibri" w:cs="Calibri"/>
          <w:i/>
          <w:color w:val="auto"/>
        </w:rPr>
      </w:pPr>
    </w:p>
    <w:p w14:paraId="15C91C91" w14:textId="12CDD7B1" w:rsidR="004720C5" w:rsidRPr="00C1093A" w:rsidRDefault="004720C5" w:rsidP="008E68AA">
      <w:pPr>
        <w:pStyle w:val="Default"/>
        <w:jc w:val="both"/>
        <w:rPr>
          <w:rFonts w:ascii="Calibri" w:hAnsi="Calibri" w:cs="Calibri"/>
          <w:color w:val="auto"/>
        </w:rPr>
      </w:pPr>
      <w:r w:rsidRPr="00C1093A">
        <w:rPr>
          <w:rFonts w:ascii="Calibri" w:hAnsi="Calibri" w:cs="Calibri"/>
          <w:i/>
          <w:color w:val="auto"/>
        </w:rPr>
        <w:t>Ghidul Solicitantului</w:t>
      </w:r>
      <w:r w:rsidRPr="00C1093A">
        <w:rPr>
          <w:rFonts w:ascii="Calibri" w:hAnsi="Calibri" w:cs="Calibri"/>
          <w:color w:val="auto"/>
        </w:rPr>
        <w:t xml:space="preserve"> -</w:t>
      </w:r>
      <w:r w:rsidR="00F9625B" w:rsidRPr="00C1093A">
        <w:rPr>
          <w:rFonts w:ascii="Calibri" w:hAnsi="Calibri" w:cs="Calibri"/>
          <w:color w:val="auto"/>
        </w:rPr>
        <w:t xml:space="preserve"> documentul asimilat celui prevăzut la art. 73 alin. (3) din Regulamentul (UE) 2021/1060, cu modificările și completările ulterioare, emis de autoritatea de management care stabilește condițiile acordării sprijinului financiar în cadrul unui apel de proiecte</w:t>
      </w:r>
      <w:r w:rsidRPr="00C1093A">
        <w:rPr>
          <w:rFonts w:ascii="Calibri" w:hAnsi="Calibri" w:cs="Calibri"/>
          <w:color w:val="auto"/>
        </w:rPr>
        <w:t>;</w:t>
      </w:r>
    </w:p>
    <w:p w14:paraId="5F59B1E7" w14:textId="374E9964" w:rsidR="00B07052" w:rsidRPr="00C1093A" w:rsidRDefault="00B07052" w:rsidP="008E68AA">
      <w:pPr>
        <w:pStyle w:val="ListParagraph"/>
        <w:spacing w:before="0" w:after="0"/>
        <w:ind w:left="0"/>
        <w:jc w:val="both"/>
        <w:rPr>
          <w:rFonts w:ascii="Calibri" w:hAnsi="Calibri"/>
          <w:i/>
          <w:sz w:val="24"/>
          <w:szCs w:val="24"/>
        </w:rPr>
      </w:pPr>
    </w:p>
    <w:p w14:paraId="312B5773" w14:textId="77777777" w:rsidR="00C50E99" w:rsidRPr="00C1093A" w:rsidRDefault="00C50E99" w:rsidP="00C50E99">
      <w:pPr>
        <w:widowControl w:val="0"/>
        <w:pBdr>
          <w:top w:val="nil"/>
          <w:left w:val="nil"/>
          <w:bottom w:val="nil"/>
          <w:right w:val="nil"/>
          <w:between w:val="nil"/>
        </w:pBdr>
        <w:spacing w:before="0" w:after="0"/>
        <w:jc w:val="both"/>
        <w:rPr>
          <w:rFonts w:ascii="Calibri" w:hAnsi="Calibri"/>
          <w:sz w:val="24"/>
          <w:szCs w:val="24"/>
        </w:rPr>
      </w:pPr>
      <w:r w:rsidRPr="00C1093A">
        <w:rPr>
          <w:rFonts w:ascii="Calibri" w:hAnsi="Calibri"/>
          <w:bCs/>
          <w:i/>
          <w:iCs/>
          <w:sz w:val="24"/>
          <w:szCs w:val="24"/>
        </w:rPr>
        <w:t xml:space="preserve">Imobilul </w:t>
      </w:r>
      <w:r w:rsidRPr="00C1093A">
        <w:rPr>
          <w:rFonts w:ascii="Calibri" w:hAnsi="Calibri"/>
          <w:bCs/>
          <w:sz w:val="24"/>
          <w:szCs w:val="24"/>
        </w:rPr>
        <w:t xml:space="preserve">- </w:t>
      </w:r>
      <w:r w:rsidRPr="00C1093A">
        <w:rPr>
          <w:rFonts w:ascii="Calibri" w:hAnsi="Calibri"/>
          <w:sz w:val="24"/>
          <w:szCs w:val="24"/>
        </w:rPr>
        <w:t>este definit conform Legii nr. 7/1996 a cadastrului şi a publicității imobiliare, cu modificările și completările ulterioare;</w:t>
      </w:r>
    </w:p>
    <w:p w14:paraId="5C4A13BB" w14:textId="77777777" w:rsidR="00635D9B" w:rsidRPr="00C1093A" w:rsidRDefault="00635D9B" w:rsidP="008E68AA">
      <w:pPr>
        <w:pStyle w:val="ListParagraph"/>
        <w:spacing w:before="0" w:after="0"/>
        <w:ind w:left="0"/>
        <w:jc w:val="both"/>
        <w:rPr>
          <w:rFonts w:ascii="Calibri" w:hAnsi="Calibri"/>
          <w:i/>
          <w:sz w:val="24"/>
          <w:szCs w:val="24"/>
        </w:rPr>
      </w:pPr>
    </w:p>
    <w:p w14:paraId="0F0AD2D9" w14:textId="6C4CE069" w:rsidR="004720C5" w:rsidRPr="00C1093A" w:rsidRDefault="00C50E99" w:rsidP="008E68AA">
      <w:pPr>
        <w:pStyle w:val="ListParagraph"/>
        <w:spacing w:before="0" w:after="0"/>
        <w:ind w:left="0"/>
        <w:jc w:val="both"/>
        <w:rPr>
          <w:rFonts w:ascii="Calibri" w:hAnsi="Calibri"/>
          <w:sz w:val="24"/>
          <w:szCs w:val="24"/>
        </w:rPr>
      </w:pPr>
      <w:r w:rsidRPr="00C1093A">
        <w:rPr>
          <w:rFonts w:ascii="Calibri" w:hAnsi="Calibri"/>
          <w:i/>
          <w:sz w:val="24"/>
          <w:szCs w:val="24"/>
        </w:rPr>
        <w:t>Indicatori de etapă</w:t>
      </w:r>
      <w:r w:rsidRPr="00C1093A">
        <w:rPr>
          <w:rFonts w:ascii="Calibri" w:hAnsi="Calibri"/>
          <w:sz w:val="24"/>
          <w:szCs w:val="24"/>
        </w:rPr>
        <w:t xml:space="preserve"> - </w:t>
      </w:r>
      <w:r w:rsidR="006A6A07" w:rsidRPr="00C1093A">
        <w:rPr>
          <w:rFonts w:ascii="Calibri" w:hAnsi="Calibr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C1093A">
        <w:rPr>
          <w:rFonts w:ascii="Calibri" w:hAnsi="Calibri"/>
          <w:sz w:val="24"/>
          <w:szCs w:val="24"/>
        </w:rPr>
        <w:t>;</w:t>
      </w:r>
    </w:p>
    <w:p w14:paraId="0FEB1E6D" w14:textId="77777777" w:rsidR="00C50E99" w:rsidRPr="00C1093A" w:rsidRDefault="00C50E99" w:rsidP="00B76FDC">
      <w:pPr>
        <w:widowControl w:val="0"/>
        <w:pBdr>
          <w:top w:val="nil"/>
          <w:left w:val="nil"/>
          <w:bottom w:val="nil"/>
          <w:right w:val="nil"/>
          <w:between w:val="nil"/>
        </w:pBdr>
        <w:spacing w:before="0" w:after="0"/>
        <w:jc w:val="both"/>
        <w:rPr>
          <w:rStyle w:val="FontStyle37"/>
          <w:sz w:val="24"/>
          <w:szCs w:val="24"/>
          <w:lang w:eastAsia="ro-RO"/>
        </w:rPr>
      </w:pPr>
    </w:p>
    <w:p w14:paraId="1E1EE91C" w14:textId="062DE7FF" w:rsidR="00C50E99" w:rsidRPr="00C1093A" w:rsidRDefault="00C50E99" w:rsidP="00B76FDC">
      <w:pPr>
        <w:widowControl w:val="0"/>
        <w:pBdr>
          <w:top w:val="nil"/>
          <w:left w:val="nil"/>
          <w:bottom w:val="nil"/>
          <w:right w:val="nil"/>
          <w:between w:val="nil"/>
        </w:pBdr>
        <w:spacing w:before="0" w:after="0"/>
        <w:jc w:val="both"/>
        <w:rPr>
          <w:rFonts w:ascii="Calibri" w:hAnsi="Calibri"/>
          <w:sz w:val="24"/>
          <w:szCs w:val="24"/>
          <w:shd w:val="clear" w:color="auto" w:fill="FFFFFF"/>
        </w:rPr>
      </w:pPr>
      <w:r w:rsidRPr="00C1093A">
        <w:rPr>
          <w:rStyle w:val="Strong"/>
          <w:rFonts w:ascii="Calibri" w:hAnsi="Calibri"/>
          <w:b w:val="0"/>
          <w:bCs w:val="0"/>
          <w:i/>
          <w:iCs/>
          <w:sz w:val="24"/>
          <w:szCs w:val="24"/>
          <w:bdr w:val="none" w:sz="0" w:space="0" w:color="auto" w:frame="1"/>
        </w:rPr>
        <w:t>Monument istoric</w:t>
      </w:r>
      <w:r w:rsidRPr="00C1093A">
        <w:rPr>
          <w:rStyle w:val="Strong"/>
          <w:rFonts w:ascii="Calibri" w:hAnsi="Calibri"/>
          <w:b w:val="0"/>
          <w:bCs w:val="0"/>
          <w:sz w:val="24"/>
          <w:szCs w:val="24"/>
          <w:bdr w:val="none" w:sz="0" w:space="0" w:color="auto" w:frame="1"/>
        </w:rPr>
        <w:t xml:space="preserve"> </w:t>
      </w:r>
      <w:r w:rsidRPr="00C1093A">
        <w:rPr>
          <w:rStyle w:val="Strong"/>
          <w:rFonts w:ascii="Calibri" w:hAnsi="Calibri"/>
          <w:sz w:val="24"/>
          <w:szCs w:val="24"/>
          <w:bdr w:val="none" w:sz="0" w:space="0" w:color="auto" w:frame="1"/>
        </w:rPr>
        <w:t xml:space="preserve">- </w:t>
      </w:r>
      <w:r w:rsidRPr="00C1093A">
        <w:rPr>
          <w:rFonts w:ascii="Calibri" w:hAnsi="Calibri"/>
          <w:sz w:val="24"/>
          <w:szCs w:val="24"/>
          <w:shd w:val="clear" w:color="auto" w:fill="FFFFFF"/>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cu modificările și completările ulterioare.</w:t>
      </w:r>
    </w:p>
    <w:p w14:paraId="2A29DC3B" w14:textId="22F29EEC" w:rsidR="007F2A8C" w:rsidRPr="00C1093A" w:rsidRDefault="007F2A8C" w:rsidP="00B76FDC">
      <w:pPr>
        <w:widowControl w:val="0"/>
        <w:pBdr>
          <w:top w:val="nil"/>
          <w:left w:val="nil"/>
          <w:bottom w:val="nil"/>
          <w:right w:val="nil"/>
          <w:between w:val="nil"/>
        </w:pBdr>
        <w:spacing w:before="0" w:after="0"/>
        <w:jc w:val="both"/>
        <w:rPr>
          <w:rStyle w:val="FontStyle37"/>
          <w:sz w:val="24"/>
          <w:szCs w:val="24"/>
          <w:lang w:eastAsia="ro-RO"/>
        </w:rPr>
      </w:pPr>
    </w:p>
    <w:p w14:paraId="50C79541" w14:textId="0AD3A799" w:rsidR="007F2A8C" w:rsidRPr="00C1093A" w:rsidRDefault="00BF531B" w:rsidP="00B76FDC">
      <w:pPr>
        <w:widowControl w:val="0"/>
        <w:pBdr>
          <w:top w:val="nil"/>
          <w:left w:val="nil"/>
          <w:bottom w:val="nil"/>
          <w:right w:val="nil"/>
          <w:between w:val="nil"/>
        </w:pBdr>
        <w:spacing w:before="0" w:after="0"/>
        <w:jc w:val="both"/>
        <w:rPr>
          <w:rStyle w:val="FontStyle37"/>
          <w:bCs/>
          <w:iCs/>
          <w:sz w:val="24"/>
          <w:szCs w:val="24"/>
          <w:lang w:eastAsia="ro-RO"/>
        </w:rPr>
      </w:pPr>
      <w:r w:rsidRPr="00C1093A">
        <w:rPr>
          <w:rStyle w:val="FontStyle37"/>
          <w:bCs/>
          <w:i/>
          <w:iCs/>
          <w:sz w:val="24"/>
          <w:szCs w:val="24"/>
          <w:lang w:eastAsia="ro-RO"/>
        </w:rPr>
        <w:t xml:space="preserve">MySMIS2021/SMIS2021+ - </w:t>
      </w:r>
      <w:r w:rsidRPr="00C1093A">
        <w:rPr>
          <w:rStyle w:val="FontStyle37"/>
          <w:bCs/>
          <w:iCs/>
          <w:sz w:val="24"/>
          <w:szCs w:val="24"/>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74D142EA" w14:textId="1B00FCE7" w:rsidR="00DD6C77" w:rsidRPr="00C1093A" w:rsidRDefault="00DD6C77" w:rsidP="00B76FDC">
      <w:pPr>
        <w:widowControl w:val="0"/>
        <w:pBdr>
          <w:top w:val="nil"/>
          <w:left w:val="nil"/>
          <w:bottom w:val="nil"/>
          <w:right w:val="nil"/>
          <w:between w:val="nil"/>
        </w:pBdr>
        <w:spacing w:before="0" w:after="0"/>
        <w:jc w:val="both"/>
        <w:rPr>
          <w:rStyle w:val="FontStyle37"/>
          <w:sz w:val="24"/>
          <w:szCs w:val="24"/>
          <w:lang w:eastAsia="ro-RO"/>
        </w:rPr>
      </w:pPr>
    </w:p>
    <w:p w14:paraId="73AE3727" w14:textId="77777777" w:rsidR="00DD6C77" w:rsidRPr="00C1093A" w:rsidRDefault="00DD6C77" w:rsidP="00DD6C77">
      <w:pPr>
        <w:widowControl w:val="0"/>
        <w:pBdr>
          <w:top w:val="nil"/>
          <w:left w:val="nil"/>
          <w:bottom w:val="nil"/>
          <w:right w:val="nil"/>
          <w:between w:val="nil"/>
        </w:pBdr>
        <w:spacing w:before="0" w:after="0"/>
        <w:jc w:val="both"/>
        <w:rPr>
          <w:rFonts w:ascii="Calibri" w:hAnsi="Calibri"/>
          <w:bCs/>
          <w:i/>
          <w:iCs/>
          <w:sz w:val="24"/>
          <w:szCs w:val="24"/>
        </w:rPr>
      </w:pPr>
      <w:r w:rsidRPr="00C1093A">
        <w:rPr>
          <w:rFonts w:ascii="Calibri" w:hAnsi="Calibri"/>
          <w:bCs/>
          <w:i/>
          <w:iCs/>
          <w:sz w:val="24"/>
          <w:szCs w:val="24"/>
        </w:rPr>
        <w:t xml:space="preserve">Perioada de implementare a proiectului - </w:t>
      </w:r>
      <w:r w:rsidRPr="00C1093A">
        <w:rPr>
          <w:rFonts w:ascii="Calibri" w:hAnsi="Calibri"/>
          <w:bCs/>
          <w:iCs/>
          <w:sz w:val="24"/>
          <w:szCs w:val="24"/>
        </w:rPr>
        <w:t>Perioada cuprinsă între data de începere a primei activități din cadrul proiectului și data de finalizare a ultimei activități din cadrul proiectului</w:t>
      </w:r>
      <w:r w:rsidRPr="00C1093A">
        <w:rPr>
          <w:rFonts w:ascii="Calibri" w:hAnsi="Calibri"/>
          <w:bCs/>
          <w:i/>
          <w:iCs/>
          <w:sz w:val="24"/>
          <w:szCs w:val="24"/>
        </w:rPr>
        <w:t>.</w:t>
      </w:r>
    </w:p>
    <w:p w14:paraId="7D86CCEC" w14:textId="77777777" w:rsidR="00DD6C77" w:rsidRPr="00C1093A" w:rsidRDefault="00DD6C77" w:rsidP="00DD6C77">
      <w:pPr>
        <w:widowControl w:val="0"/>
        <w:pBdr>
          <w:top w:val="nil"/>
          <w:left w:val="nil"/>
          <w:bottom w:val="nil"/>
          <w:right w:val="nil"/>
          <w:between w:val="nil"/>
        </w:pBdr>
        <w:spacing w:before="0" w:after="0"/>
        <w:jc w:val="both"/>
        <w:rPr>
          <w:rFonts w:ascii="Calibri" w:hAnsi="Calibri"/>
          <w:bCs/>
          <w:i/>
          <w:iCs/>
          <w:sz w:val="24"/>
          <w:szCs w:val="24"/>
        </w:rPr>
      </w:pPr>
    </w:p>
    <w:p w14:paraId="0FF2E0FE" w14:textId="71F9F2CF" w:rsidR="00DD6C77" w:rsidRPr="00C1093A" w:rsidRDefault="00DD6C77" w:rsidP="00B76FDC">
      <w:pPr>
        <w:widowControl w:val="0"/>
        <w:pBdr>
          <w:top w:val="nil"/>
          <w:left w:val="nil"/>
          <w:bottom w:val="nil"/>
          <w:right w:val="nil"/>
          <w:between w:val="nil"/>
        </w:pBdr>
        <w:spacing w:before="0" w:after="0"/>
        <w:jc w:val="both"/>
        <w:rPr>
          <w:rStyle w:val="FontStyle37"/>
          <w:sz w:val="24"/>
          <w:szCs w:val="24"/>
        </w:rPr>
      </w:pPr>
      <w:r w:rsidRPr="00C1093A">
        <w:rPr>
          <w:rFonts w:ascii="Calibri" w:hAnsi="Calibri"/>
          <w:bCs/>
          <w:i/>
          <w:iCs/>
          <w:sz w:val="24"/>
          <w:szCs w:val="24"/>
        </w:rPr>
        <w:t>Perioada de durabilitate</w:t>
      </w:r>
      <w:r w:rsidRPr="00C1093A">
        <w:rPr>
          <w:rFonts w:ascii="Calibri" w:hAnsi="Calibri"/>
          <w:bCs/>
          <w:sz w:val="24"/>
          <w:szCs w:val="24"/>
        </w:rPr>
        <w:t xml:space="preserve"> - </w:t>
      </w:r>
      <w:r w:rsidRPr="00C1093A">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4B14CDA9" w14:textId="77777777" w:rsidR="006C63DE" w:rsidRPr="00C1093A" w:rsidRDefault="006C63DE" w:rsidP="008E68AA">
      <w:pPr>
        <w:pStyle w:val="ListParagraph"/>
        <w:spacing w:before="0" w:after="0"/>
        <w:ind w:left="0"/>
        <w:jc w:val="both"/>
        <w:rPr>
          <w:rFonts w:ascii="Calibri" w:hAnsi="Calibri"/>
          <w:sz w:val="24"/>
          <w:szCs w:val="24"/>
        </w:rPr>
      </w:pPr>
    </w:p>
    <w:p w14:paraId="2B0006A4" w14:textId="4EBF128E" w:rsidR="004720C5" w:rsidRPr="00C1093A" w:rsidRDefault="004720C5" w:rsidP="008E68AA">
      <w:pPr>
        <w:pStyle w:val="ListParagraph"/>
        <w:spacing w:before="0" w:after="0"/>
        <w:ind w:left="0"/>
        <w:jc w:val="both"/>
        <w:rPr>
          <w:rFonts w:ascii="Calibri" w:hAnsi="Calibri"/>
          <w:sz w:val="24"/>
          <w:szCs w:val="24"/>
        </w:rPr>
      </w:pPr>
      <w:r w:rsidRPr="00C1093A">
        <w:rPr>
          <w:rFonts w:ascii="Calibri" w:hAnsi="Calibri"/>
          <w:i/>
          <w:sz w:val="24"/>
          <w:szCs w:val="24"/>
        </w:rPr>
        <w:t>Plan de monitorizare a proiectului</w:t>
      </w:r>
      <w:r w:rsidRPr="00C1093A">
        <w:rPr>
          <w:rFonts w:ascii="Calibri" w:hAnsi="Calibri"/>
          <w:sz w:val="24"/>
          <w:szCs w:val="24"/>
        </w:rPr>
        <w:t xml:space="preserve"> – </w:t>
      </w:r>
      <w:r w:rsidR="006A6A07" w:rsidRPr="00C1093A">
        <w:rPr>
          <w:rFonts w:ascii="Calibri" w:hAnsi="Calibri"/>
          <w:sz w:val="24"/>
          <w:szCs w:val="24"/>
        </w:rPr>
        <w:t>plan inclus în contractul de finanțare/decizia de finanțare, după caz, prin care se stabilesc 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sidRPr="00C1093A">
        <w:rPr>
          <w:rFonts w:ascii="Calibri" w:hAnsi="Calibri"/>
          <w:sz w:val="24"/>
          <w:szCs w:val="24"/>
        </w:rPr>
        <w:t>;</w:t>
      </w:r>
    </w:p>
    <w:p w14:paraId="7E4B52B5" w14:textId="474CE0C2" w:rsidR="001E0BFB" w:rsidRPr="00C1093A" w:rsidRDefault="001E0BFB" w:rsidP="008E68AA">
      <w:pPr>
        <w:pStyle w:val="ListParagraph"/>
        <w:spacing w:before="0" w:after="0"/>
        <w:ind w:left="0"/>
        <w:jc w:val="both"/>
        <w:rPr>
          <w:rFonts w:ascii="Calibri" w:hAnsi="Calibri"/>
          <w:i/>
          <w:sz w:val="24"/>
          <w:szCs w:val="24"/>
        </w:rPr>
      </w:pPr>
    </w:p>
    <w:p w14:paraId="3B0B8983" w14:textId="74B596CD" w:rsidR="004720C5" w:rsidRPr="00C1093A" w:rsidRDefault="004720C5" w:rsidP="008E68AA">
      <w:pPr>
        <w:pStyle w:val="ListParagraph"/>
        <w:spacing w:before="0" w:after="0"/>
        <w:ind w:left="0"/>
        <w:jc w:val="both"/>
        <w:rPr>
          <w:rFonts w:ascii="Calibri" w:hAnsi="Calibri"/>
          <w:sz w:val="24"/>
          <w:szCs w:val="24"/>
        </w:rPr>
      </w:pPr>
      <w:r w:rsidRPr="00C1093A">
        <w:rPr>
          <w:rFonts w:ascii="Calibri" w:hAnsi="Calibri"/>
          <w:i/>
          <w:sz w:val="24"/>
          <w:szCs w:val="24"/>
        </w:rPr>
        <w:t>Prag de calitate</w:t>
      </w:r>
      <w:r w:rsidRPr="00C1093A">
        <w:rPr>
          <w:rFonts w:ascii="Calibri" w:hAnsi="Calibri"/>
          <w:sz w:val="24"/>
          <w:szCs w:val="24"/>
        </w:rPr>
        <w:t xml:space="preserve"> – </w:t>
      </w:r>
      <w:r w:rsidR="006A6A07" w:rsidRPr="00C1093A">
        <w:rPr>
          <w:rFonts w:ascii="Calibri" w:hAnsi="Calibri"/>
          <w:sz w:val="24"/>
          <w:szCs w:val="24"/>
        </w:rPr>
        <w:t xml:space="preserve">prag minim de la care se consideră că un proiect îndeplinește condițiile minime necesare pentru a fi finanțat din fonduri externe nerambursabile; pragul de calitate este </w:t>
      </w:r>
      <w:r w:rsidR="006A6A07" w:rsidRPr="00C1093A">
        <w:rPr>
          <w:rFonts w:ascii="Calibri" w:hAnsi="Calibri"/>
          <w:sz w:val="24"/>
          <w:szCs w:val="24"/>
        </w:rPr>
        <w:lastRenderedPageBreak/>
        <w:t>stabilit ca punctaj minim care trebuie obținut în urma evaluării tehnice și financiare sau este stabilit conform altor mecanisme prevăzute în metodologia de evaluare și selecție aprobată de Comitetul de monitorizare care nu presupun acordarea de punctaje</w:t>
      </w:r>
      <w:r w:rsidRPr="00C1093A">
        <w:rPr>
          <w:rFonts w:ascii="Calibri" w:hAnsi="Calibri"/>
          <w:sz w:val="24"/>
          <w:szCs w:val="24"/>
        </w:rPr>
        <w:t>;</w:t>
      </w:r>
    </w:p>
    <w:p w14:paraId="4F749A36" w14:textId="77777777" w:rsidR="006C63DE" w:rsidRPr="00C1093A" w:rsidRDefault="006C63DE" w:rsidP="008E68AA">
      <w:pPr>
        <w:pStyle w:val="ListParagraph"/>
        <w:spacing w:before="0" w:after="0"/>
        <w:ind w:left="0"/>
        <w:jc w:val="both"/>
        <w:rPr>
          <w:rFonts w:ascii="Calibri" w:hAnsi="Calibri"/>
          <w:i/>
          <w:sz w:val="24"/>
          <w:szCs w:val="24"/>
        </w:rPr>
      </w:pPr>
    </w:p>
    <w:p w14:paraId="5BC7B704" w14:textId="4243F6AA" w:rsidR="004720C5" w:rsidRPr="00C1093A" w:rsidRDefault="004720C5" w:rsidP="008E68AA">
      <w:pPr>
        <w:pStyle w:val="ListParagraph"/>
        <w:spacing w:before="0" w:after="0"/>
        <w:ind w:left="0"/>
        <w:jc w:val="both"/>
        <w:rPr>
          <w:rFonts w:ascii="Calibri" w:hAnsi="Calibri"/>
          <w:sz w:val="24"/>
          <w:szCs w:val="24"/>
        </w:rPr>
      </w:pPr>
      <w:r w:rsidRPr="00C1093A">
        <w:rPr>
          <w:rFonts w:ascii="Calibri" w:hAnsi="Calibri"/>
          <w:i/>
          <w:sz w:val="24"/>
          <w:szCs w:val="24"/>
        </w:rPr>
        <w:t>Prag de excelență</w:t>
      </w:r>
      <w:r w:rsidRPr="00C1093A">
        <w:rPr>
          <w:rFonts w:ascii="Calibri" w:hAnsi="Calibri"/>
          <w:sz w:val="24"/>
          <w:szCs w:val="24"/>
        </w:rPr>
        <w:t xml:space="preserve"> – </w:t>
      </w:r>
      <w:r w:rsidR="006A6A07" w:rsidRPr="00C1093A">
        <w:rPr>
          <w:rFonts w:ascii="Calibri" w:hAnsi="Calibri"/>
          <w:sz w:val="24"/>
          <w:szCs w:val="24"/>
        </w:rPr>
        <w:t>etichetă de calitate conferită în urma evaluării tehnice și financiare, superioară pragului de calitate, de la care un proiect este selectat direct pentru etapa de contractare</w:t>
      </w:r>
      <w:r w:rsidRPr="00C1093A">
        <w:rPr>
          <w:rFonts w:ascii="Calibri" w:hAnsi="Calibri"/>
          <w:sz w:val="24"/>
          <w:szCs w:val="24"/>
        </w:rPr>
        <w:t>;</w:t>
      </w:r>
    </w:p>
    <w:p w14:paraId="0ED93507" w14:textId="3DD4036B" w:rsidR="002D57BF" w:rsidRPr="00C1093A" w:rsidRDefault="002D57BF" w:rsidP="008E68AA">
      <w:pPr>
        <w:pStyle w:val="ListParagraph"/>
        <w:spacing w:before="0" w:after="0"/>
        <w:ind w:left="0"/>
        <w:jc w:val="both"/>
        <w:rPr>
          <w:rFonts w:ascii="Calibri" w:hAnsi="Calibri"/>
          <w:sz w:val="24"/>
          <w:szCs w:val="24"/>
        </w:rPr>
      </w:pPr>
    </w:p>
    <w:p w14:paraId="0A92474E" w14:textId="77777777" w:rsidR="002D57BF" w:rsidRPr="00C1093A" w:rsidRDefault="002D57BF" w:rsidP="002D57BF">
      <w:pPr>
        <w:pStyle w:val="ListParagraph"/>
        <w:spacing w:before="0" w:after="0"/>
        <w:ind w:left="0"/>
        <w:jc w:val="both"/>
        <w:rPr>
          <w:rFonts w:ascii="Calibri" w:hAnsi="Calibri"/>
          <w:sz w:val="24"/>
          <w:szCs w:val="24"/>
        </w:rPr>
      </w:pPr>
      <w:r w:rsidRPr="00C1093A">
        <w:rPr>
          <w:rFonts w:ascii="Calibri" w:eastAsia="SimSun" w:hAnsi="Calibri"/>
          <w:i/>
          <w:iCs/>
          <w:sz w:val="24"/>
          <w:szCs w:val="24"/>
        </w:rPr>
        <w:t>Principiul DNSH – Do Not Significant Harm (“</w:t>
      </w:r>
      <w:r w:rsidRPr="00C1093A">
        <w:rPr>
          <w:rFonts w:ascii="Calibri" w:eastAsia="SimSun" w:hAnsi="Calibri"/>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C1093A" w:rsidRDefault="006C63DE" w:rsidP="008E68AA">
      <w:pPr>
        <w:pStyle w:val="ListParagraph"/>
        <w:spacing w:before="0" w:after="0"/>
        <w:ind w:left="0"/>
        <w:jc w:val="both"/>
        <w:rPr>
          <w:rFonts w:ascii="Calibri" w:hAnsi="Calibri"/>
          <w:sz w:val="24"/>
          <w:szCs w:val="24"/>
        </w:rPr>
      </w:pPr>
    </w:p>
    <w:p w14:paraId="7B0D2CDC" w14:textId="02A09487" w:rsidR="004720C5" w:rsidRPr="00C1093A" w:rsidRDefault="004720C5" w:rsidP="008E68AA">
      <w:pPr>
        <w:pStyle w:val="ListParagraph"/>
        <w:spacing w:before="0" w:after="0"/>
        <w:ind w:left="0"/>
        <w:jc w:val="both"/>
        <w:rPr>
          <w:rFonts w:ascii="Calibri" w:hAnsi="Calibri"/>
          <w:sz w:val="24"/>
          <w:szCs w:val="24"/>
        </w:rPr>
      </w:pPr>
      <w:r w:rsidRPr="00C1093A">
        <w:rPr>
          <w:rFonts w:ascii="Calibri" w:hAnsi="Calibri"/>
          <w:i/>
          <w:sz w:val="24"/>
          <w:szCs w:val="24"/>
        </w:rPr>
        <w:t>Proiect</w:t>
      </w:r>
      <w:r w:rsidRPr="00C1093A">
        <w:rPr>
          <w:rFonts w:ascii="Calibri" w:hAnsi="Calibri"/>
          <w:sz w:val="24"/>
          <w:szCs w:val="24"/>
        </w:rPr>
        <w:t xml:space="preserve"> – </w:t>
      </w:r>
      <w:r w:rsidR="006A6A07" w:rsidRPr="00C1093A">
        <w:rPr>
          <w:rFonts w:ascii="Calibri" w:hAnsi="Calibri"/>
          <w:sz w:val="24"/>
          <w:szCs w:val="24"/>
        </w:rPr>
        <w:t>ansamblu de activități și acțiuni care sunt cuprinse într-o cerere de finanțare depusă în cadrul unui apel de proiecte și care este supusă procedurilor de evaluare, selecție și contractare sau pentru care se încheie un contract de finanțare</w:t>
      </w:r>
      <w:r w:rsidRPr="00C1093A">
        <w:rPr>
          <w:rFonts w:ascii="Calibri" w:hAnsi="Calibri"/>
          <w:sz w:val="24"/>
          <w:szCs w:val="24"/>
        </w:rPr>
        <w:t>;</w:t>
      </w:r>
    </w:p>
    <w:p w14:paraId="49675E33" w14:textId="77777777" w:rsidR="006C63DE" w:rsidRPr="00C1093A" w:rsidRDefault="006C63DE" w:rsidP="008E68AA">
      <w:pPr>
        <w:pStyle w:val="ListParagraph"/>
        <w:spacing w:before="0" w:after="0"/>
        <w:ind w:left="0"/>
        <w:jc w:val="both"/>
        <w:rPr>
          <w:rFonts w:ascii="Calibri" w:hAnsi="Calibri"/>
          <w:sz w:val="24"/>
          <w:szCs w:val="24"/>
        </w:rPr>
      </w:pPr>
    </w:p>
    <w:p w14:paraId="45CFCDFE" w14:textId="77777777" w:rsidR="002D57BF" w:rsidRPr="00C1093A" w:rsidRDefault="002D57BF" w:rsidP="002D57BF">
      <w:pPr>
        <w:widowControl w:val="0"/>
        <w:pBdr>
          <w:top w:val="nil"/>
          <w:left w:val="nil"/>
          <w:bottom w:val="nil"/>
          <w:right w:val="nil"/>
          <w:between w:val="nil"/>
        </w:pBdr>
        <w:spacing w:before="0" w:after="0"/>
        <w:jc w:val="both"/>
        <w:rPr>
          <w:rFonts w:ascii="Calibri" w:hAnsi="Calibri"/>
          <w:sz w:val="24"/>
          <w:szCs w:val="24"/>
        </w:rPr>
      </w:pPr>
      <w:r w:rsidRPr="00C1093A">
        <w:rPr>
          <w:rFonts w:ascii="Calibri" w:hAnsi="Calibri"/>
          <w:bCs/>
          <w:i/>
          <w:iCs/>
          <w:sz w:val="24"/>
          <w:szCs w:val="24"/>
        </w:rPr>
        <w:t xml:space="preserve">Proiectele cu lucrări </w:t>
      </w:r>
      <w:r w:rsidRPr="00C1093A">
        <w:rPr>
          <w:rFonts w:ascii="Calibri" w:hAnsi="Calibri"/>
          <w:bCs/>
          <w:sz w:val="24"/>
          <w:szCs w:val="24"/>
        </w:rPr>
        <w:t>-</w:t>
      </w:r>
      <w:r w:rsidRPr="00C1093A">
        <w:rPr>
          <w:rFonts w:ascii="Calibri" w:hAnsi="Calibri"/>
          <w:b/>
          <w:sz w:val="24"/>
          <w:szCs w:val="24"/>
        </w:rPr>
        <w:t xml:space="preserve"> </w:t>
      </w:r>
      <w:r w:rsidRPr="00C1093A">
        <w:rPr>
          <w:rFonts w:ascii="Calibri" w:hAnsi="Calibri"/>
          <w:sz w:val="24"/>
          <w:szCs w:val="24"/>
        </w:rPr>
        <w:t>reprezintă acele tipuri de investiții care implică lucrări de construcții care necesită sau nu autorizație de construire eliberată de autoritățile competente;</w:t>
      </w:r>
    </w:p>
    <w:p w14:paraId="766755BE" w14:textId="77777777" w:rsidR="006C63DE" w:rsidRPr="00C1093A" w:rsidRDefault="006C63DE" w:rsidP="002D57BF">
      <w:pPr>
        <w:widowControl w:val="0"/>
        <w:pBdr>
          <w:top w:val="nil"/>
          <w:left w:val="nil"/>
          <w:bottom w:val="nil"/>
          <w:right w:val="nil"/>
          <w:between w:val="nil"/>
        </w:pBdr>
        <w:spacing w:before="0" w:after="0"/>
        <w:jc w:val="both"/>
        <w:rPr>
          <w:rFonts w:ascii="Calibri" w:hAnsi="Calibri"/>
          <w:bCs/>
          <w:i/>
          <w:iCs/>
          <w:sz w:val="24"/>
          <w:szCs w:val="24"/>
        </w:rPr>
      </w:pPr>
    </w:p>
    <w:p w14:paraId="36B0B985" w14:textId="77777777" w:rsidR="002D57BF" w:rsidRPr="00C1093A" w:rsidRDefault="002D57BF" w:rsidP="002D57BF">
      <w:pPr>
        <w:widowControl w:val="0"/>
        <w:pBdr>
          <w:top w:val="nil"/>
          <w:left w:val="nil"/>
          <w:bottom w:val="nil"/>
          <w:right w:val="nil"/>
          <w:between w:val="nil"/>
        </w:pBdr>
        <w:spacing w:before="0" w:after="0"/>
        <w:jc w:val="both"/>
        <w:rPr>
          <w:rFonts w:ascii="Calibri" w:hAnsi="Calibri"/>
          <w:sz w:val="24"/>
          <w:szCs w:val="24"/>
        </w:rPr>
      </w:pPr>
      <w:r w:rsidRPr="00C1093A">
        <w:rPr>
          <w:rFonts w:ascii="Calibri" w:hAnsi="Calibri"/>
          <w:bCs/>
          <w:i/>
          <w:iCs/>
          <w:sz w:val="24"/>
          <w:szCs w:val="24"/>
        </w:rPr>
        <w:t>Proiectele fără lucrări</w:t>
      </w:r>
      <w:r w:rsidRPr="00C1093A">
        <w:rPr>
          <w:rFonts w:ascii="Calibri" w:hAnsi="Calibr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C1093A" w:rsidRDefault="006C63DE" w:rsidP="002D57BF">
      <w:pPr>
        <w:widowControl w:val="0"/>
        <w:pBdr>
          <w:top w:val="nil"/>
          <w:left w:val="nil"/>
          <w:bottom w:val="nil"/>
          <w:right w:val="nil"/>
          <w:between w:val="nil"/>
        </w:pBdr>
        <w:spacing w:before="0" w:after="0"/>
        <w:jc w:val="both"/>
        <w:rPr>
          <w:rFonts w:ascii="Calibri" w:hAnsi="Calibri"/>
          <w:bCs/>
          <w:i/>
          <w:iCs/>
          <w:sz w:val="24"/>
          <w:szCs w:val="24"/>
        </w:rPr>
      </w:pPr>
    </w:p>
    <w:p w14:paraId="450FED0C" w14:textId="77777777" w:rsidR="002D57BF" w:rsidRPr="00C1093A" w:rsidRDefault="002D57BF" w:rsidP="002D57BF">
      <w:pPr>
        <w:widowControl w:val="0"/>
        <w:pBdr>
          <w:top w:val="nil"/>
          <w:left w:val="nil"/>
          <w:bottom w:val="nil"/>
          <w:right w:val="nil"/>
          <w:between w:val="nil"/>
        </w:pBdr>
        <w:spacing w:before="0" w:after="0"/>
        <w:jc w:val="both"/>
        <w:rPr>
          <w:rFonts w:ascii="Calibri" w:hAnsi="Calibri"/>
          <w:sz w:val="24"/>
          <w:szCs w:val="24"/>
        </w:rPr>
      </w:pPr>
      <w:r w:rsidRPr="00C1093A">
        <w:rPr>
          <w:rFonts w:ascii="Calibri" w:hAnsi="Calibri"/>
          <w:bCs/>
          <w:i/>
          <w:iCs/>
          <w:sz w:val="24"/>
          <w:szCs w:val="24"/>
        </w:rPr>
        <w:t>Perioada de durabilitate</w:t>
      </w:r>
      <w:r w:rsidRPr="00C1093A">
        <w:rPr>
          <w:rFonts w:ascii="Calibri" w:hAnsi="Calibri"/>
          <w:bCs/>
          <w:sz w:val="24"/>
          <w:szCs w:val="24"/>
        </w:rPr>
        <w:t xml:space="preserve"> - </w:t>
      </w:r>
      <w:r w:rsidRPr="00C1093A">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683EC563" w14:textId="77777777" w:rsidR="006C63DE" w:rsidRPr="00C1093A" w:rsidRDefault="006C63DE" w:rsidP="008E68AA">
      <w:pPr>
        <w:pStyle w:val="ListParagraph"/>
        <w:spacing w:before="0" w:after="0"/>
        <w:ind w:left="0"/>
        <w:jc w:val="both"/>
        <w:rPr>
          <w:rFonts w:ascii="Calibri" w:hAnsi="Calibri"/>
          <w:i/>
          <w:sz w:val="24"/>
          <w:szCs w:val="24"/>
        </w:rPr>
      </w:pPr>
    </w:p>
    <w:p w14:paraId="7873C0DA" w14:textId="6028A3F6" w:rsidR="004720C5" w:rsidRPr="00C1093A" w:rsidRDefault="004720C5" w:rsidP="008E68AA">
      <w:pPr>
        <w:pStyle w:val="ListParagraph"/>
        <w:spacing w:before="0" w:after="0"/>
        <w:ind w:left="0"/>
        <w:jc w:val="both"/>
        <w:rPr>
          <w:rFonts w:ascii="Calibri" w:hAnsi="Calibri"/>
          <w:sz w:val="24"/>
          <w:szCs w:val="24"/>
        </w:rPr>
      </w:pPr>
      <w:r w:rsidRPr="00C1093A">
        <w:rPr>
          <w:rFonts w:ascii="Calibri" w:hAnsi="Calibri"/>
          <w:i/>
          <w:sz w:val="24"/>
          <w:szCs w:val="24"/>
        </w:rPr>
        <w:t>Solicitant</w:t>
      </w:r>
      <w:r w:rsidRPr="00C1093A">
        <w:rPr>
          <w:rFonts w:ascii="Calibri" w:hAnsi="Calibr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1226EC43" w14:textId="7A427C49" w:rsidR="00BF531B" w:rsidRPr="00C1093A" w:rsidRDefault="00BF531B" w:rsidP="008E68AA">
      <w:pPr>
        <w:pStyle w:val="ListParagraph"/>
        <w:spacing w:before="0" w:after="0"/>
        <w:ind w:left="0"/>
        <w:jc w:val="both"/>
        <w:rPr>
          <w:rFonts w:ascii="Calibri" w:hAnsi="Calibri"/>
          <w:sz w:val="24"/>
          <w:szCs w:val="24"/>
        </w:rPr>
      </w:pPr>
    </w:p>
    <w:p w14:paraId="08416982" w14:textId="77777777" w:rsidR="00BF531B" w:rsidRPr="00C1093A" w:rsidRDefault="00BF531B" w:rsidP="00BF531B">
      <w:pPr>
        <w:autoSpaceDE w:val="0"/>
        <w:autoSpaceDN w:val="0"/>
        <w:adjustRightInd w:val="0"/>
        <w:spacing w:before="0" w:after="0"/>
        <w:jc w:val="both"/>
        <w:rPr>
          <w:rFonts w:ascii="Calibri" w:hAnsi="Calibri"/>
          <w:sz w:val="24"/>
          <w:szCs w:val="24"/>
          <w:lang w:eastAsia="ro-RO"/>
        </w:rPr>
      </w:pPr>
      <w:r w:rsidRPr="00C1093A">
        <w:rPr>
          <w:rFonts w:ascii="Calibri" w:hAnsi="Calibri"/>
          <w:i/>
          <w:iCs/>
          <w:sz w:val="24"/>
          <w:szCs w:val="24"/>
          <w:lang w:eastAsia="ro-RO"/>
        </w:rPr>
        <w:t>Termen maxim</w:t>
      </w:r>
      <w:r w:rsidRPr="00C1093A">
        <w:rPr>
          <w:rFonts w:ascii="Calibri" w:hAnsi="Calibri"/>
          <w:b/>
          <w:bCs/>
          <w:sz w:val="24"/>
          <w:szCs w:val="24"/>
          <w:lang w:eastAsia="ro-RO"/>
        </w:rPr>
        <w:t xml:space="preserve"> </w:t>
      </w:r>
      <w:r w:rsidRPr="00C1093A">
        <w:rPr>
          <w:rFonts w:ascii="Calibri" w:hAnsi="Calibri"/>
          <w:sz w:val="24"/>
          <w:szCs w:val="24"/>
          <w:lang w:eastAsia="ro-RO"/>
        </w:rPr>
        <w:t xml:space="preserve">– Interval de timp calculat începând cu următoarea zi lucrătoare după transmiterea unei solicitări AM PR SE prin sistemul informatic MySMIS2021/SMIS2021+ și care nu include ziua împlinirii termenului. </w:t>
      </w:r>
    </w:p>
    <w:p w14:paraId="6288A769" w14:textId="27C33A85" w:rsidR="002D57BF" w:rsidRPr="00C1093A" w:rsidRDefault="002D57BF" w:rsidP="002D57BF">
      <w:pPr>
        <w:spacing w:before="0" w:after="0"/>
        <w:jc w:val="both"/>
        <w:rPr>
          <w:rFonts w:ascii="Calibri" w:hAnsi="Calibri"/>
          <w:sz w:val="24"/>
          <w:szCs w:val="24"/>
        </w:rPr>
      </w:pPr>
    </w:p>
    <w:p w14:paraId="07A8C2EE" w14:textId="704AEA4B" w:rsidR="00BF531B" w:rsidRPr="00C1093A" w:rsidRDefault="00BF531B" w:rsidP="002D57BF">
      <w:pPr>
        <w:spacing w:before="0" w:after="0"/>
        <w:jc w:val="both"/>
        <w:rPr>
          <w:rFonts w:ascii="Calibri" w:hAnsi="Calibri"/>
          <w:sz w:val="24"/>
          <w:szCs w:val="24"/>
        </w:rPr>
      </w:pPr>
      <w:r w:rsidRPr="00C1093A">
        <w:rPr>
          <w:rFonts w:ascii="Calibri" w:hAnsi="Calibri"/>
          <w:i/>
          <w:iCs/>
          <w:sz w:val="24"/>
          <w:szCs w:val="24"/>
          <w:lang w:eastAsia="ro-RO"/>
        </w:rPr>
        <w:t>Unitatea administrativ-teritorială</w:t>
      </w:r>
      <w:r w:rsidRPr="00C1093A">
        <w:rPr>
          <w:rFonts w:ascii="Calibri" w:hAnsi="Calibri"/>
          <w:b/>
          <w:bCs/>
          <w:sz w:val="24"/>
          <w:szCs w:val="24"/>
          <w:lang w:eastAsia="ro-RO"/>
        </w:rPr>
        <w:t xml:space="preserve"> </w:t>
      </w:r>
      <w:r w:rsidRPr="00C1093A">
        <w:rPr>
          <w:rFonts w:ascii="Calibri" w:hAnsi="Calibri"/>
          <w:sz w:val="24"/>
          <w:szCs w:val="24"/>
          <w:lang w:eastAsia="ro-RO"/>
        </w:rPr>
        <w:t>este definită conform Ordonanţei de Urgenţă nr. 57 din 3 iulie 2019 privind Codul administrativ, cu modificările și completările ulterioare.</w:t>
      </w:r>
    </w:p>
    <w:p w14:paraId="630090E3" w14:textId="77777777" w:rsidR="00BF531B" w:rsidRPr="00C1093A" w:rsidRDefault="00BF531B" w:rsidP="002D57BF">
      <w:pPr>
        <w:spacing w:before="0" w:after="0"/>
        <w:jc w:val="both"/>
        <w:rPr>
          <w:rFonts w:ascii="Calibri" w:hAnsi="Calibri"/>
          <w:i/>
          <w:iCs/>
          <w:sz w:val="24"/>
          <w:szCs w:val="24"/>
        </w:rPr>
      </w:pPr>
    </w:p>
    <w:p w14:paraId="347BC5E6" w14:textId="48F819BF" w:rsidR="002D57BF" w:rsidRPr="00C1093A" w:rsidRDefault="002D57BF" w:rsidP="00005EF3">
      <w:pPr>
        <w:spacing w:before="0" w:after="0"/>
        <w:jc w:val="both"/>
        <w:rPr>
          <w:rFonts w:ascii="Calibri" w:hAnsi="Calibri"/>
          <w:sz w:val="24"/>
          <w:szCs w:val="24"/>
        </w:rPr>
      </w:pPr>
      <w:r w:rsidRPr="00C1093A">
        <w:rPr>
          <w:rFonts w:ascii="Calibri" w:hAnsi="Calibri"/>
          <w:i/>
          <w:iCs/>
          <w:sz w:val="24"/>
          <w:szCs w:val="24"/>
        </w:rPr>
        <w:lastRenderedPageBreak/>
        <w:t>Utilizarea eficientă a resurselor</w:t>
      </w:r>
      <w:r w:rsidRPr="00C1093A">
        <w:rPr>
          <w:rFonts w:ascii="Calibri" w:hAnsi="Calibri"/>
          <w:sz w:val="24"/>
          <w:szCs w:val="24"/>
        </w:rPr>
        <w:t xml:space="preserve"> - înseamnă reducerea cantității de factori de producție necesari pentru producerea unei unități de producție sau înlocuirea factorilor de producție primari cu factori de producție secundari. </w:t>
      </w:r>
    </w:p>
    <w:p w14:paraId="120D3723" w14:textId="5B273C7E" w:rsidR="00DE10B4" w:rsidRPr="00C1093A" w:rsidRDefault="00297225" w:rsidP="00E07D7E">
      <w:pPr>
        <w:pStyle w:val="Heading1"/>
        <w:numPr>
          <w:ilvl w:val="0"/>
          <w:numId w:val="29"/>
        </w:numPr>
        <w:rPr>
          <w:rFonts w:ascii="Calibri" w:hAnsi="Calibri" w:cs="Calibri"/>
        </w:rPr>
      </w:pPr>
      <w:bookmarkStart w:id="25" w:name="_Toc154146105"/>
      <w:r w:rsidRPr="00C1093A">
        <w:rPr>
          <w:rFonts w:ascii="Calibri" w:hAnsi="Calibri" w:cs="Calibri"/>
        </w:rPr>
        <w:t>ELEMENTE DE CONTEXT</w:t>
      </w:r>
      <w:bookmarkEnd w:id="25"/>
    </w:p>
    <w:p w14:paraId="2009016C" w14:textId="647039AC" w:rsidR="00DE10B4" w:rsidRPr="00C1093A" w:rsidRDefault="00DE10B4" w:rsidP="00E07D7E">
      <w:pPr>
        <w:pStyle w:val="Heading2"/>
        <w:numPr>
          <w:ilvl w:val="1"/>
          <w:numId w:val="29"/>
        </w:numPr>
        <w:rPr>
          <w:rFonts w:ascii="Calibri" w:hAnsi="Calibri" w:cs="Calibri"/>
        </w:rPr>
      </w:pPr>
      <w:bookmarkStart w:id="26" w:name="_Toc154146106"/>
      <w:r w:rsidRPr="00C1093A">
        <w:rPr>
          <w:rFonts w:ascii="Calibri" w:hAnsi="Calibri" w:cs="Calibri"/>
        </w:rPr>
        <w:t>Informații generale PR Sud Est 2021 – 2027</w:t>
      </w:r>
      <w:bookmarkEnd w:id="26"/>
    </w:p>
    <w:p w14:paraId="14885F8F" w14:textId="77777777" w:rsidR="00B07052" w:rsidRPr="00C1093A" w:rsidRDefault="00B07052" w:rsidP="008E68AA">
      <w:pPr>
        <w:pStyle w:val="Default"/>
        <w:jc w:val="both"/>
        <w:rPr>
          <w:rFonts w:ascii="Calibri" w:hAnsi="Calibri" w:cs="Calibri"/>
          <w:bCs/>
          <w:color w:val="auto"/>
        </w:rPr>
      </w:pPr>
    </w:p>
    <w:p w14:paraId="4EC6A3D3" w14:textId="2812A1B9" w:rsidR="00123E7E" w:rsidRPr="00C1093A" w:rsidRDefault="00DE10B4" w:rsidP="008E68AA">
      <w:pPr>
        <w:pStyle w:val="Default"/>
        <w:jc w:val="both"/>
        <w:rPr>
          <w:rFonts w:asciiTheme="minorHAnsi" w:hAnsiTheme="minorHAnsi" w:cstheme="minorHAnsi"/>
          <w:bCs/>
          <w:color w:val="auto"/>
        </w:rPr>
      </w:pPr>
      <w:r w:rsidRPr="00C1093A">
        <w:rPr>
          <w:rFonts w:ascii="Calibri" w:hAnsi="Calibri" w:cs="Calibri"/>
          <w:bCs/>
          <w:color w:val="auto"/>
        </w:rPr>
        <w:t>Programul Regional Sud-Est (PR Sud</w:t>
      </w:r>
      <w:r w:rsidR="00174D77" w:rsidRPr="00C1093A">
        <w:rPr>
          <w:rFonts w:ascii="Calibri" w:hAnsi="Calibri" w:cs="Calibri"/>
          <w:bCs/>
          <w:color w:val="auto"/>
        </w:rPr>
        <w:t>-</w:t>
      </w:r>
      <w:r w:rsidRPr="00C1093A">
        <w:rPr>
          <w:rFonts w:ascii="Calibri" w:hAnsi="Calibri" w:cs="Calibri"/>
          <w:bCs/>
          <w:color w:val="auto"/>
        </w:rPr>
        <w:t xml:space="preserve">Est) 2021-2027 este unul din programele </w:t>
      </w:r>
      <w:r w:rsidR="002C1A3D" w:rsidRPr="00C1093A">
        <w:rPr>
          <w:rFonts w:ascii="Calibri" w:hAnsi="Calibri" w:cs="Calibri"/>
          <w:bCs/>
          <w:color w:val="auto"/>
        </w:rPr>
        <w:t xml:space="preserve">incluse in </w:t>
      </w:r>
      <w:r w:rsidRPr="00C1093A">
        <w:rPr>
          <w:rFonts w:ascii="Calibri" w:hAnsi="Calibri" w:cs="Calibri"/>
          <w:bCs/>
          <w:color w:val="auto"/>
        </w:rPr>
        <w:t>Acordul</w:t>
      </w:r>
      <w:r w:rsidR="002C1A3D" w:rsidRPr="00C1093A">
        <w:rPr>
          <w:rFonts w:ascii="Calibri" w:hAnsi="Calibri" w:cs="Calibri"/>
          <w:bCs/>
          <w:color w:val="auto"/>
        </w:rPr>
        <w:t xml:space="preserve"> </w:t>
      </w:r>
      <w:r w:rsidRPr="00C1093A">
        <w:rPr>
          <w:rFonts w:ascii="Calibri" w:hAnsi="Calibri" w:cs="Calibri"/>
          <w:bCs/>
          <w:color w:val="auto"/>
        </w:rPr>
        <w:t xml:space="preserve">de </w:t>
      </w:r>
      <w:r w:rsidR="002C1A3D" w:rsidRPr="00C1093A">
        <w:rPr>
          <w:rFonts w:ascii="Calibri" w:hAnsi="Calibri" w:cs="Calibri"/>
          <w:bCs/>
          <w:color w:val="auto"/>
        </w:rPr>
        <w:t>P</w:t>
      </w:r>
      <w:r w:rsidRPr="00C1093A">
        <w:rPr>
          <w:rFonts w:ascii="Calibri" w:hAnsi="Calibri" w:cs="Calibri"/>
          <w:bCs/>
          <w:color w:val="auto"/>
        </w:rPr>
        <w:t xml:space="preserve">arteneriat 2021-2027 prin care se pot accesa fondurile europene structurale și de investiții, </w:t>
      </w:r>
      <w:r w:rsidR="00CC5F79" w:rsidRPr="00C1093A">
        <w:rPr>
          <w:rFonts w:ascii="Calibri" w:hAnsi="Calibri" w:cs="Calibri"/>
          <w:bCs/>
          <w:color w:val="auto"/>
        </w:rPr>
        <w:t>î</w:t>
      </w:r>
      <w:r w:rsidRPr="00C1093A">
        <w:rPr>
          <w:rFonts w:ascii="Calibri" w:hAnsi="Calibri" w:cs="Calibri"/>
          <w:bCs/>
          <w:color w:val="auto"/>
        </w:rPr>
        <w:t>n concret, cele provenite din Fondul European pentru Dezvoltare Regional</w:t>
      </w:r>
      <w:r w:rsidR="00CC5F79" w:rsidRPr="00C1093A">
        <w:rPr>
          <w:rFonts w:ascii="Calibri" w:hAnsi="Calibri" w:cs="Calibri"/>
          <w:bCs/>
          <w:color w:val="auto"/>
        </w:rPr>
        <w:t>ă</w:t>
      </w:r>
      <w:r w:rsidRPr="00C1093A">
        <w:rPr>
          <w:rFonts w:ascii="Calibri" w:hAnsi="Calibri" w:cs="Calibri"/>
          <w:bCs/>
          <w:color w:val="auto"/>
        </w:rPr>
        <w:t xml:space="preserve"> (FEDR). </w:t>
      </w:r>
      <w:r w:rsidR="007F2A1B" w:rsidRPr="00C1093A">
        <w:rPr>
          <w:rFonts w:asciiTheme="minorHAnsi" w:hAnsiTheme="minorHAnsi" w:cstheme="minorHAnsi"/>
          <w:bCs/>
          <w:color w:val="auto"/>
        </w:rPr>
        <w:t xml:space="preserve">Programul a fost aprobat prin Decizia </w:t>
      </w:r>
      <w:r w:rsidR="007F2A1B" w:rsidRPr="00C1093A">
        <w:rPr>
          <w:rFonts w:ascii="Calibri" w:hAnsi="Calibri" w:cs="Calibri"/>
          <w:color w:val="auto"/>
        </w:rPr>
        <w:t xml:space="preserve">nr. C(2022) 7639 din 21.10.2022 </w:t>
      </w:r>
      <w:r w:rsidR="007F2A1B" w:rsidRPr="00C1093A">
        <w:rPr>
          <w:rFonts w:asciiTheme="minorHAnsi" w:hAnsiTheme="minorHAnsi" w:cstheme="minorHAnsi"/>
          <w:bCs/>
          <w:color w:val="auto"/>
        </w:rPr>
        <w:t>pentru sprijin din partea Fondului european de dezvoltare regională în cadrul obiectivului „Investiții pentru ocuparea forței de muncă și creștere economică” pentru Regiunea Sud-Est din România - CCI 2021RO16RFPR003.</w:t>
      </w:r>
    </w:p>
    <w:p w14:paraId="3587BC4E" w14:textId="77777777" w:rsidR="00B07052" w:rsidRPr="00C1093A" w:rsidRDefault="00B07052" w:rsidP="008E68AA">
      <w:pPr>
        <w:pStyle w:val="Default"/>
        <w:jc w:val="both"/>
        <w:rPr>
          <w:rFonts w:ascii="Calibri" w:hAnsi="Calibri" w:cs="Calibri"/>
          <w:bCs/>
          <w:color w:val="auto"/>
        </w:rPr>
      </w:pPr>
    </w:p>
    <w:p w14:paraId="334FD055" w14:textId="77777777" w:rsidR="00DE10B4" w:rsidRPr="00C1093A" w:rsidRDefault="00DE10B4" w:rsidP="008E68AA">
      <w:pPr>
        <w:spacing w:before="0" w:after="0"/>
        <w:jc w:val="both"/>
        <w:rPr>
          <w:rFonts w:ascii="Calibri" w:hAnsi="Calibri"/>
          <w:bCs/>
          <w:sz w:val="24"/>
          <w:szCs w:val="24"/>
        </w:rPr>
      </w:pPr>
      <w:r w:rsidRPr="00C1093A">
        <w:rPr>
          <w:rFonts w:ascii="Calibri" w:hAnsi="Calibri"/>
          <w:bCs/>
          <w:sz w:val="24"/>
          <w:szCs w:val="24"/>
        </w:rPr>
        <w:t>Obiectivul general al PR Sud</w:t>
      </w:r>
      <w:r w:rsidR="00174D77" w:rsidRPr="00C1093A">
        <w:rPr>
          <w:rFonts w:ascii="Calibri" w:hAnsi="Calibri"/>
          <w:bCs/>
          <w:sz w:val="24"/>
          <w:szCs w:val="24"/>
        </w:rPr>
        <w:t>-</w:t>
      </w:r>
      <w:r w:rsidRPr="00C1093A">
        <w:rPr>
          <w:rFonts w:ascii="Calibri" w:hAnsi="Calibr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C1093A" w:rsidRDefault="00DE10B4" w:rsidP="008E68AA">
      <w:pPr>
        <w:spacing w:before="0" w:after="0"/>
        <w:jc w:val="both"/>
        <w:rPr>
          <w:rFonts w:ascii="Calibri" w:hAnsi="Calibri"/>
          <w:bCs/>
          <w:sz w:val="24"/>
          <w:szCs w:val="24"/>
        </w:rPr>
      </w:pPr>
      <w:r w:rsidRPr="00C1093A">
        <w:rPr>
          <w:rFonts w:ascii="Calibri" w:hAnsi="Calibri"/>
          <w:bCs/>
          <w:sz w:val="24"/>
          <w:szCs w:val="24"/>
        </w:rPr>
        <w:t>PR Sud-Est 2021-2027 urmărește ca Regiunea de dez</w:t>
      </w:r>
      <w:r w:rsidR="00C9539A" w:rsidRPr="00C1093A">
        <w:rPr>
          <w:rFonts w:ascii="Calibri" w:hAnsi="Calibri"/>
          <w:bCs/>
          <w:sz w:val="24"/>
          <w:szCs w:val="24"/>
        </w:rPr>
        <w:t>v</w:t>
      </w:r>
      <w:r w:rsidRPr="00C1093A">
        <w:rPr>
          <w:rFonts w:ascii="Calibri" w:hAnsi="Calibr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C1093A" w:rsidRDefault="00F77B5D" w:rsidP="008E68AA">
      <w:pPr>
        <w:spacing w:before="0" w:after="0"/>
        <w:jc w:val="both"/>
        <w:rPr>
          <w:rFonts w:ascii="Calibri" w:hAnsi="Calibri"/>
          <w:bCs/>
          <w:sz w:val="24"/>
          <w:szCs w:val="24"/>
        </w:rPr>
      </w:pPr>
    </w:p>
    <w:p w14:paraId="57E622AA" w14:textId="49557F11" w:rsidR="00DE10B4" w:rsidRPr="00C1093A" w:rsidRDefault="00297225" w:rsidP="00E07D7E">
      <w:pPr>
        <w:pStyle w:val="Heading2"/>
        <w:numPr>
          <w:ilvl w:val="1"/>
          <w:numId w:val="29"/>
        </w:numPr>
        <w:rPr>
          <w:rFonts w:ascii="Calibri" w:hAnsi="Calibri" w:cs="Calibri"/>
        </w:rPr>
      </w:pPr>
      <w:bookmarkStart w:id="27" w:name="_Toc154146107"/>
      <w:r w:rsidRPr="00C1093A">
        <w:rPr>
          <w:rFonts w:ascii="Calibri" w:hAnsi="Calibri" w:cs="Calibri"/>
        </w:rPr>
        <w:t>Prioritatea</w:t>
      </w:r>
      <w:r w:rsidR="00BB0388" w:rsidRPr="00C1093A">
        <w:rPr>
          <w:rFonts w:ascii="Calibri" w:hAnsi="Calibri" w:cs="Calibri"/>
        </w:rPr>
        <w:t>/</w:t>
      </w:r>
      <w:r w:rsidRPr="00C1093A">
        <w:rPr>
          <w:rFonts w:ascii="Calibri" w:hAnsi="Calibri" w:cs="Calibri"/>
        </w:rPr>
        <w:t>Fond</w:t>
      </w:r>
      <w:r w:rsidR="00BB0388" w:rsidRPr="00C1093A">
        <w:rPr>
          <w:rFonts w:ascii="Calibri" w:hAnsi="Calibri" w:cs="Calibri"/>
        </w:rPr>
        <w:t>/</w:t>
      </w:r>
      <w:r w:rsidR="00DE10B4" w:rsidRPr="00C1093A">
        <w:rPr>
          <w:rFonts w:ascii="Calibri" w:hAnsi="Calibri" w:cs="Calibri"/>
        </w:rPr>
        <w:t>Obiectivul de politică</w:t>
      </w:r>
      <w:r w:rsidR="00CC5F79" w:rsidRPr="00C1093A">
        <w:rPr>
          <w:rFonts w:ascii="Calibri" w:hAnsi="Calibri" w:cs="Calibri"/>
        </w:rPr>
        <w:t>/</w:t>
      </w:r>
      <w:r w:rsidR="00DE10B4" w:rsidRPr="00C1093A">
        <w:rPr>
          <w:rFonts w:ascii="Calibri" w:hAnsi="Calibri" w:cs="Calibri"/>
        </w:rPr>
        <w:t>Obiectivul specific</w:t>
      </w:r>
      <w:bookmarkEnd w:id="27"/>
    </w:p>
    <w:p w14:paraId="32CCA5A8" w14:textId="77777777" w:rsidR="00B07052" w:rsidRPr="00C1093A" w:rsidRDefault="00B07052" w:rsidP="008E68AA">
      <w:pPr>
        <w:spacing w:before="0" w:after="0"/>
        <w:jc w:val="both"/>
        <w:rPr>
          <w:rFonts w:ascii="Calibri" w:hAnsi="Calibri"/>
          <w:b/>
          <w:sz w:val="24"/>
          <w:szCs w:val="24"/>
        </w:rPr>
      </w:pPr>
    </w:p>
    <w:p w14:paraId="0DAEEBA6" w14:textId="77777777" w:rsidR="0055592C" w:rsidRPr="00C1093A" w:rsidRDefault="0055592C" w:rsidP="0055592C">
      <w:pPr>
        <w:autoSpaceDE w:val="0"/>
        <w:autoSpaceDN w:val="0"/>
        <w:adjustRightInd w:val="0"/>
        <w:spacing w:before="0" w:after="0"/>
        <w:jc w:val="both"/>
        <w:rPr>
          <w:rFonts w:ascii="Calibri" w:hAnsi="Calibri"/>
          <w:sz w:val="24"/>
          <w:szCs w:val="24"/>
        </w:rPr>
      </w:pPr>
      <w:r w:rsidRPr="00C1093A">
        <w:rPr>
          <w:rFonts w:ascii="Calibri" w:hAnsi="Calibri"/>
          <w:b/>
          <w:sz w:val="24"/>
          <w:szCs w:val="24"/>
        </w:rPr>
        <w:t xml:space="preserve">Obiectiv de politică </w:t>
      </w:r>
      <w:r w:rsidRPr="00C1093A">
        <w:rPr>
          <w:rFonts w:ascii="Calibri" w:hAnsi="Calibri"/>
          <w:b/>
          <w:bCs/>
          <w:sz w:val="24"/>
          <w:szCs w:val="24"/>
        </w:rPr>
        <w:t>4</w:t>
      </w:r>
      <w:r w:rsidRPr="00C1093A">
        <w:rPr>
          <w:rFonts w:ascii="Calibri" w:hAnsi="Calibri"/>
          <w:sz w:val="24"/>
          <w:szCs w:val="24"/>
        </w:rPr>
        <w:t xml:space="preserve"> - O Europă mai socială și mai favorabilă incluziunii, prin implementarea Pilonului european al drepturilor sociale </w:t>
      </w:r>
    </w:p>
    <w:p w14:paraId="6FFBE5F6" w14:textId="1B2FA3E3" w:rsidR="00B07052" w:rsidRPr="00C1093A" w:rsidRDefault="00B07052" w:rsidP="008E68AA">
      <w:pPr>
        <w:spacing w:before="0" w:after="0"/>
        <w:jc w:val="both"/>
        <w:rPr>
          <w:rFonts w:ascii="Calibri" w:hAnsi="Calibri"/>
          <w:sz w:val="24"/>
          <w:szCs w:val="24"/>
        </w:rPr>
      </w:pPr>
    </w:p>
    <w:p w14:paraId="2DB1F698" w14:textId="3E7DDCB1" w:rsidR="00B07052" w:rsidRPr="00C1093A" w:rsidRDefault="0055592C" w:rsidP="008E68AA">
      <w:pPr>
        <w:spacing w:before="0" w:after="0"/>
        <w:jc w:val="both"/>
        <w:rPr>
          <w:rFonts w:ascii="Calibri" w:hAnsi="Calibri"/>
          <w:sz w:val="24"/>
          <w:szCs w:val="24"/>
        </w:rPr>
      </w:pPr>
      <w:r w:rsidRPr="00C1093A">
        <w:rPr>
          <w:rFonts w:ascii="Calibri" w:hAnsi="Calibri"/>
          <w:b/>
          <w:sz w:val="24"/>
          <w:szCs w:val="24"/>
        </w:rPr>
        <w:t>Prioritatea 5 - O regiune educată</w:t>
      </w:r>
    </w:p>
    <w:p w14:paraId="0C504A5E" w14:textId="28C745E1" w:rsidR="00B07052" w:rsidRPr="00C1093A" w:rsidRDefault="0055592C" w:rsidP="008E68AA">
      <w:pPr>
        <w:spacing w:before="0" w:after="0"/>
        <w:jc w:val="both"/>
        <w:rPr>
          <w:rFonts w:ascii="Calibri" w:hAnsi="Calibri"/>
          <w:sz w:val="24"/>
          <w:szCs w:val="24"/>
        </w:rPr>
      </w:pPr>
      <w:r w:rsidRPr="00C1093A">
        <w:rPr>
          <w:rFonts w:ascii="Calibri" w:hAnsi="Calibri"/>
          <w:b/>
          <w:bCs/>
          <w:sz w:val="24"/>
          <w:szCs w:val="24"/>
        </w:rPr>
        <w:t xml:space="preserve">Obiectiv Specific 4.2. - </w:t>
      </w:r>
      <w:r w:rsidRPr="00C1093A">
        <w:rPr>
          <w:rFonts w:ascii="Calibri" w:hAnsi="Calibri"/>
          <w:bCs/>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8D526A1" w14:textId="40205A46" w:rsidR="00106872" w:rsidRPr="00C1093A" w:rsidRDefault="0055592C" w:rsidP="00106872">
      <w:pPr>
        <w:spacing w:before="0" w:after="0"/>
        <w:jc w:val="both"/>
        <w:rPr>
          <w:rFonts w:ascii="Calibri" w:eastAsiaTheme="minorHAnsi" w:hAnsi="Calibri"/>
          <w:iCs/>
          <w:sz w:val="24"/>
          <w:szCs w:val="24"/>
        </w:rPr>
      </w:pPr>
      <w:r w:rsidRPr="00C1093A">
        <w:rPr>
          <w:rFonts w:ascii="Calibri" w:eastAsiaTheme="minorHAnsi" w:hAnsi="Calibri"/>
          <w:b/>
          <w:bCs/>
          <w:iCs/>
          <w:sz w:val="24"/>
          <w:szCs w:val="24"/>
        </w:rPr>
        <w:t xml:space="preserve">Acțiunea 5.1 - </w:t>
      </w:r>
      <w:r w:rsidRPr="00C1093A">
        <w:rPr>
          <w:rFonts w:ascii="Calibri" w:eastAsiaTheme="minorHAnsi" w:hAnsi="Calibri"/>
          <w:bCs/>
          <w:iCs/>
          <w:sz w:val="24"/>
          <w:szCs w:val="24"/>
        </w:rPr>
        <w:t>Dezvoltarea infrastructurii educaționale la nivelul învățământului preșcolar</w:t>
      </w:r>
    </w:p>
    <w:p w14:paraId="16CB55D4" w14:textId="77777777" w:rsidR="00F00E47" w:rsidRPr="00C1093A" w:rsidRDefault="00F00E47" w:rsidP="008E68AA">
      <w:pPr>
        <w:spacing w:before="0" w:after="0"/>
        <w:jc w:val="both"/>
        <w:rPr>
          <w:rFonts w:ascii="Calibri" w:eastAsia="SimSun" w:hAnsi="Calibri"/>
          <w:sz w:val="24"/>
          <w:szCs w:val="24"/>
        </w:rPr>
      </w:pPr>
    </w:p>
    <w:p w14:paraId="1D5862BD" w14:textId="54DCBE1D" w:rsidR="00CC5F79" w:rsidRPr="00C1093A" w:rsidRDefault="00DE10B4" w:rsidP="00E07D7E">
      <w:pPr>
        <w:pStyle w:val="Heading2"/>
        <w:numPr>
          <w:ilvl w:val="1"/>
          <w:numId w:val="29"/>
        </w:numPr>
        <w:rPr>
          <w:rFonts w:ascii="Calibri" w:hAnsi="Calibri" w:cs="Calibri"/>
        </w:rPr>
      </w:pPr>
      <w:bookmarkStart w:id="28" w:name="_Toc154146108"/>
      <w:r w:rsidRPr="00C1093A">
        <w:rPr>
          <w:rFonts w:ascii="Calibri" w:hAnsi="Calibri" w:cs="Calibri"/>
        </w:rPr>
        <w:t xml:space="preserve">Reglementări europene și naționale, </w:t>
      </w:r>
      <w:r w:rsidR="00297225" w:rsidRPr="00C1093A">
        <w:rPr>
          <w:rFonts w:ascii="Calibri" w:hAnsi="Calibri" w:cs="Calibri"/>
        </w:rPr>
        <w:t xml:space="preserve">cadru strategic, </w:t>
      </w:r>
      <w:r w:rsidRPr="00C1093A">
        <w:rPr>
          <w:rFonts w:ascii="Calibri" w:hAnsi="Calibri" w:cs="Calibri"/>
        </w:rPr>
        <w:t>documente programatice</w:t>
      </w:r>
      <w:r w:rsidR="00A03B86" w:rsidRPr="00C1093A">
        <w:rPr>
          <w:rFonts w:ascii="Calibri" w:hAnsi="Calibri" w:cs="Calibri"/>
        </w:rPr>
        <w:t xml:space="preserve"> </w:t>
      </w:r>
      <w:r w:rsidR="00297225" w:rsidRPr="00C1093A">
        <w:rPr>
          <w:rFonts w:ascii="Calibri" w:hAnsi="Calibri" w:cs="Calibri"/>
        </w:rPr>
        <w:t>aplicabile</w:t>
      </w:r>
      <w:bookmarkEnd w:id="28"/>
    </w:p>
    <w:p w14:paraId="19E4316C" w14:textId="77777777" w:rsidR="00BF531B" w:rsidRPr="00C1093A" w:rsidRDefault="00BF531B" w:rsidP="00BF531B">
      <w:pPr>
        <w:spacing w:before="0" w:after="0"/>
        <w:jc w:val="both"/>
        <w:rPr>
          <w:rFonts w:ascii="Calibri" w:hAnsi="Calibri"/>
          <w:sz w:val="24"/>
          <w:szCs w:val="24"/>
        </w:rPr>
      </w:pPr>
      <w:r w:rsidRPr="00C1093A">
        <w:rPr>
          <w:rFonts w:ascii="Calibri" w:hAnsi="Calibri"/>
          <w:sz w:val="24"/>
          <w:szCs w:val="24"/>
        </w:rPr>
        <w:t xml:space="preserve">Pe întreg ciclul de viață al unui proiect se vor avea în vedere atât reglementările europene şi naţionale în domeniu, cât și alte documente programatice şi de planificare specifice la nivel european, naţional și regional. </w:t>
      </w:r>
    </w:p>
    <w:p w14:paraId="6248BD7F" w14:textId="77777777" w:rsidR="00BF531B" w:rsidRPr="00C1093A" w:rsidRDefault="00BF531B" w:rsidP="00BF531B">
      <w:pPr>
        <w:spacing w:before="0" w:after="0"/>
        <w:jc w:val="both"/>
        <w:rPr>
          <w:rFonts w:ascii="Calibri" w:hAnsi="Calibri"/>
          <w:sz w:val="24"/>
          <w:szCs w:val="24"/>
        </w:rPr>
      </w:pPr>
    </w:p>
    <w:p w14:paraId="1B9A92FF" w14:textId="77777777" w:rsidR="00BF531B" w:rsidRPr="00C1093A" w:rsidRDefault="00BF531B" w:rsidP="00BF531B">
      <w:pPr>
        <w:spacing w:before="0" w:after="0"/>
        <w:jc w:val="both"/>
        <w:rPr>
          <w:rFonts w:ascii="Calibri" w:hAnsi="Calibri"/>
          <w:sz w:val="24"/>
          <w:szCs w:val="24"/>
        </w:rPr>
      </w:pPr>
      <w:r w:rsidRPr="00C1093A">
        <w:rPr>
          <w:rFonts w:ascii="Calibri" w:hAnsi="Calibri"/>
          <w:sz w:val="24"/>
          <w:szCs w:val="24"/>
        </w:rPr>
        <w:lastRenderedPageBreak/>
        <w:t xml:space="preserve">Trimiterile la actele normative includ și modificările și completările ulterioare ale acestora, precum și orice alte acte normative subsecvente. </w:t>
      </w:r>
    </w:p>
    <w:p w14:paraId="1405FCA8" w14:textId="77777777" w:rsidR="00BF531B" w:rsidRPr="00C1093A" w:rsidRDefault="00BF531B" w:rsidP="00BF531B">
      <w:pPr>
        <w:spacing w:before="0" w:after="0"/>
        <w:jc w:val="both"/>
        <w:rPr>
          <w:rFonts w:ascii="Calibri" w:hAnsi="Calibri"/>
          <w:sz w:val="24"/>
          <w:szCs w:val="24"/>
        </w:rPr>
      </w:pPr>
    </w:p>
    <w:p w14:paraId="5E87064B" w14:textId="41B8C82E" w:rsidR="00B07052" w:rsidRPr="00C1093A" w:rsidRDefault="00BF531B" w:rsidP="00BF531B">
      <w:pPr>
        <w:spacing w:before="0" w:after="0"/>
        <w:jc w:val="both"/>
        <w:rPr>
          <w:rFonts w:ascii="Calibri" w:hAnsi="Calibri"/>
          <w:sz w:val="24"/>
          <w:szCs w:val="24"/>
        </w:rPr>
      </w:pPr>
      <w:r w:rsidRPr="00C1093A">
        <w:rPr>
          <w:rFonts w:ascii="Calibri" w:hAnsi="Calibri"/>
          <w:sz w:val="24"/>
          <w:szCs w:val="24"/>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68E45F48" w14:textId="77777777" w:rsidR="00BF531B" w:rsidRPr="00C1093A" w:rsidRDefault="00BF531B" w:rsidP="00BF531B">
      <w:pPr>
        <w:spacing w:before="0" w:after="0"/>
        <w:jc w:val="both"/>
        <w:rPr>
          <w:rFonts w:ascii="Calibri" w:hAnsi="Calibri"/>
          <w:sz w:val="24"/>
          <w:szCs w:val="24"/>
        </w:rPr>
      </w:pPr>
    </w:p>
    <w:p w14:paraId="7D094B9A" w14:textId="247266AA" w:rsidR="00F77B5D" w:rsidRPr="00C1093A" w:rsidRDefault="00F77B5D" w:rsidP="008E68AA">
      <w:pPr>
        <w:autoSpaceDE w:val="0"/>
        <w:autoSpaceDN w:val="0"/>
        <w:adjustRightInd w:val="0"/>
        <w:spacing w:before="0" w:after="0"/>
        <w:jc w:val="both"/>
        <w:rPr>
          <w:rFonts w:ascii="Calibri" w:hAnsi="Calibri"/>
          <w:sz w:val="24"/>
          <w:szCs w:val="24"/>
          <w:lang w:eastAsia="en-GB"/>
        </w:rPr>
      </w:pPr>
      <w:r w:rsidRPr="00C1093A">
        <w:rPr>
          <w:rFonts w:ascii="Calibri" w:hAnsi="Calibri"/>
          <w:b/>
          <w:bCs/>
          <w:sz w:val="24"/>
          <w:szCs w:val="24"/>
          <w:lang w:eastAsia="en-GB"/>
        </w:rPr>
        <w:t>A. Regulamente/reglement</w:t>
      </w:r>
      <w:r w:rsidR="00A90FAC" w:rsidRPr="00C1093A">
        <w:rPr>
          <w:rFonts w:ascii="Calibri" w:hAnsi="Calibri"/>
          <w:b/>
          <w:bCs/>
          <w:sz w:val="24"/>
          <w:szCs w:val="24"/>
          <w:lang w:eastAsia="en-GB"/>
        </w:rPr>
        <w:t>ă</w:t>
      </w:r>
      <w:r w:rsidRPr="00C1093A">
        <w:rPr>
          <w:rFonts w:ascii="Calibri" w:hAnsi="Calibri"/>
          <w:b/>
          <w:bCs/>
          <w:sz w:val="24"/>
          <w:szCs w:val="24"/>
          <w:lang w:eastAsia="en-GB"/>
        </w:rPr>
        <w:t xml:space="preserve">ri europene: </w:t>
      </w:r>
    </w:p>
    <w:p w14:paraId="68A64369" w14:textId="49DB05C4" w:rsidR="00F77B5D" w:rsidRPr="00C1093A"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Regulamentul (UE) </w:t>
      </w:r>
      <w:r w:rsidR="00FB267A" w:rsidRPr="00C1093A">
        <w:rPr>
          <w:rFonts w:ascii="Calibri" w:hAnsi="Calibri"/>
          <w:sz w:val="24"/>
          <w:szCs w:val="24"/>
          <w:lang w:eastAsia="en-GB"/>
        </w:rPr>
        <w:t xml:space="preserve">nr. </w:t>
      </w:r>
      <w:r w:rsidR="001768B1" w:rsidRPr="00C1093A">
        <w:rPr>
          <w:rFonts w:ascii="Calibri" w:hAnsi="Calibri"/>
          <w:sz w:val="24"/>
          <w:szCs w:val="24"/>
          <w:lang w:eastAsia="en-GB"/>
        </w:rPr>
        <w:t>2021/1060</w:t>
      </w:r>
      <w:r w:rsidRPr="00C1093A">
        <w:rPr>
          <w:rFonts w:ascii="Calibri" w:hAnsi="Calibri"/>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272372" w:rsidRPr="00C1093A">
        <w:rPr>
          <w:rFonts w:ascii="Calibri" w:hAnsi="Calibri"/>
          <w:sz w:val="24"/>
          <w:szCs w:val="24"/>
          <w:lang w:eastAsia="en-GB"/>
        </w:rPr>
        <w:t>, cu modificările și completările ulterioare;</w:t>
      </w:r>
    </w:p>
    <w:p w14:paraId="4D7505B6" w14:textId="64C3D15D" w:rsidR="00F77B5D" w:rsidRPr="00C1093A"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Regulamentul (UE) 2021/1058 al Parlamentului European și al Consiliului din 24 iunie 2021 privind Fondul european de dezvoltare regională și Fondul de coeziune</w:t>
      </w:r>
      <w:r w:rsidR="005921B1" w:rsidRPr="00C1093A">
        <w:rPr>
          <w:rFonts w:ascii="Calibri" w:hAnsi="Calibri"/>
          <w:sz w:val="24"/>
          <w:szCs w:val="24"/>
          <w:lang w:eastAsia="en-GB"/>
        </w:rPr>
        <w:t>, cu modificările și completările ulterioare</w:t>
      </w:r>
      <w:r w:rsidRPr="00C1093A">
        <w:rPr>
          <w:rFonts w:ascii="Calibri" w:hAnsi="Calibri"/>
          <w:sz w:val="24"/>
          <w:szCs w:val="24"/>
          <w:lang w:eastAsia="en-GB"/>
        </w:rPr>
        <w:t xml:space="preserve">; </w:t>
      </w:r>
    </w:p>
    <w:p w14:paraId="1D68E68B" w14:textId="50DFAC8F" w:rsidR="00F77B5D" w:rsidRPr="00C1093A"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Regulamentul Consiliului (CE, EURATOM) nr. 2988/1995 privind protecția intereselor financiare ale Comunităților Europene, cu modificările și completările ulterioare; </w:t>
      </w:r>
    </w:p>
    <w:p w14:paraId="5C612AA7" w14:textId="28FDC315" w:rsidR="00F77B5D" w:rsidRPr="00C1093A"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0A9B8F25" w:rsidR="00F77B5D" w:rsidRPr="00C1093A"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C1093A">
        <w:rPr>
          <w:rFonts w:ascii="Calibri" w:hAnsi="Calibri"/>
          <w:sz w:val="24"/>
          <w:szCs w:val="24"/>
          <w:lang w:eastAsia="en-GB"/>
        </w:rPr>
        <w:t xml:space="preserve"> cu modificările și completările ulterioare</w:t>
      </w:r>
      <w:r w:rsidRPr="00C1093A">
        <w:rPr>
          <w:rFonts w:ascii="Calibri" w:hAnsi="Calibri"/>
          <w:sz w:val="24"/>
          <w:szCs w:val="24"/>
          <w:lang w:eastAsia="en-GB"/>
        </w:rPr>
        <w:t xml:space="preserve">; </w:t>
      </w:r>
    </w:p>
    <w:p w14:paraId="30F8CC34" w14:textId="4A845654" w:rsidR="00F77B5D" w:rsidRPr="00C1093A" w:rsidRDefault="00266FAE" w:rsidP="00E07D7E">
      <w:pPr>
        <w:numPr>
          <w:ilvl w:val="0"/>
          <w:numId w:val="6"/>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rPr>
        <w:t xml:space="preserve">Regulamentul (UE) 2020/852 al Parlamentului Europeanși al Consiliului din 18 iunie 2020 privind instituirea unui cadru care să faciliteze investițiile durabile și de modificare a Regulamentului (UE) 2019/2088, </w:t>
      </w:r>
      <w:r w:rsidRPr="00C1093A">
        <w:rPr>
          <w:rFonts w:ascii="Calibri" w:hAnsi="Calibri"/>
          <w:sz w:val="24"/>
          <w:szCs w:val="24"/>
          <w:lang w:eastAsia="en-GB"/>
        </w:rPr>
        <w:t>cu modificările și completările ulterioare</w:t>
      </w:r>
      <w:r w:rsidR="00F77B5D" w:rsidRPr="00C1093A">
        <w:rPr>
          <w:rFonts w:ascii="Calibri" w:hAnsi="Calibri"/>
          <w:sz w:val="24"/>
          <w:szCs w:val="24"/>
          <w:lang w:eastAsia="en-GB"/>
        </w:rPr>
        <w:t xml:space="preserve">; </w:t>
      </w:r>
    </w:p>
    <w:p w14:paraId="53BEA96D" w14:textId="7F9916F6" w:rsidR="00F77B5D" w:rsidRPr="00C1093A"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Comunicarea Comisiei C (2021) 1054 final din 12 februarie 2021. Orientări tehnice privind aplicarea principiului de „a nu prejudicia în mod semnificativ” în temeiul </w:t>
      </w:r>
      <w:r w:rsidRPr="00C1093A">
        <w:rPr>
          <w:rFonts w:ascii="Calibri" w:hAnsi="Calibri"/>
          <w:sz w:val="24"/>
          <w:szCs w:val="24"/>
          <w:lang w:eastAsia="en-GB"/>
        </w:rPr>
        <w:lastRenderedPageBreak/>
        <w:t>Regulamentului privind Mecanismul de redresare și reziliență</w:t>
      </w:r>
      <w:r w:rsidR="005921B1" w:rsidRPr="00C1093A">
        <w:rPr>
          <w:rFonts w:ascii="Calibri" w:hAnsi="Calibri"/>
          <w:sz w:val="24"/>
          <w:szCs w:val="24"/>
          <w:lang w:eastAsia="en-GB"/>
        </w:rPr>
        <w:t>, cu modificările și completările ulterioare</w:t>
      </w:r>
      <w:r w:rsidRPr="00C1093A">
        <w:rPr>
          <w:rFonts w:ascii="Calibri" w:hAnsi="Calibri"/>
          <w:sz w:val="24"/>
          <w:szCs w:val="24"/>
          <w:lang w:eastAsia="en-GB"/>
        </w:rPr>
        <w:t xml:space="preserve">; </w:t>
      </w:r>
    </w:p>
    <w:p w14:paraId="54769FD3" w14:textId="3A16BE6A" w:rsidR="00F77B5D" w:rsidRPr="00C1093A"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Comunicarea Comisiei (2021/C 373/01) - Orientări tehnice referitoare la imunizarea infrastructurii la schimbările climatice în perioada 2021-2027</w:t>
      </w:r>
      <w:r w:rsidR="00F16ED2" w:rsidRPr="00C1093A">
        <w:rPr>
          <w:rFonts w:ascii="Calibri" w:hAnsi="Calibri"/>
          <w:sz w:val="24"/>
          <w:szCs w:val="24"/>
          <w:lang w:eastAsia="en-GB"/>
        </w:rPr>
        <w:t>, cu modificările și completările ulterioare</w:t>
      </w:r>
      <w:r w:rsidRPr="00C1093A">
        <w:rPr>
          <w:rFonts w:ascii="Calibri" w:hAnsi="Calibri"/>
          <w:sz w:val="24"/>
          <w:szCs w:val="24"/>
          <w:lang w:eastAsia="en-GB"/>
        </w:rPr>
        <w:t xml:space="preserve">; </w:t>
      </w:r>
    </w:p>
    <w:p w14:paraId="36849EAA" w14:textId="0E5331E9" w:rsidR="00F77B5D" w:rsidRPr="00C1093A"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Directiva (UE) 2018/2001 a Parlamentului European și a Consiliului din 11 decembrie 2018 privind promovarea utilizării energiei din surse regenerabile</w:t>
      </w:r>
      <w:r w:rsidR="00614B9C" w:rsidRPr="00C1093A">
        <w:rPr>
          <w:rFonts w:ascii="Calibri" w:hAnsi="Calibri"/>
          <w:sz w:val="24"/>
          <w:szCs w:val="24"/>
          <w:lang w:eastAsia="en-GB"/>
        </w:rPr>
        <w:t>, cu modificările și completările ulterioare</w:t>
      </w:r>
      <w:r w:rsidRPr="00C1093A">
        <w:rPr>
          <w:rFonts w:ascii="Calibri" w:hAnsi="Calibri"/>
          <w:sz w:val="24"/>
          <w:szCs w:val="24"/>
          <w:lang w:eastAsia="en-GB"/>
        </w:rPr>
        <w:t xml:space="preserve">; </w:t>
      </w:r>
    </w:p>
    <w:p w14:paraId="668E8C86" w14:textId="77777777" w:rsidR="00F77B5D" w:rsidRPr="00C1093A" w:rsidRDefault="00F77B5D" w:rsidP="008E68AA">
      <w:pPr>
        <w:autoSpaceDE w:val="0"/>
        <w:autoSpaceDN w:val="0"/>
        <w:adjustRightInd w:val="0"/>
        <w:spacing w:before="0" w:after="0"/>
        <w:jc w:val="both"/>
        <w:rPr>
          <w:rFonts w:ascii="Calibri" w:hAnsi="Calibri"/>
          <w:sz w:val="24"/>
          <w:szCs w:val="24"/>
          <w:lang w:eastAsia="en-GB"/>
        </w:rPr>
      </w:pPr>
    </w:p>
    <w:p w14:paraId="05B1CCD8" w14:textId="40F25662" w:rsidR="00326DB4" w:rsidRPr="00C1093A" w:rsidRDefault="00326DB4" w:rsidP="008E68AA">
      <w:pPr>
        <w:autoSpaceDE w:val="0"/>
        <w:autoSpaceDN w:val="0"/>
        <w:adjustRightInd w:val="0"/>
        <w:spacing w:before="0" w:after="0"/>
        <w:jc w:val="both"/>
        <w:rPr>
          <w:rFonts w:ascii="Calibri" w:hAnsi="Calibri"/>
          <w:sz w:val="24"/>
          <w:szCs w:val="24"/>
          <w:lang w:eastAsia="en-GB"/>
        </w:rPr>
      </w:pPr>
      <w:r w:rsidRPr="00C1093A">
        <w:rPr>
          <w:rFonts w:ascii="Calibri" w:hAnsi="Calibri"/>
          <w:b/>
          <w:bCs/>
          <w:sz w:val="24"/>
          <w:szCs w:val="24"/>
          <w:lang w:eastAsia="en-GB"/>
        </w:rPr>
        <w:t xml:space="preserve">B. Legislaţie naţională </w:t>
      </w:r>
      <w:r w:rsidR="00F00E47" w:rsidRPr="00C1093A">
        <w:rPr>
          <w:rFonts w:ascii="Calibri" w:hAnsi="Calibri"/>
          <w:b/>
          <w:bCs/>
          <w:sz w:val="24"/>
          <w:szCs w:val="24"/>
          <w:lang w:eastAsia="en-GB"/>
        </w:rPr>
        <w:t>(cu modificările și completările ulterioare)</w:t>
      </w:r>
    </w:p>
    <w:p w14:paraId="50420DB4" w14:textId="77777777" w:rsidR="002E2A10" w:rsidRPr="00C1093A" w:rsidRDefault="002E2A10" w:rsidP="00E07D7E">
      <w:pPr>
        <w:pStyle w:val="ListParagraph"/>
        <w:numPr>
          <w:ilvl w:val="0"/>
          <w:numId w:val="7"/>
        </w:numPr>
        <w:jc w:val="both"/>
        <w:rPr>
          <w:rFonts w:ascii="Calibri" w:eastAsia="Times New Roman" w:hAnsi="Calibri"/>
          <w:sz w:val="24"/>
          <w:szCs w:val="24"/>
          <w:lang w:val="en-GB" w:eastAsia="en-GB"/>
        </w:rPr>
      </w:pPr>
      <w:r w:rsidRPr="00C1093A">
        <w:rPr>
          <w:rFonts w:ascii="Calibri" w:eastAsia="Times New Roman" w:hAnsi="Calibri"/>
          <w:sz w:val="24"/>
          <w:szCs w:val="24"/>
          <w:lang w:val="en-GB" w:eastAsia="en-GB"/>
        </w:rPr>
        <w:t xml:space="preserve">LEGEA </w:t>
      </w:r>
      <w:proofErr w:type="spellStart"/>
      <w:r w:rsidRPr="00C1093A">
        <w:rPr>
          <w:rFonts w:ascii="Calibri" w:eastAsia="Times New Roman" w:hAnsi="Calibri"/>
          <w:sz w:val="24"/>
          <w:szCs w:val="24"/>
          <w:lang w:val="en-GB" w:eastAsia="en-GB"/>
        </w:rPr>
        <w:t>educaţiei</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naţionale</w:t>
      </w:r>
      <w:proofErr w:type="spellEnd"/>
      <w:r w:rsidRPr="00C1093A">
        <w:rPr>
          <w:rFonts w:ascii="Calibri" w:eastAsia="Times New Roman" w:hAnsi="Calibri"/>
          <w:sz w:val="24"/>
          <w:szCs w:val="24"/>
          <w:lang w:val="en-GB" w:eastAsia="en-GB"/>
        </w:rPr>
        <w:t xml:space="preserve"> nr. 1 din 5 </w:t>
      </w:r>
      <w:proofErr w:type="spellStart"/>
      <w:r w:rsidRPr="00C1093A">
        <w:rPr>
          <w:rFonts w:ascii="Calibri" w:eastAsia="Times New Roman" w:hAnsi="Calibri"/>
          <w:sz w:val="24"/>
          <w:szCs w:val="24"/>
          <w:lang w:val="en-GB" w:eastAsia="en-GB"/>
        </w:rPr>
        <w:t>ianuarie</w:t>
      </w:r>
      <w:proofErr w:type="spellEnd"/>
      <w:r w:rsidRPr="00C1093A">
        <w:rPr>
          <w:rFonts w:ascii="Calibri" w:eastAsia="Times New Roman" w:hAnsi="Calibri"/>
          <w:sz w:val="24"/>
          <w:szCs w:val="24"/>
          <w:lang w:val="en-GB" w:eastAsia="en-GB"/>
        </w:rPr>
        <w:t xml:space="preserve"> 2011;</w:t>
      </w:r>
    </w:p>
    <w:p w14:paraId="04812E88" w14:textId="60570FB4" w:rsidR="002E2A10" w:rsidRPr="00C1093A" w:rsidRDefault="002E2A10" w:rsidP="00E07D7E">
      <w:pPr>
        <w:pStyle w:val="ListParagraph"/>
        <w:numPr>
          <w:ilvl w:val="0"/>
          <w:numId w:val="7"/>
        </w:numPr>
        <w:jc w:val="both"/>
        <w:rPr>
          <w:rFonts w:ascii="Calibri" w:eastAsia="Times New Roman" w:hAnsi="Calibri"/>
          <w:sz w:val="24"/>
          <w:szCs w:val="24"/>
          <w:lang w:val="en-GB" w:eastAsia="en-GB"/>
        </w:rPr>
      </w:pPr>
      <w:r w:rsidRPr="00C1093A">
        <w:rPr>
          <w:rFonts w:ascii="Calibri" w:eastAsia="Times New Roman" w:hAnsi="Calibri"/>
          <w:sz w:val="24"/>
          <w:szCs w:val="24"/>
          <w:lang w:val="en-GB" w:eastAsia="en-GB"/>
        </w:rPr>
        <w:t xml:space="preserve">LEGEA nr. 248 din 28 </w:t>
      </w:r>
      <w:proofErr w:type="spellStart"/>
      <w:r w:rsidRPr="00C1093A">
        <w:rPr>
          <w:rFonts w:ascii="Calibri" w:eastAsia="Times New Roman" w:hAnsi="Calibri"/>
          <w:sz w:val="24"/>
          <w:szCs w:val="24"/>
          <w:lang w:val="en-GB" w:eastAsia="en-GB"/>
        </w:rPr>
        <w:t>octombrie</w:t>
      </w:r>
      <w:proofErr w:type="spellEnd"/>
      <w:r w:rsidRPr="00C1093A">
        <w:rPr>
          <w:rFonts w:ascii="Calibri" w:eastAsia="Times New Roman" w:hAnsi="Calibri"/>
          <w:sz w:val="24"/>
          <w:szCs w:val="24"/>
          <w:lang w:val="en-GB" w:eastAsia="en-GB"/>
        </w:rPr>
        <w:t xml:space="preserve"> 2015 </w:t>
      </w:r>
      <w:proofErr w:type="spellStart"/>
      <w:r w:rsidRPr="00C1093A">
        <w:rPr>
          <w:rFonts w:ascii="Calibri" w:eastAsia="Times New Roman" w:hAnsi="Calibri"/>
          <w:sz w:val="24"/>
          <w:szCs w:val="24"/>
          <w:lang w:val="en-GB" w:eastAsia="en-GB"/>
        </w:rPr>
        <w:t>privind</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stimularea</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participării</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în</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învăţământul</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preşcolar</w:t>
      </w:r>
      <w:proofErr w:type="spellEnd"/>
      <w:r w:rsidRPr="00C1093A">
        <w:rPr>
          <w:rFonts w:ascii="Calibri" w:eastAsia="Times New Roman" w:hAnsi="Calibri"/>
          <w:sz w:val="24"/>
          <w:szCs w:val="24"/>
          <w:lang w:val="en-GB" w:eastAsia="en-GB"/>
        </w:rPr>
        <w:t xml:space="preserve"> a </w:t>
      </w:r>
      <w:proofErr w:type="spellStart"/>
      <w:r w:rsidRPr="00C1093A">
        <w:rPr>
          <w:rFonts w:ascii="Calibri" w:eastAsia="Times New Roman" w:hAnsi="Calibri"/>
          <w:sz w:val="24"/>
          <w:szCs w:val="24"/>
          <w:lang w:val="en-GB" w:eastAsia="en-GB"/>
        </w:rPr>
        <w:t>copiilor</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provenind</w:t>
      </w:r>
      <w:proofErr w:type="spellEnd"/>
      <w:r w:rsidRPr="00C1093A">
        <w:rPr>
          <w:rFonts w:ascii="Calibri" w:eastAsia="Times New Roman" w:hAnsi="Calibri"/>
          <w:sz w:val="24"/>
          <w:szCs w:val="24"/>
          <w:lang w:val="en-GB" w:eastAsia="en-GB"/>
        </w:rPr>
        <w:t xml:space="preserve"> din </w:t>
      </w:r>
      <w:proofErr w:type="spellStart"/>
      <w:r w:rsidRPr="00C1093A">
        <w:rPr>
          <w:rFonts w:ascii="Calibri" w:eastAsia="Times New Roman" w:hAnsi="Calibri"/>
          <w:sz w:val="24"/>
          <w:szCs w:val="24"/>
          <w:lang w:val="en-GB" w:eastAsia="en-GB"/>
        </w:rPr>
        <w:t>familii</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defavorizate</w:t>
      </w:r>
      <w:proofErr w:type="spellEnd"/>
      <w:r w:rsidR="00647BCA" w:rsidRPr="00C1093A">
        <w:rPr>
          <w:rFonts w:ascii="Calibri" w:eastAsia="Times New Roman" w:hAnsi="Calibri"/>
          <w:sz w:val="24"/>
          <w:szCs w:val="24"/>
          <w:lang w:val="en-GB" w:eastAsia="en-GB"/>
        </w:rPr>
        <w:t xml:space="preserve">, </w:t>
      </w:r>
      <w:proofErr w:type="spellStart"/>
      <w:r w:rsidR="00647BCA" w:rsidRPr="00C1093A">
        <w:rPr>
          <w:rFonts w:ascii="Calibri" w:eastAsia="Times New Roman" w:hAnsi="Calibri"/>
          <w:sz w:val="24"/>
          <w:szCs w:val="24"/>
          <w:lang w:val="en-GB" w:eastAsia="en-GB"/>
        </w:rPr>
        <w:t>republicata</w:t>
      </w:r>
      <w:proofErr w:type="spellEnd"/>
      <w:r w:rsidRPr="00C1093A">
        <w:rPr>
          <w:rFonts w:ascii="Calibri" w:eastAsia="Times New Roman" w:hAnsi="Calibri"/>
          <w:sz w:val="24"/>
          <w:szCs w:val="24"/>
          <w:lang w:val="en-GB" w:eastAsia="en-GB"/>
        </w:rPr>
        <w:t>;</w:t>
      </w:r>
    </w:p>
    <w:p w14:paraId="212727E6" w14:textId="20E3C2E1" w:rsidR="002E2A10" w:rsidRPr="00C1093A" w:rsidRDefault="002E2A10"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C1093A">
        <w:rPr>
          <w:rFonts w:ascii="Calibri" w:eastAsia="Times New Roman" w:hAnsi="Calibri"/>
          <w:sz w:val="24"/>
          <w:szCs w:val="24"/>
          <w:lang w:val="en-GB" w:eastAsia="en-GB"/>
        </w:rPr>
        <w:t>HOTĂRÂRE</w:t>
      </w:r>
      <w:r w:rsidR="00635D9B" w:rsidRPr="00C1093A">
        <w:rPr>
          <w:rFonts w:ascii="Calibri" w:eastAsia="Times New Roman" w:hAnsi="Calibri"/>
          <w:sz w:val="24"/>
          <w:szCs w:val="24"/>
          <w:lang w:val="en-GB" w:eastAsia="en-GB"/>
        </w:rPr>
        <w:t>A</w:t>
      </w:r>
      <w:r w:rsidRPr="00C1093A">
        <w:rPr>
          <w:rFonts w:ascii="Calibri" w:eastAsia="Times New Roman" w:hAnsi="Calibri"/>
          <w:sz w:val="24"/>
          <w:szCs w:val="24"/>
          <w:lang w:val="en-GB" w:eastAsia="en-GB"/>
        </w:rPr>
        <w:t xml:space="preserve"> nr. 391 din 31 </w:t>
      </w:r>
      <w:proofErr w:type="spellStart"/>
      <w:r w:rsidRPr="00C1093A">
        <w:rPr>
          <w:rFonts w:ascii="Calibri" w:eastAsia="Times New Roman" w:hAnsi="Calibri"/>
          <w:sz w:val="24"/>
          <w:szCs w:val="24"/>
          <w:lang w:val="en-GB" w:eastAsia="en-GB"/>
        </w:rPr>
        <w:t>martie</w:t>
      </w:r>
      <w:proofErr w:type="spellEnd"/>
      <w:r w:rsidRPr="00C1093A">
        <w:rPr>
          <w:rFonts w:ascii="Calibri" w:eastAsia="Times New Roman" w:hAnsi="Calibri"/>
          <w:sz w:val="24"/>
          <w:szCs w:val="24"/>
          <w:lang w:val="en-GB" w:eastAsia="en-GB"/>
        </w:rPr>
        <w:t xml:space="preserve"> 2021 </w:t>
      </w:r>
      <w:proofErr w:type="spellStart"/>
      <w:r w:rsidRPr="00C1093A">
        <w:rPr>
          <w:rFonts w:ascii="Calibri" w:eastAsia="Times New Roman" w:hAnsi="Calibri"/>
          <w:sz w:val="24"/>
          <w:szCs w:val="24"/>
          <w:lang w:val="en-GB" w:eastAsia="en-GB"/>
        </w:rPr>
        <w:t>pentru</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modificarea</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şi</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completarea</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Normelor</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metodologice</w:t>
      </w:r>
      <w:proofErr w:type="spellEnd"/>
      <w:r w:rsidRPr="00C1093A">
        <w:rPr>
          <w:rFonts w:ascii="Calibri" w:eastAsia="Times New Roman" w:hAnsi="Calibri"/>
          <w:sz w:val="24"/>
          <w:szCs w:val="24"/>
          <w:lang w:val="en-GB" w:eastAsia="en-GB"/>
        </w:rPr>
        <w:t xml:space="preserve"> de </w:t>
      </w:r>
      <w:proofErr w:type="spellStart"/>
      <w:r w:rsidRPr="00C1093A">
        <w:rPr>
          <w:rFonts w:ascii="Calibri" w:eastAsia="Times New Roman" w:hAnsi="Calibri"/>
          <w:sz w:val="24"/>
          <w:szCs w:val="24"/>
          <w:lang w:val="en-GB" w:eastAsia="en-GB"/>
        </w:rPr>
        <w:t>aplicare</w:t>
      </w:r>
      <w:proofErr w:type="spellEnd"/>
      <w:r w:rsidRPr="00C1093A">
        <w:rPr>
          <w:rFonts w:ascii="Calibri" w:eastAsia="Times New Roman" w:hAnsi="Calibri"/>
          <w:sz w:val="24"/>
          <w:szCs w:val="24"/>
          <w:lang w:val="en-GB" w:eastAsia="en-GB"/>
        </w:rPr>
        <w:t xml:space="preserve"> a </w:t>
      </w:r>
      <w:proofErr w:type="spellStart"/>
      <w:r w:rsidRPr="00C1093A">
        <w:rPr>
          <w:rFonts w:ascii="Calibri" w:eastAsia="Times New Roman" w:hAnsi="Calibri"/>
          <w:sz w:val="24"/>
          <w:szCs w:val="24"/>
          <w:lang w:val="en-GB" w:eastAsia="en-GB"/>
        </w:rPr>
        <w:t>prevederilor</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Legii</w:t>
      </w:r>
      <w:proofErr w:type="spellEnd"/>
      <w:r w:rsidRPr="00C1093A">
        <w:rPr>
          <w:rFonts w:ascii="Calibri" w:eastAsia="Times New Roman" w:hAnsi="Calibri"/>
          <w:sz w:val="24"/>
          <w:szCs w:val="24"/>
          <w:lang w:val="en-GB" w:eastAsia="en-GB"/>
        </w:rPr>
        <w:t xml:space="preserve"> nr. 248/2015 </w:t>
      </w:r>
      <w:proofErr w:type="spellStart"/>
      <w:r w:rsidRPr="00C1093A">
        <w:rPr>
          <w:rFonts w:ascii="Calibri" w:eastAsia="Times New Roman" w:hAnsi="Calibri"/>
          <w:sz w:val="24"/>
          <w:szCs w:val="24"/>
          <w:lang w:val="en-GB" w:eastAsia="en-GB"/>
        </w:rPr>
        <w:t>privind</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stimularea</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participării</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în</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învăţământul</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preşcolar</w:t>
      </w:r>
      <w:proofErr w:type="spellEnd"/>
      <w:r w:rsidRPr="00C1093A">
        <w:rPr>
          <w:rFonts w:ascii="Calibri" w:eastAsia="Times New Roman" w:hAnsi="Calibri"/>
          <w:sz w:val="24"/>
          <w:szCs w:val="24"/>
          <w:lang w:val="en-GB" w:eastAsia="en-GB"/>
        </w:rPr>
        <w:t xml:space="preserve"> a </w:t>
      </w:r>
      <w:proofErr w:type="spellStart"/>
      <w:r w:rsidRPr="00C1093A">
        <w:rPr>
          <w:rFonts w:ascii="Calibri" w:eastAsia="Times New Roman" w:hAnsi="Calibri"/>
          <w:sz w:val="24"/>
          <w:szCs w:val="24"/>
          <w:lang w:val="en-GB" w:eastAsia="en-GB"/>
        </w:rPr>
        <w:t>copiilor</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provenind</w:t>
      </w:r>
      <w:proofErr w:type="spellEnd"/>
      <w:r w:rsidRPr="00C1093A">
        <w:rPr>
          <w:rFonts w:ascii="Calibri" w:eastAsia="Times New Roman" w:hAnsi="Calibri"/>
          <w:sz w:val="24"/>
          <w:szCs w:val="24"/>
          <w:lang w:val="en-GB" w:eastAsia="en-GB"/>
        </w:rPr>
        <w:t xml:space="preserve"> din </w:t>
      </w:r>
      <w:proofErr w:type="spellStart"/>
      <w:r w:rsidRPr="00C1093A">
        <w:rPr>
          <w:rFonts w:ascii="Calibri" w:eastAsia="Times New Roman" w:hAnsi="Calibri"/>
          <w:sz w:val="24"/>
          <w:szCs w:val="24"/>
          <w:lang w:val="en-GB" w:eastAsia="en-GB"/>
        </w:rPr>
        <w:t>familii</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defavorizate</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şi</w:t>
      </w:r>
      <w:proofErr w:type="spellEnd"/>
      <w:r w:rsidRPr="00C1093A">
        <w:rPr>
          <w:rFonts w:ascii="Calibri" w:eastAsia="Times New Roman" w:hAnsi="Calibri"/>
          <w:sz w:val="24"/>
          <w:szCs w:val="24"/>
          <w:lang w:val="en-GB" w:eastAsia="en-GB"/>
        </w:rPr>
        <w:t xml:space="preserve"> a </w:t>
      </w:r>
      <w:proofErr w:type="spellStart"/>
      <w:r w:rsidRPr="00C1093A">
        <w:rPr>
          <w:rFonts w:ascii="Calibri" w:eastAsia="Times New Roman" w:hAnsi="Calibri"/>
          <w:sz w:val="24"/>
          <w:szCs w:val="24"/>
          <w:lang w:val="en-GB" w:eastAsia="en-GB"/>
        </w:rPr>
        <w:t>procedurii</w:t>
      </w:r>
      <w:proofErr w:type="spellEnd"/>
      <w:r w:rsidRPr="00C1093A">
        <w:rPr>
          <w:rFonts w:ascii="Calibri" w:eastAsia="Times New Roman" w:hAnsi="Calibri"/>
          <w:sz w:val="24"/>
          <w:szCs w:val="24"/>
          <w:lang w:val="en-GB" w:eastAsia="en-GB"/>
        </w:rPr>
        <w:t xml:space="preserve"> de </w:t>
      </w:r>
      <w:proofErr w:type="spellStart"/>
      <w:r w:rsidRPr="00C1093A">
        <w:rPr>
          <w:rFonts w:ascii="Calibri" w:eastAsia="Times New Roman" w:hAnsi="Calibri"/>
          <w:sz w:val="24"/>
          <w:szCs w:val="24"/>
          <w:lang w:val="en-GB" w:eastAsia="en-GB"/>
        </w:rPr>
        <w:t>acordare</w:t>
      </w:r>
      <w:proofErr w:type="spellEnd"/>
      <w:r w:rsidRPr="00C1093A">
        <w:rPr>
          <w:rFonts w:ascii="Calibri" w:eastAsia="Times New Roman" w:hAnsi="Calibri"/>
          <w:sz w:val="24"/>
          <w:szCs w:val="24"/>
          <w:lang w:val="en-GB" w:eastAsia="en-GB"/>
        </w:rPr>
        <w:t xml:space="preserve"> a </w:t>
      </w:r>
      <w:proofErr w:type="spellStart"/>
      <w:r w:rsidRPr="00C1093A">
        <w:rPr>
          <w:rFonts w:ascii="Calibri" w:eastAsia="Times New Roman" w:hAnsi="Calibri"/>
          <w:sz w:val="24"/>
          <w:szCs w:val="24"/>
          <w:lang w:val="en-GB" w:eastAsia="en-GB"/>
        </w:rPr>
        <w:t>tichetelor</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sociale</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pentru</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grădiniţă</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aprobate</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prin</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Hotărârea</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Guvernului</w:t>
      </w:r>
      <w:proofErr w:type="spellEnd"/>
      <w:r w:rsidRPr="00C1093A">
        <w:rPr>
          <w:rFonts w:ascii="Calibri" w:eastAsia="Times New Roman" w:hAnsi="Calibri"/>
          <w:sz w:val="24"/>
          <w:szCs w:val="24"/>
          <w:lang w:val="en-GB" w:eastAsia="en-GB"/>
        </w:rPr>
        <w:t xml:space="preserve"> nr. 15/2016;</w:t>
      </w:r>
    </w:p>
    <w:p w14:paraId="12168E00" w14:textId="5CB7F253"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HOTĂRÂRE</w:t>
      </w:r>
      <w:r w:rsidR="00635D9B" w:rsidRPr="00C1093A">
        <w:rPr>
          <w:rFonts w:ascii="Calibri" w:hAnsi="Calibri"/>
          <w:sz w:val="24"/>
          <w:szCs w:val="24"/>
          <w:lang w:eastAsia="en-GB"/>
        </w:rPr>
        <w:t>A</w:t>
      </w:r>
      <w:r w:rsidRPr="00C1093A">
        <w:rPr>
          <w:rFonts w:ascii="Calibri" w:hAnsi="Calibri"/>
          <w:sz w:val="24"/>
          <w:szCs w:val="24"/>
          <w:lang w:eastAsia="en-GB"/>
        </w:rPr>
        <w:t xml:space="preserve"> nr. 15 din 19 ianuarie 2016 pentru aprobarea Normelor metodologice de aplicare a prevederilor Legii nr. 248/2015 privind stimularea participării în învăţământul preşcolar a copiilor provenind din familii defavorizate şi a procedurii de acordare a tichetelor sociale pentru grădiniţă;</w:t>
      </w:r>
    </w:p>
    <w:p w14:paraId="0F4F8B8E" w14:textId="1B43972F" w:rsidR="00585445" w:rsidRPr="00C1093A" w:rsidRDefault="00585445"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O</w:t>
      </w:r>
      <w:r w:rsidR="00635D9B" w:rsidRPr="00C1093A">
        <w:rPr>
          <w:rFonts w:ascii="Calibri" w:hAnsi="Calibri"/>
          <w:sz w:val="24"/>
          <w:szCs w:val="24"/>
          <w:lang w:eastAsia="en-GB"/>
        </w:rPr>
        <w:t>RDINUL</w:t>
      </w:r>
      <w:r w:rsidRPr="00C1093A">
        <w:rPr>
          <w:rFonts w:ascii="Calibri" w:hAnsi="Calibri"/>
          <w:sz w:val="24"/>
          <w:szCs w:val="24"/>
          <w:lang w:eastAsia="en-GB"/>
        </w:rPr>
        <w:t xml:space="preserve"> nr. 4143 din 29 iunie 2022 pentru aprobarea Standardelor privind materialele de predare-învăţare în educaţia timpurie şi a Normativului de dotare minimală pentru serviciile de educaţie timpurie a copiilor de la naştere la 6 ani;</w:t>
      </w:r>
    </w:p>
    <w:p w14:paraId="5849D26D" w14:textId="17D84A06"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HOTĂRÂRE</w:t>
      </w:r>
      <w:r w:rsidR="00635D9B" w:rsidRPr="00C1093A">
        <w:rPr>
          <w:rFonts w:ascii="Calibri" w:hAnsi="Calibri"/>
          <w:sz w:val="24"/>
          <w:szCs w:val="24"/>
          <w:lang w:eastAsia="en-GB"/>
        </w:rPr>
        <w:t>A</w:t>
      </w:r>
      <w:r w:rsidRPr="00C1093A">
        <w:rPr>
          <w:rFonts w:ascii="Calibri" w:hAnsi="Calibri"/>
          <w:sz w:val="24"/>
          <w:szCs w:val="24"/>
          <w:lang w:eastAsia="en-GB"/>
        </w:rPr>
        <w:t xml:space="preserve"> nr. 417 din 3 iunie 2015 pentru aprobarea Strategiei privind reducerea părăsirii timpurii a şcolii în România;</w:t>
      </w:r>
    </w:p>
    <w:p w14:paraId="2FF2649F" w14:textId="2A7BA60F"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LEGE</w:t>
      </w:r>
      <w:r w:rsidR="00635D9B" w:rsidRPr="00C1093A">
        <w:rPr>
          <w:rFonts w:ascii="Calibri" w:hAnsi="Calibri"/>
          <w:sz w:val="24"/>
          <w:szCs w:val="24"/>
          <w:lang w:eastAsia="en-GB"/>
        </w:rPr>
        <w:t>A</w:t>
      </w:r>
      <w:r w:rsidRPr="00C1093A">
        <w:rPr>
          <w:rFonts w:ascii="Calibri" w:hAnsi="Calibri"/>
          <w:sz w:val="24"/>
          <w:szCs w:val="24"/>
          <w:lang w:eastAsia="en-GB"/>
        </w:rPr>
        <w:t xml:space="preserve"> nr. 272 din 21 iunie 2004 privind protecţia şi promovarea drepturilor copilului</w:t>
      </w:r>
      <w:r w:rsidR="00E42884" w:rsidRPr="00C1093A">
        <w:rPr>
          <w:rFonts w:ascii="Calibri" w:hAnsi="Calibri"/>
          <w:sz w:val="24"/>
          <w:szCs w:val="24"/>
          <w:lang w:eastAsia="en-GB"/>
        </w:rPr>
        <w:t>, republicata</w:t>
      </w:r>
      <w:r w:rsidRPr="00C1093A">
        <w:rPr>
          <w:rFonts w:ascii="Calibri" w:hAnsi="Calibri"/>
          <w:sz w:val="24"/>
          <w:szCs w:val="24"/>
          <w:lang w:eastAsia="en-GB"/>
        </w:rPr>
        <w:t>;</w:t>
      </w:r>
    </w:p>
    <w:p w14:paraId="3E48BE27" w14:textId="649E43FF" w:rsidR="008851AF" w:rsidRPr="00C1093A" w:rsidRDefault="008851AF" w:rsidP="00E07D7E">
      <w:pPr>
        <w:numPr>
          <w:ilvl w:val="0"/>
          <w:numId w:val="7"/>
        </w:numPr>
        <w:autoSpaceDE w:val="0"/>
        <w:autoSpaceDN w:val="0"/>
        <w:adjustRightInd w:val="0"/>
        <w:spacing w:before="0" w:after="0"/>
        <w:jc w:val="both"/>
        <w:rPr>
          <w:rFonts w:ascii="Calibri" w:eastAsia="Times New Roman" w:hAnsi="Calibri"/>
          <w:sz w:val="24"/>
          <w:szCs w:val="24"/>
          <w:lang w:eastAsia="en-GB"/>
        </w:rPr>
      </w:pPr>
      <w:r w:rsidRPr="00C1093A">
        <w:rPr>
          <w:rFonts w:ascii="Calibri" w:hAnsi="Calibri"/>
          <w:sz w:val="24"/>
          <w:szCs w:val="24"/>
          <w:lang w:eastAsia="en-GB"/>
        </w:rPr>
        <w:t>LEGE</w:t>
      </w:r>
      <w:r w:rsidR="00635D9B" w:rsidRPr="00C1093A">
        <w:rPr>
          <w:rFonts w:ascii="Calibri" w:hAnsi="Calibri"/>
          <w:sz w:val="24"/>
          <w:szCs w:val="24"/>
          <w:lang w:eastAsia="en-GB"/>
        </w:rPr>
        <w:t>A</w:t>
      </w:r>
      <w:r w:rsidRPr="00C1093A">
        <w:rPr>
          <w:rFonts w:ascii="Calibri" w:hAnsi="Calibri"/>
          <w:sz w:val="24"/>
          <w:szCs w:val="24"/>
          <w:lang w:eastAsia="en-GB"/>
        </w:rPr>
        <w:t xml:space="preserve"> nr. 221 din 11 noiembrie 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6957D5EC" w14:textId="168D808C"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LEGE</w:t>
      </w:r>
      <w:r w:rsidR="00635D9B" w:rsidRPr="00C1093A">
        <w:rPr>
          <w:rFonts w:ascii="Calibri" w:hAnsi="Calibri"/>
          <w:sz w:val="24"/>
          <w:szCs w:val="24"/>
          <w:lang w:eastAsia="en-GB"/>
        </w:rPr>
        <w:t>A</w:t>
      </w:r>
      <w:r w:rsidRPr="00C1093A">
        <w:rPr>
          <w:rFonts w:ascii="Calibri" w:hAnsi="Calibri"/>
          <w:sz w:val="24"/>
          <w:szCs w:val="24"/>
          <w:lang w:eastAsia="en-GB"/>
        </w:rPr>
        <w:t xml:space="preserve"> nr. 48 din 16 ianuarie 2002 pentru aprobarea Ordonanţei Guvernului nr. 137/2000 privind prevenirea şi sancţionarea tuturor formelor de discriminare;</w:t>
      </w:r>
    </w:p>
    <w:p w14:paraId="16B3C55F" w14:textId="2202D395" w:rsidR="008851AF" w:rsidRPr="00C1093A" w:rsidRDefault="008851AF"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C1093A">
        <w:rPr>
          <w:rFonts w:ascii="Calibri" w:hAnsi="Calibri"/>
          <w:sz w:val="24"/>
          <w:szCs w:val="24"/>
          <w:lang w:eastAsia="en-GB"/>
        </w:rPr>
        <w:t>ORDONANŢ</w:t>
      </w:r>
      <w:r w:rsidR="00635D9B" w:rsidRPr="00C1093A">
        <w:rPr>
          <w:rFonts w:ascii="Calibri" w:hAnsi="Calibri"/>
          <w:sz w:val="24"/>
          <w:szCs w:val="24"/>
          <w:lang w:eastAsia="en-GB"/>
        </w:rPr>
        <w:t>A</w:t>
      </w:r>
      <w:r w:rsidRPr="00C1093A">
        <w:rPr>
          <w:rFonts w:ascii="Calibri" w:hAnsi="Calibri"/>
          <w:sz w:val="24"/>
          <w:szCs w:val="24"/>
          <w:lang w:eastAsia="en-GB"/>
        </w:rPr>
        <w:t xml:space="preserve"> nr. 137 din 31 august 2000 privind prevenirea şi sancţionarea tuturor formelor de discriminare</w:t>
      </w:r>
      <w:r w:rsidR="00277EC6" w:rsidRPr="00C1093A">
        <w:rPr>
          <w:rFonts w:ascii="Calibri" w:hAnsi="Calibri"/>
          <w:sz w:val="24"/>
          <w:szCs w:val="24"/>
          <w:lang w:eastAsia="en-GB"/>
        </w:rPr>
        <w:t>, republicata</w:t>
      </w:r>
      <w:r w:rsidRPr="00C1093A">
        <w:rPr>
          <w:rFonts w:ascii="Calibri" w:hAnsi="Calibri"/>
          <w:sz w:val="24"/>
          <w:szCs w:val="24"/>
          <w:lang w:eastAsia="en-GB"/>
        </w:rPr>
        <w:t>;</w:t>
      </w:r>
    </w:p>
    <w:p w14:paraId="0B4B8C51" w14:textId="5763429D" w:rsidR="008851AF" w:rsidRPr="00C1093A" w:rsidRDefault="008851AF"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C1093A">
        <w:rPr>
          <w:rFonts w:ascii="Calibri" w:hAnsi="Calibri"/>
          <w:sz w:val="24"/>
          <w:szCs w:val="24"/>
          <w:lang w:eastAsia="en-GB"/>
        </w:rPr>
        <w:lastRenderedPageBreak/>
        <w:t>ORDIN</w:t>
      </w:r>
      <w:r w:rsidR="00635D9B" w:rsidRPr="00C1093A">
        <w:rPr>
          <w:rFonts w:ascii="Calibri" w:hAnsi="Calibri"/>
          <w:sz w:val="24"/>
          <w:szCs w:val="24"/>
          <w:lang w:eastAsia="en-GB"/>
        </w:rPr>
        <w:t>UL</w:t>
      </w:r>
      <w:r w:rsidRPr="00C1093A">
        <w:rPr>
          <w:rFonts w:ascii="Calibri" w:hAnsi="Calibri"/>
          <w:sz w:val="24"/>
          <w:szCs w:val="24"/>
          <w:lang w:eastAsia="en-GB"/>
        </w:rPr>
        <w:t xml:space="preserve"> nr. 5.574 din 7 octombrie 2011 pentru aprobarea Metodologiei privind organizarea serviciilor de sprijin educaţional pentru copiii, elevii şi tinerii cu cerinţe educaţionale speciale integraţi în învăţământul de masă;</w:t>
      </w:r>
    </w:p>
    <w:p w14:paraId="49AC22A5" w14:textId="15FF540F"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HOTĂRÂRE</w:t>
      </w:r>
      <w:r w:rsidR="00635D9B" w:rsidRPr="00C1093A">
        <w:rPr>
          <w:rFonts w:ascii="Calibri" w:hAnsi="Calibri"/>
          <w:sz w:val="24"/>
          <w:szCs w:val="24"/>
          <w:lang w:eastAsia="en-GB"/>
        </w:rPr>
        <w:t>A</w:t>
      </w:r>
      <w:r w:rsidRPr="00C1093A">
        <w:rPr>
          <w:rFonts w:ascii="Calibri" w:hAnsi="Calibri"/>
          <w:sz w:val="24"/>
          <w:szCs w:val="24"/>
          <w:lang w:eastAsia="en-GB"/>
        </w:rPr>
        <w:t xml:space="preserve"> nr. 994 din 18 noiembrie 2020 privind aprobarea standardelor de autorizare de funcţionare provizorie şi a standardelor de acreditare şi de evaluare externă periodică în învăţământul preuniversitar;</w:t>
      </w:r>
    </w:p>
    <w:p w14:paraId="429339C8" w14:textId="7F4880D0"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HOTĂRÂRE</w:t>
      </w:r>
      <w:r w:rsidR="00635D9B" w:rsidRPr="00C1093A">
        <w:rPr>
          <w:rFonts w:ascii="Calibri" w:hAnsi="Calibri"/>
          <w:sz w:val="24"/>
          <w:szCs w:val="24"/>
          <w:lang w:eastAsia="en-GB"/>
        </w:rPr>
        <w:t>A</w:t>
      </w:r>
      <w:r w:rsidRPr="00C1093A">
        <w:rPr>
          <w:rFonts w:ascii="Calibri" w:hAnsi="Calibri"/>
          <w:sz w:val="24"/>
          <w:szCs w:val="24"/>
          <w:lang w:eastAsia="en-GB"/>
        </w:rPr>
        <w:t xml:space="preserve"> nr. 631 din 11 mai 2022 pentru modificarea anexei la Hotărârea Guvernului nr. 994/2020 privind aprobarea standardelor de autorizare de funcţionare provizorie şi a standardelor de acreditare şi de evaluare externă periodică în învăţământul preuniversitar;</w:t>
      </w:r>
    </w:p>
    <w:p w14:paraId="2BF22DF6" w14:textId="05F2A1D4"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ORDIN</w:t>
      </w:r>
      <w:r w:rsidR="00635D9B" w:rsidRPr="00C1093A">
        <w:rPr>
          <w:rFonts w:ascii="Calibri" w:hAnsi="Calibri"/>
          <w:sz w:val="24"/>
          <w:szCs w:val="24"/>
          <w:lang w:eastAsia="en-GB"/>
        </w:rPr>
        <w:t>UL</w:t>
      </w:r>
      <w:r w:rsidRPr="00C1093A">
        <w:rPr>
          <w:rFonts w:ascii="Calibri" w:hAnsi="Calibri"/>
          <w:sz w:val="24"/>
          <w:szCs w:val="24"/>
          <w:lang w:eastAsia="en-GB"/>
        </w:rPr>
        <w:t xml:space="preserve"> nr. 2.487 din 20 septembrie 2022 pentru aprobarea reglementării tehnice "Normativ privind cerinţe de calitate specifice construcţiilor pentru grădiniţe de copii, indicativ NP 011-2022";</w:t>
      </w:r>
    </w:p>
    <w:p w14:paraId="542555E4" w14:textId="3A1753F2" w:rsidR="008851AF" w:rsidRPr="00C1093A" w:rsidRDefault="008851AF" w:rsidP="00E07D7E">
      <w:pPr>
        <w:numPr>
          <w:ilvl w:val="0"/>
          <w:numId w:val="7"/>
        </w:numPr>
        <w:autoSpaceDE w:val="0"/>
        <w:autoSpaceDN w:val="0"/>
        <w:adjustRightInd w:val="0"/>
        <w:spacing w:before="0" w:after="0"/>
        <w:jc w:val="both"/>
        <w:rPr>
          <w:rFonts w:ascii="Calibri" w:eastAsia="Times New Roman" w:hAnsi="Calibri"/>
          <w:sz w:val="24"/>
          <w:szCs w:val="24"/>
          <w:lang w:eastAsia="en-GB"/>
        </w:rPr>
      </w:pPr>
      <w:r w:rsidRPr="00C1093A">
        <w:rPr>
          <w:rFonts w:ascii="Calibri" w:hAnsi="Calibri"/>
          <w:sz w:val="24"/>
          <w:szCs w:val="24"/>
          <w:lang w:eastAsia="en-GB"/>
        </w:rPr>
        <w:t>Rezoluția Consiliului Uniunii Europene privind un cadru strategic pentru cooperarea europeană în domeniul educației și formării în perspectiva realizării și dezvoltării în continuare a spațiului european al educației (2021-2030)</w:t>
      </w:r>
      <w:r w:rsidR="009F3AD6" w:rsidRPr="00C1093A">
        <w:rPr>
          <w:rFonts w:ascii="Calibri" w:hAnsi="Calibri"/>
          <w:sz w:val="24"/>
          <w:szCs w:val="24"/>
          <w:lang w:eastAsia="en-GB"/>
        </w:rPr>
        <w:t xml:space="preserve"> 2021/C 66/01</w:t>
      </w:r>
      <w:r w:rsidRPr="00C1093A">
        <w:rPr>
          <w:rFonts w:ascii="Calibri" w:hAnsi="Calibri"/>
          <w:sz w:val="24"/>
          <w:szCs w:val="24"/>
          <w:lang w:eastAsia="en-GB"/>
        </w:rPr>
        <w:t>;</w:t>
      </w:r>
    </w:p>
    <w:p w14:paraId="78B09DB9" w14:textId="77777777" w:rsidR="0012249C" w:rsidRPr="00C1093A" w:rsidRDefault="0012249C"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proofErr w:type="spellStart"/>
      <w:r w:rsidRPr="00C1093A">
        <w:rPr>
          <w:rFonts w:ascii="Calibri" w:eastAsia="Times New Roman" w:hAnsi="Calibri"/>
          <w:sz w:val="24"/>
          <w:szCs w:val="24"/>
          <w:lang w:val="en-GB" w:eastAsia="en-GB"/>
        </w:rPr>
        <w:t>Metodologia</w:t>
      </w:r>
      <w:proofErr w:type="spellEnd"/>
      <w:r w:rsidRPr="00C1093A">
        <w:rPr>
          <w:rFonts w:ascii="Calibri" w:eastAsia="Times New Roman" w:hAnsi="Calibri"/>
          <w:sz w:val="24"/>
          <w:szCs w:val="24"/>
          <w:lang w:val="en-GB" w:eastAsia="en-GB"/>
        </w:rPr>
        <w:t xml:space="preserve"> din 28 </w:t>
      </w:r>
      <w:proofErr w:type="spellStart"/>
      <w:r w:rsidRPr="00C1093A">
        <w:rPr>
          <w:rFonts w:ascii="Calibri" w:eastAsia="Times New Roman" w:hAnsi="Calibri"/>
          <w:sz w:val="24"/>
          <w:szCs w:val="24"/>
          <w:lang w:val="en-GB" w:eastAsia="en-GB"/>
        </w:rPr>
        <w:t>decembrie</w:t>
      </w:r>
      <w:proofErr w:type="spellEnd"/>
      <w:r w:rsidRPr="00C1093A">
        <w:rPr>
          <w:rFonts w:ascii="Calibri" w:eastAsia="Times New Roman" w:hAnsi="Calibri"/>
          <w:sz w:val="24"/>
          <w:szCs w:val="24"/>
          <w:lang w:val="en-GB" w:eastAsia="en-GB"/>
        </w:rPr>
        <w:t xml:space="preserve"> 2022 de </w:t>
      </w:r>
      <w:proofErr w:type="spellStart"/>
      <w:r w:rsidRPr="00C1093A">
        <w:rPr>
          <w:rFonts w:ascii="Calibri" w:eastAsia="Times New Roman" w:hAnsi="Calibri"/>
          <w:sz w:val="24"/>
          <w:szCs w:val="24"/>
          <w:lang w:val="en-GB" w:eastAsia="en-GB"/>
        </w:rPr>
        <w:t>organizare</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şi</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funcţionare</w:t>
      </w:r>
      <w:proofErr w:type="spellEnd"/>
      <w:r w:rsidRPr="00C1093A">
        <w:rPr>
          <w:rFonts w:ascii="Calibri" w:eastAsia="Times New Roman" w:hAnsi="Calibri"/>
          <w:sz w:val="24"/>
          <w:szCs w:val="24"/>
          <w:lang w:val="en-GB" w:eastAsia="en-GB"/>
        </w:rPr>
        <w:t xml:space="preserve"> a </w:t>
      </w:r>
      <w:proofErr w:type="spellStart"/>
      <w:r w:rsidRPr="00C1093A">
        <w:rPr>
          <w:rFonts w:ascii="Calibri" w:eastAsia="Times New Roman" w:hAnsi="Calibri"/>
          <w:sz w:val="24"/>
          <w:szCs w:val="24"/>
          <w:lang w:val="en-GB" w:eastAsia="en-GB"/>
        </w:rPr>
        <w:t>serviciilor</w:t>
      </w:r>
      <w:proofErr w:type="spellEnd"/>
      <w:r w:rsidRPr="00C1093A">
        <w:rPr>
          <w:rFonts w:ascii="Calibri" w:eastAsia="Times New Roman" w:hAnsi="Calibri"/>
          <w:sz w:val="24"/>
          <w:szCs w:val="24"/>
          <w:lang w:val="en-GB" w:eastAsia="en-GB"/>
        </w:rPr>
        <w:t xml:space="preserve"> de </w:t>
      </w:r>
      <w:proofErr w:type="spellStart"/>
      <w:r w:rsidRPr="00C1093A">
        <w:rPr>
          <w:rFonts w:ascii="Calibri" w:eastAsia="Times New Roman" w:hAnsi="Calibri"/>
          <w:sz w:val="24"/>
          <w:szCs w:val="24"/>
          <w:lang w:val="en-GB" w:eastAsia="en-GB"/>
        </w:rPr>
        <w:t>educaţie</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timpurie</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complementare</w:t>
      </w:r>
      <w:proofErr w:type="spellEnd"/>
      <w:r w:rsidRPr="00C1093A">
        <w:rPr>
          <w:rFonts w:ascii="Calibri" w:eastAsia="Times New Roman" w:hAnsi="Calibri"/>
          <w:sz w:val="24"/>
          <w:szCs w:val="24"/>
          <w:lang w:val="en-GB" w:eastAsia="en-GB"/>
        </w:rPr>
        <w:t>;</w:t>
      </w:r>
    </w:p>
    <w:p w14:paraId="2BFC46DA" w14:textId="124D7B33" w:rsidR="0012249C" w:rsidRPr="00C1093A" w:rsidRDefault="00635D9B"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C1093A">
        <w:rPr>
          <w:rFonts w:ascii="Calibri" w:hAnsi="Calibri"/>
          <w:sz w:val="24"/>
          <w:szCs w:val="24"/>
          <w:lang w:eastAsia="en-GB"/>
        </w:rPr>
        <w:t>HOTĂRÂREA</w:t>
      </w:r>
      <w:r w:rsidR="0012249C" w:rsidRPr="00C1093A">
        <w:rPr>
          <w:rFonts w:ascii="Calibri" w:eastAsia="Times New Roman" w:hAnsi="Calibri"/>
          <w:sz w:val="24"/>
          <w:szCs w:val="24"/>
          <w:lang w:val="en-GB" w:eastAsia="en-GB"/>
        </w:rPr>
        <w:t xml:space="preserve"> nr. 1.604 din 28 </w:t>
      </w:r>
      <w:proofErr w:type="spellStart"/>
      <w:r w:rsidR="0012249C" w:rsidRPr="00C1093A">
        <w:rPr>
          <w:rFonts w:ascii="Calibri" w:eastAsia="Times New Roman" w:hAnsi="Calibri"/>
          <w:sz w:val="24"/>
          <w:szCs w:val="24"/>
          <w:lang w:val="en-GB" w:eastAsia="en-GB"/>
        </w:rPr>
        <w:t>decembrie</w:t>
      </w:r>
      <w:proofErr w:type="spellEnd"/>
      <w:r w:rsidR="0012249C" w:rsidRPr="00C1093A">
        <w:rPr>
          <w:rFonts w:ascii="Calibri" w:eastAsia="Times New Roman" w:hAnsi="Calibri"/>
          <w:sz w:val="24"/>
          <w:szCs w:val="24"/>
          <w:lang w:val="en-GB" w:eastAsia="en-GB"/>
        </w:rPr>
        <w:t xml:space="preserve"> 2022 </w:t>
      </w:r>
      <w:proofErr w:type="spellStart"/>
      <w:r w:rsidR="0012249C" w:rsidRPr="00C1093A">
        <w:rPr>
          <w:rFonts w:ascii="Calibri" w:eastAsia="Times New Roman" w:hAnsi="Calibri"/>
          <w:sz w:val="24"/>
          <w:szCs w:val="24"/>
          <w:lang w:val="en-GB" w:eastAsia="en-GB"/>
        </w:rPr>
        <w:t>pentru</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aprobarea</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Metodologiei</w:t>
      </w:r>
      <w:proofErr w:type="spellEnd"/>
      <w:r w:rsidR="0012249C" w:rsidRPr="00C1093A">
        <w:rPr>
          <w:rFonts w:ascii="Calibri" w:eastAsia="Times New Roman" w:hAnsi="Calibri"/>
          <w:sz w:val="24"/>
          <w:szCs w:val="24"/>
          <w:lang w:val="en-GB" w:eastAsia="en-GB"/>
        </w:rPr>
        <w:t xml:space="preserve"> de </w:t>
      </w:r>
      <w:proofErr w:type="spellStart"/>
      <w:r w:rsidR="0012249C" w:rsidRPr="00C1093A">
        <w:rPr>
          <w:rFonts w:ascii="Calibri" w:eastAsia="Times New Roman" w:hAnsi="Calibri"/>
          <w:sz w:val="24"/>
          <w:szCs w:val="24"/>
          <w:lang w:val="en-GB" w:eastAsia="en-GB"/>
        </w:rPr>
        <w:t>organizare</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şi</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funcţionare</w:t>
      </w:r>
      <w:proofErr w:type="spellEnd"/>
      <w:r w:rsidR="0012249C" w:rsidRPr="00C1093A">
        <w:rPr>
          <w:rFonts w:ascii="Calibri" w:eastAsia="Times New Roman" w:hAnsi="Calibri"/>
          <w:sz w:val="24"/>
          <w:szCs w:val="24"/>
          <w:lang w:val="en-GB" w:eastAsia="en-GB"/>
        </w:rPr>
        <w:t xml:space="preserve"> a </w:t>
      </w:r>
      <w:proofErr w:type="spellStart"/>
      <w:r w:rsidR="0012249C" w:rsidRPr="00C1093A">
        <w:rPr>
          <w:rFonts w:ascii="Calibri" w:eastAsia="Times New Roman" w:hAnsi="Calibri"/>
          <w:sz w:val="24"/>
          <w:szCs w:val="24"/>
          <w:lang w:val="en-GB" w:eastAsia="en-GB"/>
        </w:rPr>
        <w:t>serviciilor</w:t>
      </w:r>
      <w:proofErr w:type="spellEnd"/>
      <w:r w:rsidR="0012249C" w:rsidRPr="00C1093A">
        <w:rPr>
          <w:rFonts w:ascii="Calibri" w:eastAsia="Times New Roman" w:hAnsi="Calibri"/>
          <w:sz w:val="24"/>
          <w:szCs w:val="24"/>
          <w:lang w:val="en-GB" w:eastAsia="en-GB"/>
        </w:rPr>
        <w:t xml:space="preserve"> de </w:t>
      </w:r>
      <w:proofErr w:type="spellStart"/>
      <w:r w:rsidR="0012249C" w:rsidRPr="00C1093A">
        <w:rPr>
          <w:rFonts w:ascii="Calibri" w:eastAsia="Times New Roman" w:hAnsi="Calibri"/>
          <w:sz w:val="24"/>
          <w:szCs w:val="24"/>
          <w:lang w:val="en-GB" w:eastAsia="en-GB"/>
        </w:rPr>
        <w:t>educaţie</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timpurie</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complementare</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şi</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modificarea</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anexei</w:t>
      </w:r>
      <w:proofErr w:type="spellEnd"/>
      <w:r w:rsidR="0012249C" w:rsidRPr="00C1093A">
        <w:rPr>
          <w:rFonts w:ascii="Calibri" w:eastAsia="Times New Roman" w:hAnsi="Calibri"/>
          <w:sz w:val="24"/>
          <w:szCs w:val="24"/>
          <w:lang w:val="en-GB" w:eastAsia="en-GB"/>
        </w:rPr>
        <w:t xml:space="preserve"> nr. 4 la </w:t>
      </w:r>
      <w:proofErr w:type="spellStart"/>
      <w:r w:rsidR="0012249C" w:rsidRPr="00C1093A">
        <w:rPr>
          <w:rFonts w:ascii="Calibri" w:eastAsia="Times New Roman" w:hAnsi="Calibri"/>
          <w:sz w:val="24"/>
          <w:szCs w:val="24"/>
          <w:lang w:val="en-GB" w:eastAsia="en-GB"/>
        </w:rPr>
        <w:t>Hotărârea</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Guvernului</w:t>
      </w:r>
      <w:proofErr w:type="spellEnd"/>
      <w:r w:rsidR="0012249C" w:rsidRPr="00C1093A">
        <w:rPr>
          <w:rFonts w:ascii="Calibri" w:eastAsia="Times New Roman" w:hAnsi="Calibri"/>
          <w:sz w:val="24"/>
          <w:szCs w:val="24"/>
          <w:lang w:val="en-GB" w:eastAsia="en-GB"/>
        </w:rPr>
        <w:t xml:space="preserve"> nr. 369/2021 </w:t>
      </w:r>
      <w:proofErr w:type="spellStart"/>
      <w:r w:rsidR="0012249C" w:rsidRPr="00C1093A">
        <w:rPr>
          <w:rFonts w:ascii="Calibri" w:eastAsia="Times New Roman" w:hAnsi="Calibri"/>
          <w:sz w:val="24"/>
          <w:szCs w:val="24"/>
          <w:lang w:val="en-GB" w:eastAsia="en-GB"/>
        </w:rPr>
        <w:t>privind</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organizarea</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şi</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funcţionarea</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Ministerului</w:t>
      </w:r>
      <w:proofErr w:type="spellEnd"/>
      <w:r w:rsidR="0012249C" w:rsidRPr="00C1093A">
        <w:rPr>
          <w:rFonts w:ascii="Calibri" w:eastAsia="Times New Roman" w:hAnsi="Calibri"/>
          <w:sz w:val="24"/>
          <w:szCs w:val="24"/>
          <w:lang w:val="en-GB" w:eastAsia="en-GB"/>
        </w:rPr>
        <w:t xml:space="preserve"> </w:t>
      </w:r>
      <w:proofErr w:type="spellStart"/>
      <w:r w:rsidR="0012249C" w:rsidRPr="00C1093A">
        <w:rPr>
          <w:rFonts w:ascii="Calibri" w:eastAsia="Times New Roman" w:hAnsi="Calibri"/>
          <w:sz w:val="24"/>
          <w:szCs w:val="24"/>
          <w:lang w:val="en-GB" w:eastAsia="en-GB"/>
        </w:rPr>
        <w:t>Educaţiei</w:t>
      </w:r>
      <w:proofErr w:type="spellEnd"/>
      <w:r w:rsidR="0012249C" w:rsidRPr="00C1093A">
        <w:rPr>
          <w:rFonts w:ascii="Calibri" w:eastAsia="Times New Roman" w:hAnsi="Calibri"/>
          <w:sz w:val="24"/>
          <w:szCs w:val="24"/>
          <w:lang w:val="en-GB" w:eastAsia="en-GB"/>
        </w:rPr>
        <w:t>;</w:t>
      </w:r>
    </w:p>
    <w:p w14:paraId="696774CB" w14:textId="1BF5C6F6"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L</w:t>
      </w:r>
      <w:r w:rsidR="00635D9B" w:rsidRPr="00C1093A">
        <w:rPr>
          <w:rFonts w:ascii="Calibri" w:hAnsi="Calibri"/>
          <w:sz w:val="24"/>
          <w:szCs w:val="24"/>
          <w:lang w:eastAsia="en-GB"/>
        </w:rPr>
        <w:t>EGEA</w:t>
      </w:r>
      <w:r w:rsidRPr="00C1093A">
        <w:rPr>
          <w:rFonts w:ascii="Calibri" w:hAnsi="Calibri"/>
          <w:sz w:val="24"/>
          <w:szCs w:val="24"/>
          <w:lang w:eastAsia="en-GB"/>
        </w:rPr>
        <w:t xml:space="preserve"> nr. 448 din </w:t>
      </w:r>
      <w:r w:rsidR="00812CAA" w:rsidRPr="00C1093A">
        <w:rPr>
          <w:rFonts w:ascii="Calibri" w:hAnsi="Calibri"/>
          <w:sz w:val="24"/>
          <w:szCs w:val="24"/>
          <w:lang w:eastAsia="en-GB"/>
        </w:rPr>
        <w:t xml:space="preserve">6 decembrie </w:t>
      </w:r>
      <w:r w:rsidRPr="00C1093A">
        <w:rPr>
          <w:rFonts w:ascii="Calibri" w:hAnsi="Calibri"/>
          <w:sz w:val="24"/>
          <w:szCs w:val="24"/>
          <w:lang w:eastAsia="en-GB"/>
        </w:rPr>
        <w:t xml:space="preserve">2006 privind protecţia şi promovarea drepturilor persoanelor cu </w:t>
      </w:r>
      <w:r w:rsidR="00812CAA" w:rsidRPr="00C1093A">
        <w:rPr>
          <w:rFonts w:ascii="Calibri" w:hAnsi="Calibri"/>
          <w:sz w:val="24"/>
          <w:szCs w:val="24"/>
          <w:lang w:eastAsia="en-GB"/>
        </w:rPr>
        <w:t>handicap</w:t>
      </w:r>
      <w:r w:rsidRPr="00C1093A">
        <w:rPr>
          <w:rFonts w:ascii="Calibri" w:hAnsi="Calibri"/>
          <w:sz w:val="24"/>
          <w:szCs w:val="24"/>
          <w:lang w:eastAsia="en-GB"/>
        </w:rPr>
        <w:t xml:space="preserve">, republicată, cu modificările și completările ulterioare (a se vedea capitolul IV Accesibilitate); </w:t>
      </w:r>
    </w:p>
    <w:p w14:paraId="40F86E61" w14:textId="77777777"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OUG nr. 122/2020, privind unele măsuri pentru asigurarea eficientizării procesului decizional al fondurilor externe nerambursabile destinate dezvoltării regionale în România; </w:t>
      </w:r>
    </w:p>
    <w:p w14:paraId="05FB39D2" w14:textId="0E8B993F" w:rsidR="008851AF" w:rsidRPr="00C1093A"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HOTĂRÂREA nr.</w:t>
      </w:r>
      <w:r w:rsidR="008851AF" w:rsidRPr="00C1093A">
        <w:rPr>
          <w:rFonts w:ascii="Calibri" w:hAnsi="Calibri"/>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11E5DC33" w14:textId="77777777"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OUG 66/2011, privind prevenirea, constatarea și sancționarea neregulilor apărute în obținerea și utilizarea fondurilor europene și/sau a fondurilor publice naționale aferente acestora; </w:t>
      </w:r>
    </w:p>
    <w:p w14:paraId="3A3D38C4" w14:textId="2F2F902A" w:rsidR="008851AF" w:rsidRPr="00C1093A"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HOTĂRÂREA </w:t>
      </w:r>
      <w:r w:rsidR="008851AF" w:rsidRPr="00C1093A">
        <w:rPr>
          <w:rFonts w:ascii="Calibri" w:hAnsi="Calibri"/>
          <w:sz w:val="24"/>
          <w:szCs w:val="24"/>
          <w:lang w:eastAsia="en-GB"/>
        </w:rPr>
        <w:t xml:space="preserve">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77E5EAD9" w14:textId="77777777"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lastRenderedPageBreak/>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A6F78B9" w14:textId="08451EC7" w:rsidR="008851AF" w:rsidRPr="00C1093A"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HOTĂRÂREA </w:t>
      </w:r>
      <w:r w:rsidR="008851AF" w:rsidRPr="00C1093A">
        <w:rPr>
          <w:rFonts w:ascii="Calibri" w:hAnsi="Calibri"/>
          <w:sz w:val="24"/>
          <w:szCs w:val="24"/>
          <w:lang w:eastAsia="en-GB"/>
        </w:rPr>
        <w:t xml:space="preserve">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3D35B65" w14:textId="0B5A19B5"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O</w:t>
      </w:r>
      <w:r w:rsidR="00635D9B" w:rsidRPr="00C1093A">
        <w:rPr>
          <w:rFonts w:ascii="Calibri" w:hAnsi="Calibri"/>
          <w:sz w:val="24"/>
          <w:szCs w:val="24"/>
          <w:lang w:eastAsia="en-GB"/>
        </w:rPr>
        <w:t>RDINUL</w:t>
      </w:r>
      <w:r w:rsidRPr="00C1093A">
        <w:rPr>
          <w:rFonts w:ascii="Calibri" w:hAnsi="Calibri"/>
          <w:sz w:val="24"/>
          <w:szCs w:val="24"/>
          <w:lang w:eastAsia="en-GB"/>
        </w:rPr>
        <w:t xml:space="preserve"> nr. 189 din 2013 pentru aprobarea reglementării tehnice "Normativ privind adaptarea clădirilor civile şi spaţiului urban la nevoile individuale ale persoanelor cu handicap, indicativ NP 051-2012 - Revizuire NP 051/2000"; </w:t>
      </w:r>
    </w:p>
    <w:p w14:paraId="6BEAA45D" w14:textId="28486F38" w:rsidR="008851AF" w:rsidRPr="00C1093A" w:rsidRDefault="00B6382C"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OUG</w:t>
      </w:r>
      <w:r w:rsidR="008851AF" w:rsidRPr="00C1093A">
        <w:rPr>
          <w:rFonts w:ascii="Calibri" w:hAnsi="Calibri"/>
          <w:sz w:val="24"/>
          <w:szCs w:val="24"/>
          <w:lang w:eastAsia="en-GB"/>
        </w:rPr>
        <w:t xml:space="preserve"> nr. 57 din 2019 privind Codul </w:t>
      </w:r>
      <w:r w:rsidR="00483E78" w:rsidRPr="00C1093A">
        <w:rPr>
          <w:rFonts w:ascii="Calibri" w:hAnsi="Calibri"/>
          <w:sz w:val="24"/>
          <w:szCs w:val="24"/>
          <w:lang w:eastAsia="en-GB"/>
        </w:rPr>
        <w:t>Administrativ</w:t>
      </w:r>
      <w:r w:rsidR="008851AF" w:rsidRPr="00C1093A">
        <w:rPr>
          <w:rFonts w:ascii="Calibri" w:hAnsi="Calibri"/>
          <w:sz w:val="24"/>
          <w:szCs w:val="24"/>
          <w:lang w:eastAsia="en-GB"/>
        </w:rPr>
        <w:t>;</w:t>
      </w:r>
    </w:p>
    <w:p w14:paraId="10557C92" w14:textId="0ABE9A79" w:rsidR="008851AF" w:rsidRPr="00C1093A"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OUG</w:t>
      </w:r>
      <w:r w:rsidR="008851AF" w:rsidRPr="00C1093A">
        <w:rPr>
          <w:rFonts w:ascii="Calibri" w:hAnsi="Calibri"/>
          <w:sz w:val="24"/>
          <w:szCs w:val="24"/>
          <w:lang w:eastAsia="en-GB"/>
        </w:rPr>
        <w:t xml:space="preserve"> nr. 171 din 2022 pentru accelerarea implementării proiectelor de infrastructură finanţate din fonduri externe nerambursabile, precum şi pentru modificarea şi completarea unor acte normative</w:t>
      </w:r>
      <w:r w:rsidR="00072D4D" w:rsidRPr="00C1093A">
        <w:rPr>
          <w:rFonts w:ascii="Calibri" w:hAnsi="Calibri"/>
          <w:sz w:val="24"/>
          <w:szCs w:val="24"/>
          <w:lang w:eastAsia="en-GB"/>
        </w:rPr>
        <w:t>;</w:t>
      </w:r>
    </w:p>
    <w:p w14:paraId="34F92922" w14:textId="2F342473" w:rsidR="00BB0388" w:rsidRPr="00C1093A" w:rsidRDefault="00BB0388"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C1093A">
        <w:rPr>
          <w:rFonts w:ascii="Calibri" w:eastAsia="Times New Roman" w:hAnsi="Calibri"/>
          <w:sz w:val="24"/>
          <w:szCs w:val="24"/>
          <w:lang w:val="en-GB" w:eastAsia="en-GB"/>
        </w:rPr>
        <w:t xml:space="preserve">OUG </w:t>
      </w:r>
      <w:r w:rsidR="009B676A" w:rsidRPr="00C1093A">
        <w:rPr>
          <w:rFonts w:ascii="Calibri" w:eastAsia="Times New Roman" w:hAnsi="Calibri"/>
          <w:sz w:val="24"/>
          <w:szCs w:val="24"/>
          <w:lang w:val="en-GB" w:eastAsia="en-GB"/>
        </w:rPr>
        <w:t xml:space="preserve">nr. </w:t>
      </w:r>
      <w:r w:rsidRPr="00C1093A">
        <w:rPr>
          <w:rFonts w:ascii="Calibri" w:eastAsia="Times New Roman" w:hAnsi="Calibri"/>
          <w:sz w:val="24"/>
          <w:szCs w:val="24"/>
          <w:lang w:val="en-GB" w:eastAsia="en-GB"/>
        </w:rPr>
        <w:t xml:space="preserve">23/2023, </w:t>
      </w:r>
      <w:proofErr w:type="spellStart"/>
      <w:r w:rsidRPr="00C1093A">
        <w:rPr>
          <w:rFonts w:ascii="Calibri" w:eastAsia="Times New Roman" w:hAnsi="Calibri"/>
          <w:sz w:val="24"/>
          <w:szCs w:val="24"/>
          <w:lang w:val="en-GB" w:eastAsia="en-GB"/>
        </w:rPr>
        <w:t>privind</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instituirea</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unor</w:t>
      </w:r>
      <w:proofErr w:type="spellEnd"/>
      <w:r w:rsidRPr="00C1093A">
        <w:rPr>
          <w:rFonts w:ascii="Calibri" w:eastAsia="Times New Roman" w:hAnsi="Calibri"/>
          <w:sz w:val="24"/>
          <w:szCs w:val="24"/>
          <w:lang w:val="en-GB" w:eastAsia="en-GB"/>
        </w:rPr>
        <w:t xml:space="preserve"> m</w:t>
      </w:r>
      <w:r w:rsidRPr="00C1093A">
        <w:rPr>
          <w:rFonts w:ascii="Calibri" w:eastAsia="Times New Roman" w:hAnsi="Calibri"/>
          <w:sz w:val="24"/>
          <w:szCs w:val="24"/>
          <w:lang w:eastAsia="en-GB"/>
        </w:rPr>
        <w:t xml:space="preserve">ăsuri de simplificare și digitalizare pentru gestionarea fondurilor europene aferente Politicii de Coeziune 2021 </w:t>
      </w:r>
      <w:r w:rsidR="008D04FF" w:rsidRPr="00C1093A">
        <w:rPr>
          <w:rFonts w:ascii="Calibri" w:eastAsia="Times New Roman" w:hAnsi="Calibri"/>
          <w:sz w:val="24"/>
          <w:szCs w:val="24"/>
          <w:lang w:eastAsia="en-GB"/>
        </w:rPr>
        <w:t>–</w:t>
      </w:r>
      <w:r w:rsidRPr="00C1093A">
        <w:rPr>
          <w:rFonts w:ascii="Calibri" w:eastAsia="Times New Roman" w:hAnsi="Calibri"/>
          <w:sz w:val="24"/>
          <w:szCs w:val="24"/>
          <w:lang w:eastAsia="en-GB"/>
        </w:rPr>
        <w:t xml:space="preserve"> 2027</w:t>
      </w:r>
      <w:r w:rsidR="008D04FF" w:rsidRPr="00C1093A">
        <w:rPr>
          <w:rFonts w:ascii="Calibri" w:eastAsia="Times New Roman" w:hAnsi="Calibri"/>
          <w:sz w:val="24"/>
          <w:szCs w:val="24"/>
          <w:lang w:eastAsia="en-GB"/>
        </w:rPr>
        <w:t>;</w:t>
      </w:r>
    </w:p>
    <w:p w14:paraId="1191B2EF" w14:textId="1600E139" w:rsidR="008D04FF" w:rsidRPr="00C1093A" w:rsidRDefault="008D04FF" w:rsidP="00E07D7E">
      <w:pPr>
        <w:numPr>
          <w:ilvl w:val="0"/>
          <w:numId w:val="7"/>
        </w:numPr>
        <w:autoSpaceDE w:val="0"/>
        <w:autoSpaceDN w:val="0"/>
        <w:adjustRightInd w:val="0"/>
        <w:spacing w:before="0" w:after="0"/>
        <w:jc w:val="both"/>
        <w:rPr>
          <w:rFonts w:ascii="Calibri" w:eastAsia="Times New Roman" w:hAnsi="Calibri"/>
          <w:sz w:val="24"/>
          <w:szCs w:val="24"/>
          <w:lang w:val="fr-FR" w:eastAsia="en-GB"/>
        </w:rPr>
      </w:pPr>
      <w:r w:rsidRPr="00C1093A">
        <w:rPr>
          <w:rFonts w:ascii="Calibri" w:hAnsi="Calibri"/>
          <w:sz w:val="24"/>
          <w:szCs w:val="24"/>
        </w:rPr>
        <w:t>O</w:t>
      </w:r>
      <w:r w:rsidR="00635D9B" w:rsidRPr="00C1093A">
        <w:rPr>
          <w:rFonts w:ascii="Calibri" w:hAnsi="Calibri"/>
          <w:sz w:val="24"/>
          <w:szCs w:val="24"/>
        </w:rPr>
        <w:t>RDINUL</w:t>
      </w:r>
      <w:r w:rsidRPr="00C1093A">
        <w:rPr>
          <w:rFonts w:ascii="Calibri" w:hAnsi="Calibri"/>
          <w:sz w:val="24"/>
          <w:szCs w:val="24"/>
        </w:rPr>
        <w:t xml:space="preserve"> nr. 1.777/2023 privind aprobarea conținutului/modelului/formatului/</w:t>
      </w:r>
    </w:p>
    <w:p w14:paraId="5D0F959B" w14:textId="0F5AD6EE" w:rsidR="00CC6BC3" w:rsidRPr="00C1093A" w:rsidRDefault="008D04FF" w:rsidP="00CC6BC3">
      <w:pPr>
        <w:autoSpaceDE w:val="0"/>
        <w:autoSpaceDN w:val="0"/>
        <w:adjustRightInd w:val="0"/>
        <w:spacing w:before="0" w:after="0"/>
        <w:ind w:left="720"/>
        <w:jc w:val="both"/>
        <w:rPr>
          <w:rFonts w:ascii="Calibri" w:hAnsi="Calibri"/>
          <w:sz w:val="24"/>
          <w:szCs w:val="24"/>
        </w:rPr>
      </w:pPr>
      <w:r w:rsidRPr="00C1093A">
        <w:rPr>
          <w:rFonts w:ascii="Calibri" w:hAnsi="Calibri"/>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C1093A">
        <w:rPr>
          <w:rFonts w:ascii="Calibri" w:hAnsi="Calibri"/>
          <w:sz w:val="24"/>
          <w:szCs w:val="24"/>
        </w:rPr>
        <w:t>;</w:t>
      </w:r>
    </w:p>
    <w:p w14:paraId="2AF41665" w14:textId="19803E88" w:rsidR="008E548E" w:rsidRPr="00C1093A" w:rsidRDefault="008E548E" w:rsidP="00E07D7E">
      <w:pPr>
        <w:pStyle w:val="ListParagraph"/>
        <w:numPr>
          <w:ilvl w:val="0"/>
          <w:numId w:val="7"/>
        </w:numPr>
        <w:rPr>
          <w:rFonts w:ascii="Calibri" w:hAnsi="Calibri"/>
          <w:sz w:val="24"/>
          <w:szCs w:val="24"/>
        </w:rPr>
      </w:pPr>
      <w:r w:rsidRPr="00C1093A">
        <w:rPr>
          <w:rFonts w:ascii="Calibri" w:hAnsi="Calibri"/>
          <w:sz w:val="24"/>
          <w:szCs w:val="24"/>
        </w:rPr>
        <w:t>Ordinul nr. 914/2003 pentru aprobarea reglementarii tehnice Ghid privind adoptarea masurilor specifice pentru accesul persoanelor cu handicap la monumente istorice, indicativ GP-088-03;</w:t>
      </w:r>
    </w:p>
    <w:p w14:paraId="67EB982F" w14:textId="3C12FD65" w:rsidR="00D45775" w:rsidRPr="00C1093A" w:rsidRDefault="00D45775" w:rsidP="00E07D7E">
      <w:pPr>
        <w:numPr>
          <w:ilvl w:val="0"/>
          <w:numId w:val="7"/>
        </w:numPr>
        <w:jc w:val="both"/>
        <w:outlineLvl w:val="0"/>
        <w:rPr>
          <w:rFonts w:ascii="Calibri" w:hAnsi="Calibri"/>
          <w:sz w:val="24"/>
          <w:szCs w:val="24"/>
        </w:rPr>
      </w:pPr>
      <w:bookmarkStart w:id="29" w:name="_Toc154146109"/>
      <w:r w:rsidRPr="00C1093A">
        <w:rPr>
          <w:rFonts w:ascii="Calibri" w:hAnsi="Calibri"/>
          <w:sz w:val="24"/>
          <w:szCs w:val="24"/>
        </w:rPr>
        <w:t>HOTĂRÂRE 1.116 din 16 nov 2023 pt modificarea şi completarea HG nr. 907/2016 privind etapele de elaborare şi conţinutul-cadru al documentaţiilor tehnico-economice aferente obiectivelor/proiectelor de investiţii finanţate din fonduri publice;</w:t>
      </w:r>
      <w:bookmarkEnd w:id="29"/>
    </w:p>
    <w:p w14:paraId="69501BBE" w14:textId="7CBEB389" w:rsidR="00CC6BC3" w:rsidRPr="00C1093A" w:rsidRDefault="00CC6BC3" w:rsidP="00E07D7E">
      <w:pPr>
        <w:pStyle w:val="ListParagraph"/>
        <w:numPr>
          <w:ilvl w:val="0"/>
          <w:numId w:val="7"/>
        </w:numPr>
        <w:autoSpaceDE w:val="0"/>
        <w:autoSpaceDN w:val="0"/>
        <w:adjustRightInd w:val="0"/>
        <w:spacing w:before="0" w:after="0"/>
        <w:jc w:val="both"/>
        <w:rPr>
          <w:rFonts w:ascii="Calibri" w:hAnsi="Calibri"/>
          <w:sz w:val="24"/>
          <w:szCs w:val="24"/>
        </w:rPr>
      </w:pPr>
      <w:r w:rsidRPr="00C1093A">
        <w:rPr>
          <w:rFonts w:ascii="Calibri" w:hAnsi="Calibri"/>
          <w:sz w:val="24"/>
          <w:szCs w:val="24"/>
        </w:rPr>
        <w:t>Ordinul nr. 5866/2023 pentru aprobarea metodologiei de acordare a Avizului prevăzut în Ghidul solicitantului, pentru proiectele de investiții care vizează unitățile de învățământ preuniversitar de stat derulate în cadrul Programelor Operaționale cu finanțare din fonduri nerambursabile;</w:t>
      </w:r>
    </w:p>
    <w:p w14:paraId="1150CC1E" w14:textId="77777777" w:rsidR="008851AF" w:rsidRPr="00C1093A"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Alte normative și reglementări tehnice în domeniu, în vigoare la momentul întocmirii documentaţiilor tehnico-economice/evaluării cererilor de finanţare. </w:t>
      </w:r>
    </w:p>
    <w:p w14:paraId="506CD9FB" w14:textId="77777777" w:rsidR="00062A18" w:rsidRPr="00C1093A" w:rsidRDefault="00062A18" w:rsidP="00062A18">
      <w:pPr>
        <w:spacing w:before="0" w:after="0"/>
        <w:jc w:val="both"/>
        <w:rPr>
          <w:rFonts w:ascii="Calibri" w:eastAsiaTheme="minorHAnsi" w:hAnsi="Calibri"/>
          <w:b/>
          <w:sz w:val="24"/>
          <w:szCs w:val="24"/>
        </w:rPr>
      </w:pPr>
    </w:p>
    <w:p w14:paraId="7AF34713" w14:textId="77777777" w:rsidR="00062A18" w:rsidRPr="00C1093A" w:rsidRDefault="00062A18" w:rsidP="00062A18">
      <w:pPr>
        <w:spacing w:before="0" w:after="0"/>
        <w:jc w:val="both"/>
        <w:rPr>
          <w:rFonts w:ascii="Calibri" w:hAnsi="Calibri"/>
          <w:b/>
          <w:bCs/>
          <w:sz w:val="24"/>
          <w:szCs w:val="24"/>
        </w:rPr>
      </w:pPr>
      <w:r w:rsidRPr="00C1093A">
        <w:rPr>
          <w:rFonts w:ascii="Calibri" w:hAnsi="Calibri"/>
          <w:b/>
          <w:bCs/>
          <w:sz w:val="24"/>
          <w:szCs w:val="24"/>
        </w:rPr>
        <w:t>C. Documente programatice (Programe, Strategii, Planuri):</w:t>
      </w:r>
    </w:p>
    <w:p w14:paraId="43DF8438"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rPr>
        <w:t>Programul Regional Sud-Est  2021-2027;</w:t>
      </w:r>
    </w:p>
    <w:p w14:paraId="70E02837"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rPr>
        <w:t>Planul de Dezvoltare Regională Sud-Est  2021-2027;</w:t>
      </w:r>
    </w:p>
    <w:p w14:paraId="6273B7F2"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lang w:eastAsia="en-GB"/>
        </w:rPr>
        <w:lastRenderedPageBreak/>
        <w:t>Strategia Națională pentru Infrastructura de Educație;</w:t>
      </w:r>
    </w:p>
    <w:p w14:paraId="0C64A365"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lang w:eastAsia="en-GB"/>
        </w:rPr>
        <w:t>Strategia Națională privind Reducerea Părăsirii Timpurii a Școlii;</w:t>
      </w:r>
    </w:p>
    <w:p w14:paraId="0BDD236D"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lang w:eastAsia="en-GB"/>
        </w:rPr>
        <w:t>Strategia națională privind învățarea pe tot parcursul vieții;</w:t>
      </w:r>
    </w:p>
    <w:p w14:paraId="3DA4B5E2"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lang w:eastAsia="en-GB"/>
        </w:rPr>
        <w:t>Strategia Naţională pentru Promovarea Incluziunii Sociale și Combaterea Sărăciei;</w:t>
      </w:r>
    </w:p>
    <w:p w14:paraId="72E27C29"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lang w:eastAsia="en-GB"/>
        </w:rPr>
        <w:t>Strategia privind incluziunea cetățenilor români aparținând minorității romilor;</w:t>
      </w:r>
    </w:p>
    <w:p w14:paraId="75C221A9"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lang w:eastAsia="en-GB"/>
        </w:rPr>
        <w:t>Strategia Națională de Incluziune a Romilor 2021-2027;</w:t>
      </w:r>
    </w:p>
    <w:p w14:paraId="0964DF31"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lang w:eastAsia="en-GB"/>
        </w:rPr>
        <w:t xml:space="preserve">Strategia națională privind promovarea egalității de șanse și de tratament între femei și bărbați și prevenirea și combaterea violenței domestice pentru perioada 2021-2027; </w:t>
      </w:r>
    </w:p>
    <w:p w14:paraId="7DD315FE"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lang w:eastAsia="en-GB"/>
        </w:rPr>
        <w:t>Convenția ONU privind drepturile persoanelor cu dizabilități;</w:t>
      </w:r>
    </w:p>
    <w:p w14:paraId="25FF9E25" w14:textId="7A93F135"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lang w:eastAsia="en-GB"/>
        </w:rPr>
        <w:t xml:space="preserve">Carta drepturilor fundamentale a Uniunii Europene </w:t>
      </w:r>
      <w:r w:rsidR="00AA1FC6" w:rsidRPr="00C1093A">
        <w:rPr>
          <w:rFonts w:ascii="Calibri" w:hAnsi="Calibri"/>
          <w:sz w:val="24"/>
          <w:szCs w:val="24"/>
          <w:lang w:eastAsia="en-GB"/>
        </w:rPr>
        <w:t>2012/C 326/02</w:t>
      </w:r>
    </w:p>
    <w:p w14:paraId="5A62C86F"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rPr>
        <w:t xml:space="preserve">Strategia Uniunii Europene privind egalitatea de gen 2020-2025: O Uniune a egalității; </w:t>
      </w:r>
    </w:p>
    <w:p w14:paraId="1AB01FBF" w14:textId="2782E1E8"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rPr>
        <w:t xml:space="preserve">Strategia Uniunii Europene privind drepturile persoanelor cu </w:t>
      </w:r>
      <w:r w:rsidR="00AA1FC6" w:rsidRPr="00C1093A">
        <w:rPr>
          <w:rFonts w:ascii="Calibri" w:hAnsi="Calibri"/>
          <w:sz w:val="24"/>
          <w:szCs w:val="24"/>
        </w:rPr>
        <w:t>handicap</w:t>
      </w:r>
      <w:r w:rsidRPr="00C1093A">
        <w:rPr>
          <w:rFonts w:ascii="Calibri" w:hAnsi="Calibri"/>
          <w:sz w:val="24"/>
          <w:szCs w:val="24"/>
        </w:rPr>
        <w:t xml:space="preserve"> 2021-2030: O Uniune a egalității;</w:t>
      </w:r>
    </w:p>
    <w:p w14:paraId="71BE988F" w14:textId="77777777" w:rsidR="009A4440" w:rsidRPr="00C1093A" w:rsidRDefault="009A4440" w:rsidP="00E07D7E">
      <w:pPr>
        <w:numPr>
          <w:ilvl w:val="0"/>
          <w:numId w:val="4"/>
        </w:numPr>
        <w:spacing w:before="0" w:after="0"/>
        <w:ind w:left="284" w:hanging="284"/>
        <w:contextualSpacing/>
        <w:jc w:val="both"/>
        <w:rPr>
          <w:rFonts w:ascii="Calibri" w:hAnsi="Calibri"/>
          <w:sz w:val="24"/>
          <w:szCs w:val="24"/>
        </w:rPr>
      </w:pPr>
      <w:r w:rsidRPr="00C1093A">
        <w:rPr>
          <w:rFonts w:ascii="Calibri" w:hAnsi="Calibri"/>
          <w:sz w:val="24"/>
          <w:szCs w:val="24"/>
        </w:rPr>
        <w:t>Strategia națională pentru dezvoltarea durabilă a României 2030.</w:t>
      </w:r>
    </w:p>
    <w:p w14:paraId="1FBC36E4" w14:textId="77777777" w:rsidR="00062A18" w:rsidRPr="00C1093A" w:rsidRDefault="00062A18" w:rsidP="00062A18">
      <w:pPr>
        <w:spacing w:before="0" w:after="0"/>
        <w:jc w:val="both"/>
        <w:rPr>
          <w:rFonts w:ascii="Calibri" w:hAnsi="Calibri"/>
          <w:b/>
          <w:sz w:val="24"/>
          <w:szCs w:val="24"/>
        </w:rPr>
      </w:pPr>
    </w:p>
    <w:p w14:paraId="6F08FB61" w14:textId="541D71FA" w:rsidR="00297225" w:rsidRPr="00C1093A" w:rsidRDefault="00062A18" w:rsidP="008E68AA">
      <w:pPr>
        <w:spacing w:before="0" w:after="0"/>
        <w:jc w:val="both"/>
        <w:rPr>
          <w:rFonts w:ascii="Calibri" w:hAnsi="Calibri"/>
          <w:sz w:val="24"/>
          <w:szCs w:val="24"/>
        </w:rPr>
      </w:pPr>
      <w:r w:rsidRPr="00C1093A">
        <w:rPr>
          <w:rFonts w:ascii="Calibri" w:hAnsi="Calibri"/>
          <w:b/>
          <w:sz w:val="24"/>
          <w:szCs w:val="24"/>
        </w:rPr>
        <w:t>Notă!</w:t>
      </w:r>
      <w:r w:rsidRPr="00C1093A">
        <w:rPr>
          <w:rFonts w:ascii="Calibri" w:hAnsi="Calibri"/>
          <w:sz w:val="24"/>
          <w:szCs w:val="24"/>
        </w:rPr>
        <w:t xml:space="preserve"> Pe parcursul derulării etapelor de verificare inclusiv contractare se vor avea în vedere actualizările legislative naționa</w:t>
      </w:r>
      <w:r w:rsidR="00354F10" w:rsidRPr="00C1093A">
        <w:rPr>
          <w:rFonts w:ascii="Calibri" w:hAnsi="Calibri"/>
          <w:sz w:val="24"/>
          <w:szCs w:val="24"/>
        </w:rPr>
        <w:t>l</w:t>
      </w:r>
      <w:r w:rsidRPr="00C1093A">
        <w:rPr>
          <w:rFonts w:ascii="Calibri" w:hAnsi="Calibri"/>
          <w:sz w:val="24"/>
          <w:szCs w:val="24"/>
        </w:rPr>
        <w:t xml:space="preserve">e/europene specifice, aceste actualizări pot conduce la modificări/actualizări ale prezentului ghid, în cazul în care acestea influențează condițiile/criteriile stabilite în prezent. </w:t>
      </w:r>
    </w:p>
    <w:p w14:paraId="1B38C22F" w14:textId="15169C2F" w:rsidR="00297225" w:rsidRPr="00C1093A" w:rsidRDefault="00297225" w:rsidP="00E07D7E">
      <w:pPr>
        <w:pStyle w:val="Heading1"/>
        <w:numPr>
          <w:ilvl w:val="0"/>
          <w:numId w:val="29"/>
        </w:numPr>
        <w:rPr>
          <w:rFonts w:ascii="Calibri" w:hAnsi="Calibri" w:cs="Calibri"/>
        </w:rPr>
      </w:pPr>
      <w:bookmarkStart w:id="30" w:name="_Toc154146110"/>
      <w:r w:rsidRPr="00C1093A">
        <w:rPr>
          <w:rFonts w:ascii="Calibri" w:hAnsi="Calibri" w:cs="Calibri"/>
        </w:rPr>
        <w:t>ASPECTE SPECIFICE APELULUI DE PROIECTE</w:t>
      </w:r>
      <w:bookmarkEnd w:id="30"/>
    </w:p>
    <w:p w14:paraId="2A84ADFC" w14:textId="77777777" w:rsidR="009D7C9A" w:rsidRPr="00C1093A" w:rsidRDefault="009D7C9A" w:rsidP="009D7C9A">
      <w:pPr>
        <w:rPr>
          <w:rFonts w:ascii="Calibri" w:hAnsi="Calibri"/>
          <w:sz w:val="24"/>
          <w:szCs w:val="24"/>
          <w:lang w:eastAsia="ja-JP"/>
        </w:rPr>
      </w:pPr>
    </w:p>
    <w:p w14:paraId="6B7E4D74" w14:textId="351D6F6B" w:rsidR="00297225" w:rsidRPr="00C1093A" w:rsidRDefault="009D7C9A" w:rsidP="00735675">
      <w:pPr>
        <w:pStyle w:val="Heading2"/>
        <w:numPr>
          <w:ilvl w:val="0"/>
          <w:numId w:val="0"/>
        </w:numPr>
        <w:ind w:left="576"/>
        <w:rPr>
          <w:rFonts w:ascii="Calibri" w:hAnsi="Calibri" w:cs="Calibri"/>
        </w:rPr>
      </w:pPr>
      <w:bookmarkStart w:id="31" w:name="_Toc154146111"/>
      <w:r w:rsidRPr="00C1093A">
        <w:rPr>
          <w:rFonts w:ascii="Calibri" w:hAnsi="Calibri" w:cs="Calibri"/>
        </w:rPr>
        <w:t xml:space="preserve">3.1 </w:t>
      </w:r>
      <w:r w:rsidR="00297225" w:rsidRPr="00C1093A">
        <w:rPr>
          <w:rFonts w:ascii="Calibri" w:hAnsi="Calibri" w:cs="Calibri"/>
        </w:rPr>
        <w:t>Tipul de ap</w:t>
      </w:r>
      <w:r w:rsidRPr="00C1093A">
        <w:rPr>
          <w:rFonts w:ascii="Calibri" w:hAnsi="Calibri" w:cs="Calibri"/>
        </w:rPr>
        <w:t>el</w:t>
      </w:r>
      <w:bookmarkEnd w:id="31"/>
    </w:p>
    <w:p w14:paraId="0A630DC7" w14:textId="77777777" w:rsidR="00F62512" w:rsidRPr="00C1093A" w:rsidRDefault="00F62512" w:rsidP="00CE72A5">
      <w:pPr>
        <w:spacing w:before="0" w:after="0"/>
        <w:jc w:val="both"/>
        <w:rPr>
          <w:rFonts w:ascii="Calibri" w:eastAsia="SimSun" w:hAnsi="Calibri"/>
          <w:bCs/>
          <w:sz w:val="24"/>
          <w:szCs w:val="24"/>
        </w:rPr>
      </w:pPr>
    </w:p>
    <w:p w14:paraId="58500076" w14:textId="0431ED23" w:rsidR="00CE72A5" w:rsidRPr="00C1093A" w:rsidRDefault="00CE72A5" w:rsidP="00CE72A5">
      <w:pPr>
        <w:spacing w:before="0" w:after="0"/>
        <w:jc w:val="both"/>
        <w:rPr>
          <w:rFonts w:ascii="Calibri" w:eastAsia="SimSun" w:hAnsi="Calibri"/>
          <w:bCs/>
          <w:sz w:val="24"/>
          <w:szCs w:val="24"/>
        </w:rPr>
      </w:pPr>
      <w:r w:rsidRPr="00C1093A">
        <w:rPr>
          <w:rFonts w:ascii="Calibri" w:eastAsia="SimSun" w:hAnsi="Calibri"/>
          <w:bCs/>
          <w:sz w:val="24"/>
          <w:szCs w:val="24"/>
        </w:rPr>
        <w:t>Prin prezentul Ghid se lansează apelu</w:t>
      </w:r>
      <w:r w:rsidR="002059E9" w:rsidRPr="00C1093A">
        <w:rPr>
          <w:rFonts w:ascii="Calibri" w:eastAsia="SimSun" w:hAnsi="Calibri"/>
          <w:bCs/>
          <w:sz w:val="24"/>
          <w:szCs w:val="24"/>
        </w:rPr>
        <w:t>l</w:t>
      </w:r>
      <w:r w:rsidRPr="00C1093A">
        <w:rPr>
          <w:rFonts w:ascii="Calibri" w:eastAsia="SimSun" w:hAnsi="Calibri"/>
          <w:bCs/>
          <w:sz w:val="24"/>
          <w:szCs w:val="24"/>
        </w:rPr>
        <w:t xml:space="preserve"> de </w:t>
      </w:r>
      <w:r w:rsidRPr="00C1093A">
        <w:rPr>
          <w:rFonts w:ascii="Calibri" w:eastAsia="SimSun" w:hAnsi="Calibri"/>
          <w:b/>
          <w:sz w:val="24"/>
          <w:szCs w:val="24"/>
        </w:rPr>
        <w:t>tip competitiv cu depunere la termen</w:t>
      </w:r>
      <w:r w:rsidRPr="00C1093A">
        <w:rPr>
          <w:rFonts w:ascii="Calibri" w:eastAsia="SimSun" w:hAnsi="Calibri"/>
          <w:bCs/>
          <w:sz w:val="24"/>
          <w:szCs w:val="24"/>
        </w:rPr>
        <w:t>, a cererilor de finanțare având</w:t>
      </w:r>
      <w:r w:rsidR="00F62512" w:rsidRPr="00C1093A">
        <w:rPr>
          <w:rFonts w:ascii="Calibri" w:eastAsia="SimSun" w:hAnsi="Calibri"/>
          <w:bCs/>
          <w:sz w:val="24"/>
          <w:szCs w:val="24"/>
        </w:rPr>
        <w:t xml:space="preserve"> </w:t>
      </w:r>
      <w:r w:rsidRPr="00C1093A">
        <w:rPr>
          <w:rFonts w:ascii="Calibri" w:eastAsia="SimSun" w:hAnsi="Calibri"/>
          <w:bCs/>
          <w:sz w:val="24"/>
          <w:szCs w:val="24"/>
        </w:rPr>
        <w:t>cod</w:t>
      </w:r>
      <w:r w:rsidR="00F62512" w:rsidRPr="00C1093A">
        <w:rPr>
          <w:rFonts w:ascii="Calibri" w:eastAsia="SimSun" w:hAnsi="Calibri"/>
          <w:bCs/>
          <w:sz w:val="24"/>
          <w:szCs w:val="24"/>
        </w:rPr>
        <w:t>ul</w:t>
      </w:r>
      <w:r w:rsidR="002059E9" w:rsidRPr="00C1093A">
        <w:rPr>
          <w:rFonts w:ascii="Calibri" w:eastAsia="SimSun" w:hAnsi="Calibri"/>
          <w:bCs/>
          <w:sz w:val="24"/>
          <w:szCs w:val="24"/>
        </w:rPr>
        <w:t xml:space="preserve"> </w:t>
      </w:r>
      <w:r w:rsidRPr="00C1093A">
        <w:rPr>
          <w:rFonts w:ascii="Calibri" w:eastAsia="SimSun" w:hAnsi="Calibri"/>
          <w:bCs/>
          <w:sz w:val="24"/>
          <w:szCs w:val="24"/>
        </w:rPr>
        <w:t xml:space="preserve">PRSE/5.1/1/2023. </w:t>
      </w:r>
    </w:p>
    <w:p w14:paraId="5D2D47BC" w14:textId="64B5FF86" w:rsidR="00024E5B" w:rsidRPr="00C1093A" w:rsidRDefault="00CE72A5" w:rsidP="00CE72A5">
      <w:pPr>
        <w:spacing w:before="0" w:after="0"/>
        <w:jc w:val="both"/>
        <w:rPr>
          <w:rFonts w:ascii="Calibri" w:hAnsi="Calibri"/>
          <w:sz w:val="24"/>
          <w:szCs w:val="24"/>
        </w:rPr>
      </w:pPr>
      <w:r w:rsidRPr="00C1093A">
        <w:rPr>
          <w:rFonts w:ascii="Calibri" w:eastAsia="SimSun" w:hAnsi="Calibri"/>
          <w:bCs/>
          <w:sz w:val="24"/>
          <w:szCs w:val="24"/>
        </w:rPr>
        <w:t>AM PR Sud-Est lansează apeluri de proiecte numai în sistemul informatic MySMIS2021/SMIS2021+.</w:t>
      </w:r>
    </w:p>
    <w:p w14:paraId="2D25D87B" w14:textId="3C50D557" w:rsidR="00024E5B" w:rsidRPr="00C1093A" w:rsidRDefault="00024E5B" w:rsidP="00024E5B">
      <w:pPr>
        <w:spacing w:before="0" w:after="0"/>
        <w:jc w:val="both"/>
        <w:rPr>
          <w:rFonts w:ascii="Calibri" w:eastAsia="Times New Roman" w:hAnsi="Calibri"/>
          <w:b/>
          <w:iCs/>
          <w:sz w:val="24"/>
          <w:szCs w:val="24"/>
        </w:rPr>
      </w:pPr>
      <w:bookmarkStart w:id="32" w:name="_Hlk118196303"/>
    </w:p>
    <w:p w14:paraId="3C129C11" w14:textId="442C1A17" w:rsidR="002059E9" w:rsidRPr="00C1093A" w:rsidRDefault="002059E9" w:rsidP="002059E9">
      <w:pPr>
        <w:spacing w:before="0" w:after="0"/>
        <w:jc w:val="both"/>
        <w:rPr>
          <w:rFonts w:ascii="Calibri" w:eastAsia="SimSun" w:hAnsi="Calibri"/>
          <w:bCs/>
          <w:sz w:val="24"/>
          <w:szCs w:val="24"/>
        </w:rPr>
      </w:pPr>
      <w:r w:rsidRPr="00C1093A">
        <w:rPr>
          <w:rFonts w:ascii="Calibri" w:eastAsia="Times New Roman" w:hAnsi="Calibri"/>
          <w:iCs/>
          <w:sz w:val="24"/>
          <w:szCs w:val="24"/>
        </w:rPr>
        <w:t>Cererile de finanțare</w:t>
      </w:r>
      <w:r w:rsidRPr="00C1093A">
        <w:rPr>
          <w:rFonts w:ascii="Calibri" w:hAnsi="Calibri"/>
          <w:iCs/>
          <w:sz w:val="24"/>
          <w:szCs w:val="24"/>
        </w:rPr>
        <w:t xml:space="preserve"> pot fi depuse doar în perioada menționată în cadrul secțiunii </w:t>
      </w:r>
      <w:r w:rsidR="00AD5BBA" w:rsidRPr="00C1093A">
        <w:rPr>
          <w:rFonts w:ascii="Calibri" w:hAnsi="Calibri"/>
          <w:iCs/>
          <w:sz w:val="24"/>
          <w:szCs w:val="24"/>
        </w:rPr>
        <w:t>4.3</w:t>
      </w:r>
      <w:r w:rsidRPr="00C1093A">
        <w:rPr>
          <w:rFonts w:ascii="Calibri" w:hAnsi="Calibri"/>
          <w:iCs/>
          <w:sz w:val="24"/>
          <w:szCs w:val="24"/>
        </w:rPr>
        <w:t xml:space="preserve"> a prezentului ghid, iar evaluarea acestora va avea la bază principiul competitivității. </w:t>
      </w:r>
    </w:p>
    <w:p w14:paraId="30F9FA44" w14:textId="77777777" w:rsidR="002059E9" w:rsidRPr="00C1093A" w:rsidRDefault="002059E9" w:rsidP="002059E9">
      <w:pPr>
        <w:spacing w:before="0" w:after="0"/>
        <w:jc w:val="both"/>
        <w:rPr>
          <w:rFonts w:ascii="Calibri" w:eastAsia="SimSun" w:hAnsi="Calibri"/>
          <w:bCs/>
          <w:sz w:val="24"/>
          <w:szCs w:val="24"/>
        </w:rPr>
      </w:pPr>
      <w:r w:rsidRPr="00C1093A">
        <w:rPr>
          <w:rFonts w:ascii="Calibri" w:eastAsia="SimSun" w:hAnsi="Calibri"/>
          <w:bCs/>
          <w:sz w:val="24"/>
          <w:szCs w:val="24"/>
        </w:rPr>
        <w:t>Un potenţial beneficiar poate depune mai multe cereri de finanţare.</w:t>
      </w:r>
    </w:p>
    <w:p w14:paraId="04153157" w14:textId="77777777" w:rsidR="002059E9" w:rsidRPr="00C1093A" w:rsidRDefault="002059E9" w:rsidP="00024E5B">
      <w:pPr>
        <w:spacing w:before="0" w:after="0"/>
        <w:jc w:val="both"/>
        <w:rPr>
          <w:rFonts w:ascii="Calibri" w:eastAsia="Times New Roman" w:hAnsi="Calibri"/>
          <w:b/>
          <w:iCs/>
          <w:sz w:val="24"/>
          <w:szCs w:val="24"/>
        </w:rPr>
      </w:pPr>
    </w:p>
    <w:p w14:paraId="1166D67A" w14:textId="77777777" w:rsidR="002059E9" w:rsidRPr="00C1093A" w:rsidRDefault="002059E9" w:rsidP="002059E9">
      <w:pPr>
        <w:spacing w:before="0" w:after="0"/>
        <w:jc w:val="both"/>
        <w:rPr>
          <w:rFonts w:ascii="Calibri" w:eastAsia="SimSun" w:hAnsi="Calibri"/>
          <w:bCs/>
          <w:sz w:val="24"/>
          <w:szCs w:val="24"/>
        </w:rPr>
      </w:pPr>
      <w:r w:rsidRPr="00C1093A">
        <w:rPr>
          <w:rFonts w:ascii="Calibri" w:eastAsia="SimSun" w:hAnsi="Calibri"/>
          <w:b/>
          <w:sz w:val="24"/>
          <w:szCs w:val="24"/>
        </w:rPr>
        <w:t>Notă!</w:t>
      </w:r>
      <w:r w:rsidRPr="00C1093A">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C1093A">
        <w:rPr>
          <w:rFonts w:ascii="Calibri" w:hAnsi="Calibri"/>
          <w:sz w:val="24"/>
          <w:szCs w:val="24"/>
        </w:rPr>
        <w:t>AM PR Sud - Est</w:t>
      </w:r>
      <w:r w:rsidRPr="00C1093A">
        <w:rPr>
          <w:rFonts w:ascii="Calibri" w:eastAsia="SimSun" w:hAnsi="Calibri"/>
          <w:bCs/>
          <w:sz w:val="24"/>
          <w:szCs w:val="24"/>
        </w:rPr>
        <w:t>, cu scopul de a sprijini potenţialii solicitanţi de finanţare să acceseze fonduri nerambursabile, prin intermediul Programului Regional Sud-Est 2021-2027.</w:t>
      </w:r>
    </w:p>
    <w:p w14:paraId="41505EB7" w14:textId="22F34558" w:rsidR="002059E9" w:rsidRPr="00C1093A" w:rsidRDefault="002059E9" w:rsidP="00024E5B">
      <w:pPr>
        <w:spacing w:before="0" w:after="0"/>
        <w:jc w:val="both"/>
        <w:rPr>
          <w:rFonts w:ascii="Calibri" w:hAnsi="Calibri"/>
          <w:sz w:val="24"/>
          <w:szCs w:val="24"/>
        </w:rPr>
      </w:pPr>
      <w:r w:rsidRPr="00C1093A">
        <w:rPr>
          <w:rFonts w:ascii="Calibri" w:hAnsi="Calibri"/>
          <w:sz w:val="24"/>
          <w:szCs w:val="24"/>
        </w:rPr>
        <w:lastRenderedPageBreak/>
        <w:t xml:space="preserve">Pentru informarea corectă a potențialilor solicitanți, AM PR Sud - Est va publica lunar pe site-ul programului situația proiectelor, depuse precum și gradul de acoperire al alocării financiare disponibile. </w:t>
      </w:r>
    </w:p>
    <w:p w14:paraId="09AD411A" w14:textId="77777777" w:rsidR="00024E5B" w:rsidRPr="00C1093A" w:rsidRDefault="00024E5B" w:rsidP="00024E5B">
      <w:pPr>
        <w:spacing w:before="0" w:after="0"/>
        <w:jc w:val="both"/>
        <w:rPr>
          <w:rFonts w:ascii="Calibri" w:eastAsia="SimSun" w:hAnsi="Calibri"/>
          <w:bCs/>
          <w:sz w:val="24"/>
          <w:szCs w:val="24"/>
        </w:rPr>
      </w:pPr>
      <w:bookmarkStart w:id="33" w:name="_Hlk92984687"/>
      <w:bookmarkEnd w:id="32"/>
    </w:p>
    <w:p w14:paraId="70C08C3B" w14:textId="1D18040F" w:rsidR="00297225" w:rsidRPr="00C1093A" w:rsidRDefault="009D7C9A" w:rsidP="00735675">
      <w:pPr>
        <w:pStyle w:val="Heading2"/>
        <w:numPr>
          <w:ilvl w:val="0"/>
          <w:numId w:val="0"/>
        </w:numPr>
        <w:ind w:left="576"/>
        <w:rPr>
          <w:rFonts w:ascii="Calibri" w:hAnsi="Calibri" w:cs="Calibri"/>
        </w:rPr>
      </w:pPr>
      <w:bookmarkStart w:id="34" w:name="_Toc154146112"/>
      <w:bookmarkEnd w:id="33"/>
      <w:r w:rsidRPr="00C1093A">
        <w:rPr>
          <w:rFonts w:ascii="Calibri" w:hAnsi="Calibri" w:cs="Calibri"/>
        </w:rPr>
        <w:t xml:space="preserve">3.2 </w:t>
      </w:r>
      <w:r w:rsidR="00297225" w:rsidRPr="00C1093A">
        <w:rPr>
          <w:rFonts w:ascii="Calibri" w:hAnsi="Calibri" w:cs="Calibri"/>
        </w:rPr>
        <w:t>Forma de sprijin</w:t>
      </w:r>
      <w:bookmarkEnd w:id="34"/>
      <w:r w:rsidR="00297225" w:rsidRPr="00C1093A">
        <w:rPr>
          <w:rFonts w:ascii="Calibri" w:hAnsi="Calibri" w:cs="Calibri"/>
        </w:rPr>
        <w:t xml:space="preserve"> </w:t>
      </w:r>
    </w:p>
    <w:p w14:paraId="3ED39B15" w14:textId="7FD0826E" w:rsidR="00200326" w:rsidRPr="00C1093A" w:rsidRDefault="00200326" w:rsidP="00200326">
      <w:pPr>
        <w:spacing w:before="0" w:after="0"/>
        <w:jc w:val="both"/>
        <w:rPr>
          <w:rFonts w:ascii="Calibri" w:eastAsiaTheme="minorHAnsi" w:hAnsi="Calibri"/>
          <w:sz w:val="24"/>
          <w:szCs w:val="24"/>
          <w:lang w:val="fr-FR" w:eastAsia="en-GB"/>
        </w:rPr>
      </w:pPr>
      <w:proofErr w:type="spellStart"/>
      <w:r w:rsidRPr="00C1093A">
        <w:rPr>
          <w:rFonts w:ascii="Calibri" w:eastAsiaTheme="minorHAnsi" w:hAnsi="Calibri"/>
          <w:sz w:val="24"/>
          <w:szCs w:val="24"/>
          <w:lang w:val="fr-FR" w:eastAsia="en-GB"/>
        </w:rPr>
        <w:t>În</w:t>
      </w:r>
      <w:proofErr w:type="spellEnd"/>
      <w:r w:rsidRPr="00C1093A">
        <w:rPr>
          <w:rFonts w:ascii="Calibri" w:eastAsiaTheme="minorHAnsi" w:hAnsi="Calibri"/>
          <w:sz w:val="24"/>
          <w:szCs w:val="24"/>
          <w:lang w:val="fr-FR" w:eastAsia="en-GB"/>
        </w:rPr>
        <w:t xml:space="preserve"> </w:t>
      </w:r>
      <w:proofErr w:type="spellStart"/>
      <w:r w:rsidRPr="00C1093A">
        <w:rPr>
          <w:rFonts w:ascii="Calibri" w:eastAsiaTheme="minorHAnsi" w:hAnsi="Calibri"/>
          <w:sz w:val="24"/>
          <w:szCs w:val="24"/>
          <w:lang w:val="fr-FR" w:eastAsia="en-GB"/>
        </w:rPr>
        <w:t>cadrul</w:t>
      </w:r>
      <w:proofErr w:type="spellEnd"/>
      <w:r w:rsidRPr="00C1093A">
        <w:rPr>
          <w:rFonts w:ascii="Calibri" w:eastAsiaTheme="minorHAnsi" w:hAnsi="Calibri"/>
          <w:sz w:val="24"/>
          <w:szCs w:val="24"/>
          <w:lang w:val="fr-FR" w:eastAsia="en-GB"/>
        </w:rPr>
        <w:t xml:space="preserve"> </w:t>
      </w:r>
      <w:proofErr w:type="spellStart"/>
      <w:r w:rsidRPr="00C1093A">
        <w:rPr>
          <w:rFonts w:ascii="Calibri" w:eastAsiaTheme="minorHAnsi" w:hAnsi="Calibri"/>
          <w:sz w:val="24"/>
          <w:szCs w:val="24"/>
          <w:lang w:val="fr-FR" w:eastAsia="en-GB"/>
        </w:rPr>
        <w:t>prezentelor</w:t>
      </w:r>
      <w:proofErr w:type="spellEnd"/>
      <w:r w:rsidRPr="00C1093A">
        <w:rPr>
          <w:rFonts w:ascii="Calibri" w:eastAsiaTheme="minorHAnsi" w:hAnsi="Calibri"/>
          <w:sz w:val="24"/>
          <w:szCs w:val="24"/>
          <w:lang w:val="fr-FR" w:eastAsia="en-GB"/>
        </w:rPr>
        <w:t xml:space="preserve"> </w:t>
      </w:r>
      <w:proofErr w:type="spellStart"/>
      <w:r w:rsidRPr="00C1093A">
        <w:rPr>
          <w:rFonts w:ascii="Calibri" w:eastAsiaTheme="minorHAnsi" w:hAnsi="Calibri"/>
          <w:sz w:val="24"/>
          <w:szCs w:val="24"/>
          <w:lang w:val="fr-FR" w:eastAsia="en-GB"/>
        </w:rPr>
        <w:t>apeluri</w:t>
      </w:r>
      <w:proofErr w:type="spellEnd"/>
      <w:r w:rsidRPr="00C1093A">
        <w:rPr>
          <w:rFonts w:ascii="Calibri" w:eastAsiaTheme="minorHAnsi" w:hAnsi="Calibri"/>
          <w:sz w:val="24"/>
          <w:szCs w:val="24"/>
          <w:lang w:val="fr-FR" w:eastAsia="en-GB"/>
        </w:rPr>
        <w:t xml:space="preserve"> de </w:t>
      </w:r>
      <w:proofErr w:type="spellStart"/>
      <w:r w:rsidRPr="00C1093A">
        <w:rPr>
          <w:rFonts w:ascii="Calibri" w:eastAsiaTheme="minorHAnsi" w:hAnsi="Calibri"/>
          <w:sz w:val="24"/>
          <w:szCs w:val="24"/>
          <w:lang w:val="fr-FR" w:eastAsia="en-GB"/>
        </w:rPr>
        <w:t>proiecte</w:t>
      </w:r>
      <w:proofErr w:type="spellEnd"/>
      <w:r w:rsidRPr="00C1093A">
        <w:rPr>
          <w:rFonts w:ascii="Calibri" w:eastAsiaTheme="minorHAnsi" w:hAnsi="Calibri"/>
          <w:sz w:val="24"/>
          <w:szCs w:val="24"/>
          <w:lang w:val="fr-FR" w:eastAsia="en-GB"/>
        </w:rPr>
        <w:t xml:space="preserve"> se </w:t>
      </w:r>
      <w:proofErr w:type="spellStart"/>
      <w:r w:rsidRPr="00C1093A">
        <w:rPr>
          <w:rFonts w:ascii="Calibri" w:eastAsiaTheme="minorHAnsi" w:hAnsi="Calibri"/>
          <w:sz w:val="24"/>
          <w:szCs w:val="24"/>
          <w:lang w:val="fr-FR" w:eastAsia="en-GB"/>
        </w:rPr>
        <w:t>acordă</w:t>
      </w:r>
      <w:proofErr w:type="spellEnd"/>
      <w:r w:rsidRPr="00C1093A">
        <w:rPr>
          <w:rFonts w:ascii="Calibri" w:eastAsiaTheme="minorHAnsi" w:hAnsi="Calibri"/>
          <w:sz w:val="24"/>
          <w:szCs w:val="24"/>
          <w:lang w:val="fr-FR" w:eastAsia="en-GB"/>
        </w:rPr>
        <w:t xml:space="preserve"> </w:t>
      </w:r>
      <w:proofErr w:type="spellStart"/>
      <w:r w:rsidRPr="00C1093A">
        <w:rPr>
          <w:rFonts w:ascii="Calibri" w:eastAsiaTheme="minorHAnsi" w:hAnsi="Calibri"/>
          <w:sz w:val="24"/>
          <w:szCs w:val="24"/>
          <w:lang w:val="fr-FR" w:eastAsia="en-GB"/>
        </w:rPr>
        <w:t>sprijin</w:t>
      </w:r>
      <w:proofErr w:type="spellEnd"/>
      <w:r w:rsidRPr="00C1093A">
        <w:rPr>
          <w:rFonts w:ascii="Calibri" w:eastAsiaTheme="minorHAnsi" w:hAnsi="Calibri"/>
          <w:sz w:val="24"/>
          <w:szCs w:val="24"/>
          <w:lang w:val="fr-FR" w:eastAsia="en-GB"/>
        </w:rPr>
        <w:t xml:space="preserve"> </w:t>
      </w:r>
      <w:proofErr w:type="spellStart"/>
      <w:r w:rsidRPr="00C1093A">
        <w:rPr>
          <w:rFonts w:ascii="Calibri" w:eastAsiaTheme="minorHAnsi" w:hAnsi="Calibri"/>
          <w:sz w:val="24"/>
          <w:szCs w:val="24"/>
          <w:lang w:val="fr-FR" w:eastAsia="en-GB"/>
        </w:rPr>
        <w:t>financiar</w:t>
      </w:r>
      <w:proofErr w:type="spellEnd"/>
      <w:r w:rsidRPr="00C1093A">
        <w:rPr>
          <w:rFonts w:ascii="Calibri" w:eastAsiaTheme="minorHAnsi" w:hAnsi="Calibri"/>
          <w:sz w:val="24"/>
          <w:szCs w:val="24"/>
          <w:lang w:val="fr-FR" w:eastAsia="en-GB"/>
        </w:rPr>
        <w:t xml:space="preserve"> </w:t>
      </w:r>
      <w:proofErr w:type="spellStart"/>
      <w:r w:rsidRPr="00C1093A">
        <w:rPr>
          <w:rFonts w:ascii="Calibri" w:eastAsiaTheme="minorHAnsi" w:hAnsi="Calibri"/>
          <w:sz w:val="24"/>
          <w:szCs w:val="24"/>
          <w:lang w:val="fr-FR" w:eastAsia="en-GB"/>
        </w:rPr>
        <w:t>sub</w:t>
      </w:r>
      <w:proofErr w:type="spellEnd"/>
      <w:r w:rsidRPr="00C1093A">
        <w:rPr>
          <w:rFonts w:ascii="Calibri" w:eastAsiaTheme="minorHAnsi" w:hAnsi="Calibri"/>
          <w:sz w:val="24"/>
          <w:szCs w:val="24"/>
          <w:lang w:val="fr-FR" w:eastAsia="en-GB"/>
        </w:rPr>
        <w:t xml:space="preserve"> </w:t>
      </w:r>
      <w:proofErr w:type="spellStart"/>
      <w:r w:rsidRPr="00C1093A">
        <w:rPr>
          <w:rFonts w:ascii="Calibri" w:eastAsiaTheme="minorHAnsi" w:hAnsi="Calibri"/>
          <w:sz w:val="24"/>
          <w:szCs w:val="24"/>
          <w:lang w:val="fr-FR" w:eastAsia="en-GB"/>
        </w:rPr>
        <w:t>formă</w:t>
      </w:r>
      <w:proofErr w:type="spellEnd"/>
      <w:r w:rsidRPr="00C1093A">
        <w:rPr>
          <w:rFonts w:ascii="Calibri" w:eastAsiaTheme="minorHAnsi" w:hAnsi="Calibri"/>
          <w:sz w:val="24"/>
          <w:szCs w:val="24"/>
          <w:lang w:val="fr-FR" w:eastAsia="en-GB"/>
        </w:rPr>
        <w:t xml:space="preserve"> de </w:t>
      </w:r>
      <w:proofErr w:type="spellStart"/>
      <w:r w:rsidRPr="00C1093A">
        <w:rPr>
          <w:rFonts w:ascii="Calibri" w:eastAsiaTheme="minorHAnsi" w:hAnsi="Calibri"/>
          <w:sz w:val="24"/>
          <w:szCs w:val="24"/>
          <w:lang w:val="fr-FR" w:eastAsia="en-GB"/>
        </w:rPr>
        <w:t>grant</w:t>
      </w:r>
      <w:proofErr w:type="spellEnd"/>
      <w:r w:rsidR="00CA3FBD" w:rsidRPr="00C1093A">
        <w:rPr>
          <w:rFonts w:ascii="Calibri" w:eastAsiaTheme="minorHAnsi" w:hAnsi="Calibri"/>
          <w:sz w:val="24"/>
          <w:szCs w:val="24"/>
          <w:lang w:val="fr-FR" w:eastAsia="en-GB"/>
        </w:rPr>
        <w:t xml:space="preserve"> </w:t>
      </w:r>
      <w:proofErr w:type="spellStart"/>
      <w:r w:rsidR="00CA3FBD" w:rsidRPr="00C1093A">
        <w:rPr>
          <w:rFonts w:ascii="Calibri" w:eastAsiaTheme="minorHAnsi" w:hAnsi="Calibri"/>
          <w:sz w:val="24"/>
          <w:szCs w:val="24"/>
          <w:lang w:val="fr-FR" w:eastAsia="en-GB"/>
        </w:rPr>
        <w:t>individual</w:t>
      </w:r>
      <w:proofErr w:type="spellEnd"/>
      <w:r w:rsidRPr="00C1093A">
        <w:rPr>
          <w:rFonts w:ascii="Calibri" w:eastAsiaTheme="minorHAnsi" w:hAnsi="Calibri"/>
          <w:sz w:val="24"/>
          <w:szCs w:val="24"/>
          <w:lang w:val="fr-FR" w:eastAsia="en-GB"/>
        </w:rPr>
        <w:t xml:space="preserve">, </w:t>
      </w:r>
      <w:proofErr w:type="spellStart"/>
      <w:r w:rsidRPr="00C1093A">
        <w:rPr>
          <w:rFonts w:ascii="Calibri" w:eastAsiaTheme="minorHAnsi" w:hAnsi="Calibri"/>
          <w:sz w:val="24"/>
          <w:szCs w:val="24"/>
          <w:lang w:val="fr-FR" w:eastAsia="en-GB"/>
        </w:rPr>
        <w:t>în</w:t>
      </w:r>
      <w:proofErr w:type="spellEnd"/>
      <w:r w:rsidRPr="00C1093A">
        <w:rPr>
          <w:rFonts w:ascii="Calibri" w:eastAsiaTheme="minorHAnsi" w:hAnsi="Calibri"/>
          <w:sz w:val="24"/>
          <w:szCs w:val="24"/>
          <w:lang w:val="fr-FR" w:eastAsia="en-GB"/>
        </w:rPr>
        <w:t xml:space="preserve"> </w:t>
      </w:r>
      <w:proofErr w:type="spellStart"/>
      <w:r w:rsidRPr="00C1093A">
        <w:rPr>
          <w:rFonts w:ascii="Calibri" w:eastAsiaTheme="minorHAnsi" w:hAnsi="Calibri"/>
          <w:sz w:val="24"/>
          <w:szCs w:val="24"/>
          <w:lang w:val="fr-FR" w:eastAsia="en-GB"/>
        </w:rPr>
        <w:t>conformitate</w:t>
      </w:r>
      <w:proofErr w:type="spellEnd"/>
      <w:r w:rsidRPr="00C1093A">
        <w:rPr>
          <w:rFonts w:ascii="Calibri" w:eastAsiaTheme="minorHAnsi" w:hAnsi="Calibri"/>
          <w:sz w:val="24"/>
          <w:szCs w:val="24"/>
          <w:lang w:val="fr-FR" w:eastAsia="en-GB"/>
        </w:rPr>
        <w:t xml:space="preserve"> </w:t>
      </w:r>
      <w:proofErr w:type="spellStart"/>
      <w:r w:rsidRPr="00C1093A">
        <w:rPr>
          <w:rFonts w:ascii="Calibri" w:eastAsiaTheme="minorHAnsi" w:hAnsi="Calibri"/>
          <w:sz w:val="24"/>
          <w:szCs w:val="24"/>
          <w:lang w:val="fr-FR" w:eastAsia="en-GB"/>
        </w:rPr>
        <w:t>cu</w:t>
      </w:r>
      <w:proofErr w:type="spellEnd"/>
      <w:r w:rsidRPr="00C1093A">
        <w:rPr>
          <w:rFonts w:ascii="Calibri" w:eastAsiaTheme="minorHAnsi" w:hAnsi="Calibri"/>
          <w:sz w:val="24"/>
          <w:szCs w:val="24"/>
          <w:lang w:val="fr-FR" w:eastAsia="en-GB"/>
        </w:rPr>
        <w:t xml:space="preserve"> </w:t>
      </w:r>
      <w:proofErr w:type="spellStart"/>
      <w:r w:rsidRPr="00C1093A">
        <w:rPr>
          <w:rFonts w:ascii="Calibri" w:eastAsiaTheme="minorHAnsi" w:hAnsi="Calibri"/>
          <w:sz w:val="24"/>
          <w:szCs w:val="24"/>
          <w:lang w:val="fr-FR" w:eastAsia="en-GB"/>
        </w:rPr>
        <w:t>prevederile</w:t>
      </w:r>
      <w:proofErr w:type="spellEnd"/>
      <w:r w:rsidRPr="00C1093A">
        <w:rPr>
          <w:rFonts w:ascii="Calibri" w:eastAsiaTheme="minorHAnsi" w:hAnsi="Calibri"/>
          <w:sz w:val="24"/>
          <w:szCs w:val="24"/>
          <w:lang w:val="fr-FR" w:eastAsia="en-GB"/>
        </w:rPr>
        <w:t xml:space="preserve"> PR SE 2021-2027, a </w:t>
      </w:r>
      <w:proofErr w:type="spellStart"/>
      <w:r w:rsidRPr="00C1093A">
        <w:rPr>
          <w:rFonts w:ascii="Calibri" w:eastAsiaTheme="minorHAnsi" w:hAnsi="Calibri"/>
          <w:sz w:val="24"/>
          <w:szCs w:val="24"/>
          <w:lang w:val="fr-FR" w:eastAsia="en-GB"/>
        </w:rPr>
        <w:t>Regulamentelor</w:t>
      </w:r>
      <w:proofErr w:type="spellEnd"/>
      <w:r w:rsidRPr="00C1093A">
        <w:rPr>
          <w:rFonts w:ascii="Calibri" w:eastAsiaTheme="minorHAnsi" w:hAnsi="Calibri"/>
          <w:sz w:val="24"/>
          <w:szCs w:val="24"/>
          <w:lang w:val="fr-FR" w:eastAsia="en-GB"/>
        </w:rPr>
        <w:t xml:space="preserve"> (UE) 2021/1060 </w:t>
      </w:r>
      <w:proofErr w:type="spellStart"/>
      <w:r w:rsidRPr="00C1093A">
        <w:rPr>
          <w:rFonts w:ascii="Calibri" w:eastAsiaTheme="minorHAnsi" w:hAnsi="Calibri"/>
          <w:sz w:val="24"/>
          <w:szCs w:val="24"/>
          <w:lang w:val="fr-FR" w:eastAsia="en-GB"/>
        </w:rPr>
        <w:t>și</w:t>
      </w:r>
      <w:proofErr w:type="spellEnd"/>
      <w:r w:rsidRPr="00C1093A">
        <w:rPr>
          <w:rFonts w:ascii="Calibri" w:eastAsiaTheme="minorHAnsi" w:hAnsi="Calibri"/>
          <w:sz w:val="24"/>
          <w:szCs w:val="24"/>
          <w:lang w:val="fr-FR" w:eastAsia="en-GB"/>
        </w:rPr>
        <w:t xml:space="preserve"> (UE, Euratom) 2018/1046.</w:t>
      </w:r>
    </w:p>
    <w:p w14:paraId="7D28B0EA" w14:textId="77777777" w:rsidR="007F2A1B" w:rsidRPr="00C1093A" w:rsidRDefault="007F2A1B" w:rsidP="00200326">
      <w:pPr>
        <w:spacing w:before="0" w:after="0"/>
        <w:jc w:val="both"/>
        <w:rPr>
          <w:rFonts w:ascii="Calibri" w:eastAsiaTheme="minorHAnsi" w:hAnsi="Calibri"/>
          <w:sz w:val="24"/>
          <w:szCs w:val="24"/>
          <w:lang w:val="fr-FR" w:eastAsia="en-GB"/>
        </w:rPr>
      </w:pPr>
    </w:p>
    <w:p w14:paraId="1BBE5F92" w14:textId="30713398" w:rsidR="00A86515" w:rsidRPr="00C1093A" w:rsidRDefault="009D7C9A" w:rsidP="00735675">
      <w:pPr>
        <w:pStyle w:val="Heading2"/>
        <w:numPr>
          <w:ilvl w:val="0"/>
          <w:numId w:val="0"/>
        </w:numPr>
        <w:ind w:left="576"/>
        <w:rPr>
          <w:rFonts w:ascii="Calibri" w:hAnsi="Calibri" w:cs="Calibri"/>
        </w:rPr>
      </w:pPr>
      <w:bookmarkStart w:id="35" w:name="_Toc154146113"/>
      <w:r w:rsidRPr="00C1093A">
        <w:rPr>
          <w:rFonts w:ascii="Calibri" w:hAnsi="Calibri" w:cs="Calibri"/>
        </w:rPr>
        <w:t xml:space="preserve">3.3 </w:t>
      </w:r>
      <w:r w:rsidR="00297225" w:rsidRPr="00C1093A">
        <w:rPr>
          <w:rFonts w:ascii="Calibri" w:hAnsi="Calibri" w:cs="Calibri"/>
        </w:rPr>
        <w:t>Bugetul alocat apelului de proiecte</w:t>
      </w:r>
      <w:bookmarkEnd w:id="35"/>
    </w:p>
    <w:p w14:paraId="1E32AE0A" w14:textId="10268364" w:rsidR="009D7C9A" w:rsidRPr="00C1093A" w:rsidRDefault="000B3615" w:rsidP="004D495D">
      <w:pPr>
        <w:spacing w:before="0" w:after="0"/>
        <w:jc w:val="both"/>
        <w:rPr>
          <w:rFonts w:ascii="Calibri" w:eastAsia="SimSun" w:hAnsi="Calibri"/>
          <w:sz w:val="24"/>
          <w:szCs w:val="24"/>
        </w:rPr>
      </w:pPr>
      <w:bookmarkStart w:id="36" w:name="_Hlk110934592"/>
      <w:bookmarkStart w:id="37" w:name="_Hlk129864255"/>
      <w:r w:rsidRPr="00C1093A">
        <w:rPr>
          <w:rFonts w:ascii="Calibri" w:eastAsia="SimSun" w:hAnsi="Calibri"/>
          <w:sz w:val="24"/>
          <w:szCs w:val="24"/>
        </w:rPr>
        <w:t xml:space="preserve">Alocarea apelului de proiecte </w:t>
      </w:r>
      <w:r w:rsidRPr="00C1093A">
        <w:rPr>
          <w:rFonts w:ascii="Calibri" w:hAnsi="Calibri"/>
          <w:sz w:val="24"/>
          <w:szCs w:val="24"/>
        </w:rPr>
        <w:t>PRSE/5.1/1/2023 este</w:t>
      </w:r>
      <w:r w:rsidRPr="00C1093A">
        <w:rPr>
          <w:rFonts w:ascii="Calibri" w:eastAsia="SimSun" w:hAnsi="Calibri"/>
          <w:sz w:val="24"/>
          <w:szCs w:val="24"/>
        </w:rPr>
        <w:t xml:space="preserve"> </w:t>
      </w:r>
      <w:r w:rsidR="008804B6" w:rsidRPr="00C1093A">
        <w:rPr>
          <w:rFonts w:ascii="Calibri" w:eastAsia="SimSun" w:hAnsi="Calibri"/>
          <w:sz w:val="24"/>
          <w:szCs w:val="24"/>
        </w:rPr>
        <w:t xml:space="preserve">de </w:t>
      </w:r>
      <w:bookmarkEnd w:id="36"/>
      <w:bookmarkEnd w:id="37"/>
      <w:r w:rsidR="00B078A4" w:rsidRPr="00C1093A">
        <w:rPr>
          <w:rFonts w:ascii="Calibri" w:hAnsi="Calibri"/>
          <w:sz w:val="24"/>
          <w:szCs w:val="24"/>
        </w:rPr>
        <w:t>8.588.200 euro (FEDR+ contribuție națională), din care 4.723.510 euro (FEDR) și  3.864.690 euro contribuție națională (alcătuită din cofinanțarea de la bugetul de stat și cofinanțarea beneficiarului).</w:t>
      </w:r>
    </w:p>
    <w:p w14:paraId="2B7A9522" w14:textId="75720B69" w:rsidR="00050BE7" w:rsidRPr="00C1093A" w:rsidRDefault="00050BE7" w:rsidP="004D495D">
      <w:pPr>
        <w:spacing w:before="0" w:after="0"/>
        <w:jc w:val="both"/>
        <w:rPr>
          <w:rFonts w:ascii="Calibri" w:eastAsia="SimSun" w:hAnsi="Calibri"/>
          <w:sz w:val="24"/>
          <w:szCs w:val="24"/>
        </w:rPr>
      </w:pPr>
    </w:p>
    <w:p w14:paraId="055EE768" w14:textId="77777777" w:rsidR="00050BE7" w:rsidRPr="00C1093A" w:rsidRDefault="00050BE7" w:rsidP="00050BE7">
      <w:pPr>
        <w:autoSpaceDE w:val="0"/>
        <w:autoSpaceDN w:val="0"/>
        <w:adjustRightInd w:val="0"/>
        <w:spacing w:before="0" w:after="0"/>
        <w:jc w:val="both"/>
        <w:rPr>
          <w:rFonts w:ascii="Calibri" w:hAnsi="Calibri"/>
          <w:sz w:val="24"/>
          <w:szCs w:val="24"/>
        </w:rPr>
      </w:pPr>
      <w:r w:rsidRPr="00C1093A">
        <w:rPr>
          <w:rFonts w:ascii="Calibri" w:hAnsi="Calibri"/>
          <w:sz w:val="24"/>
          <w:szCs w:val="24"/>
        </w:rPr>
        <w:t>Aprobarea supracontractării în cadrul apelurilor de cereri de finanțare se realizează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01EB6DC7" w14:textId="77777777" w:rsidR="00050BE7" w:rsidRPr="00C1093A" w:rsidRDefault="00050BE7" w:rsidP="004D495D">
      <w:pPr>
        <w:spacing w:before="0" w:after="0"/>
        <w:jc w:val="both"/>
        <w:rPr>
          <w:rFonts w:ascii="Calibri" w:eastAsia="SimSun" w:hAnsi="Calibri"/>
          <w:sz w:val="24"/>
          <w:szCs w:val="24"/>
        </w:rPr>
      </w:pPr>
    </w:p>
    <w:p w14:paraId="2280BD10" w14:textId="31B0B59C" w:rsidR="00297225" w:rsidRPr="00C1093A" w:rsidRDefault="00297225" w:rsidP="00E07D7E">
      <w:pPr>
        <w:pStyle w:val="Heading2"/>
        <w:numPr>
          <w:ilvl w:val="1"/>
          <w:numId w:val="27"/>
        </w:numPr>
        <w:rPr>
          <w:rFonts w:ascii="Calibri" w:hAnsi="Calibri" w:cs="Calibri"/>
        </w:rPr>
      </w:pPr>
      <w:bookmarkStart w:id="38" w:name="_Toc154146114"/>
      <w:r w:rsidRPr="00C1093A">
        <w:rPr>
          <w:rFonts w:ascii="Calibri" w:hAnsi="Calibri" w:cs="Calibri"/>
        </w:rPr>
        <w:t>Rata de cofinanţare</w:t>
      </w:r>
      <w:bookmarkEnd w:id="38"/>
    </w:p>
    <w:p w14:paraId="3E24512E" w14:textId="77777777" w:rsidR="00C10DF0" w:rsidRPr="00C1093A" w:rsidRDefault="000B03F9" w:rsidP="000B03F9">
      <w:pPr>
        <w:spacing w:before="0" w:after="0"/>
        <w:ind w:left="360"/>
        <w:jc w:val="both"/>
        <w:rPr>
          <w:rFonts w:ascii="Calibri" w:eastAsia="Times New Roman" w:hAnsi="Calibri"/>
          <w:sz w:val="24"/>
          <w:szCs w:val="24"/>
        </w:rPr>
      </w:pPr>
      <w:r w:rsidRPr="00C1093A">
        <w:rPr>
          <w:rFonts w:ascii="Calibri" w:eastAsia="Times New Roman" w:hAnsi="Calibri"/>
          <w:sz w:val="24"/>
          <w:szCs w:val="24"/>
        </w:rPr>
        <w:t>În cadrul prezentului apel de proiecte, pentru întocmirea bugetului cererii de finanțare, se va lua în calcul</w:t>
      </w:r>
      <w:r w:rsidR="00C10DF0" w:rsidRPr="00C1093A">
        <w:rPr>
          <w:rFonts w:ascii="Calibri" w:eastAsia="Times New Roman" w:hAnsi="Calibri"/>
          <w:sz w:val="24"/>
          <w:szCs w:val="24"/>
        </w:rPr>
        <w:t>:</w:t>
      </w:r>
      <w:r w:rsidRPr="00C1093A">
        <w:rPr>
          <w:rFonts w:ascii="Calibri" w:eastAsia="Times New Roman" w:hAnsi="Calibri"/>
          <w:sz w:val="24"/>
          <w:szCs w:val="24"/>
        </w:rPr>
        <w:t xml:space="preserve"> </w:t>
      </w:r>
    </w:p>
    <w:p w14:paraId="3A0A4BFE" w14:textId="77777777" w:rsidR="00C10DF0" w:rsidRPr="00C1093A" w:rsidRDefault="000B03F9" w:rsidP="00E07D7E">
      <w:pPr>
        <w:pStyle w:val="ListParagraph"/>
        <w:numPr>
          <w:ilvl w:val="0"/>
          <w:numId w:val="26"/>
        </w:numPr>
        <w:spacing w:before="0" w:after="0"/>
        <w:jc w:val="both"/>
        <w:rPr>
          <w:rFonts w:ascii="Calibri" w:eastAsia="Times New Roman" w:hAnsi="Calibri"/>
          <w:sz w:val="24"/>
          <w:szCs w:val="24"/>
        </w:rPr>
      </w:pPr>
      <w:r w:rsidRPr="00C1093A">
        <w:rPr>
          <w:rFonts w:ascii="Calibri" w:eastAsia="Times New Roman" w:hAnsi="Calibri"/>
          <w:sz w:val="24"/>
          <w:szCs w:val="24"/>
        </w:rPr>
        <w:t xml:space="preserve">rata de cofinanțare acordată </w:t>
      </w:r>
      <w:r w:rsidR="00C10DF0" w:rsidRPr="00C1093A">
        <w:rPr>
          <w:rFonts w:ascii="Calibri" w:eastAsia="Times New Roman" w:hAnsi="Calibri"/>
          <w:sz w:val="24"/>
          <w:szCs w:val="24"/>
        </w:rPr>
        <w:t xml:space="preserve">din partea Uniunii Europene este de maxim </w:t>
      </w:r>
      <w:r w:rsidRPr="00C1093A">
        <w:rPr>
          <w:rFonts w:ascii="Calibri" w:eastAsia="Times New Roman" w:hAnsi="Calibri"/>
          <w:sz w:val="24"/>
          <w:szCs w:val="24"/>
        </w:rPr>
        <w:t>55% din valoarea cheltuielilor eligibile ale proiectului</w:t>
      </w:r>
      <w:r w:rsidR="00C10DF0" w:rsidRPr="00C1093A">
        <w:rPr>
          <w:rFonts w:ascii="Calibri" w:eastAsia="Times New Roman" w:hAnsi="Calibri"/>
          <w:sz w:val="24"/>
          <w:szCs w:val="24"/>
        </w:rPr>
        <w:t xml:space="preserve"> prin Fondul European de Dezvoltare Regionala (FEDR)</w:t>
      </w:r>
      <w:r w:rsidRPr="00C1093A">
        <w:rPr>
          <w:rFonts w:ascii="Calibri" w:eastAsia="Times New Roman" w:hAnsi="Calibri"/>
          <w:sz w:val="24"/>
          <w:szCs w:val="24"/>
        </w:rPr>
        <w:t xml:space="preserve">, </w:t>
      </w:r>
    </w:p>
    <w:p w14:paraId="1D5D843B" w14:textId="77777777" w:rsidR="00C10DF0" w:rsidRPr="00C1093A" w:rsidRDefault="00C10DF0" w:rsidP="00E07D7E">
      <w:pPr>
        <w:pStyle w:val="ListParagraph"/>
        <w:numPr>
          <w:ilvl w:val="0"/>
          <w:numId w:val="26"/>
        </w:numPr>
        <w:spacing w:before="0" w:after="0"/>
        <w:jc w:val="both"/>
        <w:rPr>
          <w:rFonts w:ascii="Calibri" w:eastAsia="Times New Roman" w:hAnsi="Calibri"/>
          <w:sz w:val="24"/>
          <w:szCs w:val="24"/>
        </w:rPr>
      </w:pPr>
      <w:r w:rsidRPr="00C1093A">
        <w:rPr>
          <w:rFonts w:ascii="Calibri" w:eastAsia="Times New Roman" w:hAnsi="Calibri"/>
          <w:sz w:val="24"/>
          <w:szCs w:val="24"/>
        </w:rPr>
        <w:t>maxim</w:t>
      </w:r>
      <w:r w:rsidR="000B03F9" w:rsidRPr="00C1093A">
        <w:rPr>
          <w:rFonts w:ascii="Calibri" w:eastAsia="Times New Roman" w:hAnsi="Calibri"/>
          <w:sz w:val="24"/>
          <w:szCs w:val="24"/>
        </w:rPr>
        <w:t xml:space="preserve"> 43% din valoarea cheltuielilor eligibile ale proiectului reprezintă rata de cofinanțare din bugetul de stat (BS).</w:t>
      </w:r>
    </w:p>
    <w:p w14:paraId="1042488E" w14:textId="00C2D1E5" w:rsidR="000B03F9" w:rsidRPr="00C1093A" w:rsidRDefault="000B03F9" w:rsidP="00E07D7E">
      <w:pPr>
        <w:pStyle w:val="ListParagraph"/>
        <w:numPr>
          <w:ilvl w:val="0"/>
          <w:numId w:val="26"/>
        </w:numPr>
        <w:spacing w:before="0" w:after="0"/>
        <w:jc w:val="both"/>
        <w:rPr>
          <w:rFonts w:ascii="Calibri" w:eastAsia="Times New Roman" w:hAnsi="Calibri"/>
          <w:sz w:val="24"/>
          <w:szCs w:val="24"/>
        </w:rPr>
      </w:pPr>
      <w:r w:rsidRPr="00C1093A">
        <w:rPr>
          <w:rFonts w:ascii="Calibri" w:eastAsia="Times New Roman" w:hAnsi="Calibri"/>
          <w:sz w:val="24"/>
          <w:szCs w:val="24"/>
        </w:rPr>
        <w:t>minim 2 % din valoarea cheltuielilor eligibile</w:t>
      </w:r>
      <w:r w:rsidR="00C10DF0" w:rsidRPr="00C1093A">
        <w:rPr>
          <w:rFonts w:ascii="Calibri" w:eastAsia="Times New Roman" w:hAnsi="Calibri"/>
          <w:sz w:val="24"/>
          <w:szCs w:val="24"/>
        </w:rPr>
        <w:t xml:space="preserve"> reprezinta contributia solicitantului.</w:t>
      </w:r>
    </w:p>
    <w:p w14:paraId="59E62BE7" w14:textId="77777777" w:rsidR="000B03F9" w:rsidRPr="00C1093A" w:rsidRDefault="000B03F9" w:rsidP="00B81B8E">
      <w:pPr>
        <w:spacing w:before="0" w:after="0"/>
        <w:jc w:val="both"/>
        <w:rPr>
          <w:rFonts w:ascii="Calibri" w:eastAsia="Times New Roman" w:hAnsi="Calibri"/>
          <w:sz w:val="24"/>
          <w:szCs w:val="24"/>
        </w:rPr>
      </w:pPr>
      <w:r w:rsidRPr="00C1093A">
        <w:rPr>
          <w:rFonts w:ascii="Calibri" w:eastAsia="Times New Roman" w:hAnsi="Calibri"/>
          <w:sz w:val="24"/>
          <w:szCs w:val="24"/>
        </w:rPr>
        <w:t>Valoarea eligibilă a investiției reprezintă suma cheltuielilor eligibile incluse în proiect.</w:t>
      </w:r>
    </w:p>
    <w:p w14:paraId="550CA0E7" w14:textId="19886DCF" w:rsidR="00A220C4" w:rsidRPr="00C1093A" w:rsidRDefault="000B03F9" w:rsidP="009D7C9A">
      <w:pPr>
        <w:spacing w:before="0" w:after="0"/>
        <w:jc w:val="both"/>
        <w:rPr>
          <w:rFonts w:ascii="Calibri" w:eastAsia="Times New Roman" w:hAnsi="Calibri"/>
          <w:sz w:val="24"/>
          <w:szCs w:val="24"/>
        </w:rPr>
      </w:pPr>
      <w:r w:rsidRPr="00C1093A">
        <w:rPr>
          <w:rFonts w:ascii="Calibri" w:eastAsia="Times New Roman" w:hAnsi="Calibri"/>
          <w:sz w:val="24"/>
          <w:szCs w:val="24"/>
        </w:rPr>
        <w:t>Solicitantul va asigura contribuția proprie la valoarea cheltuielilor eligibile, acoperirea cheltuielilor neeligibile ale proiectului, precum şi asigurarea altor sume necesare implementării proiectului.</w:t>
      </w:r>
    </w:p>
    <w:p w14:paraId="21E95234" w14:textId="77777777" w:rsidR="009D7C9A" w:rsidRPr="00C1093A" w:rsidRDefault="009D7C9A" w:rsidP="009D7C9A">
      <w:pPr>
        <w:spacing w:before="0" w:after="0"/>
        <w:jc w:val="both"/>
        <w:rPr>
          <w:rFonts w:ascii="Calibri" w:eastAsia="Times New Roman" w:hAnsi="Calibri"/>
          <w:sz w:val="24"/>
          <w:szCs w:val="24"/>
        </w:rPr>
      </w:pPr>
    </w:p>
    <w:p w14:paraId="7E5F26CF" w14:textId="2508DAF8" w:rsidR="00297225" w:rsidRPr="00C1093A" w:rsidRDefault="009D7C9A" w:rsidP="00735675">
      <w:pPr>
        <w:pStyle w:val="Heading2"/>
        <w:numPr>
          <w:ilvl w:val="0"/>
          <w:numId w:val="0"/>
        </w:numPr>
        <w:ind w:left="576"/>
        <w:rPr>
          <w:rFonts w:ascii="Calibri" w:hAnsi="Calibri" w:cs="Calibri"/>
          <w:lang w:val="fr-FR"/>
        </w:rPr>
      </w:pPr>
      <w:bookmarkStart w:id="39" w:name="_Toc154146115"/>
      <w:r w:rsidRPr="00C1093A">
        <w:rPr>
          <w:rFonts w:ascii="Calibri" w:hAnsi="Calibri" w:cs="Calibri"/>
        </w:rPr>
        <w:t xml:space="preserve">3.5 </w:t>
      </w:r>
      <w:r w:rsidR="00297225" w:rsidRPr="00C1093A">
        <w:rPr>
          <w:rFonts w:ascii="Calibri" w:hAnsi="Calibri" w:cs="Calibri"/>
        </w:rPr>
        <w:t xml:space="preserve">Zona </w:t>
      </w:r>
      <w:r w:rsidR="008A0A29" w:rsidRPr="00C1093A">
        <w:rPr>
          <w:rFonts w:ascii="Calibri" w:hAnsi="Calibri" w:cs="Calibri"/>
          <w:lang w:val="fr-FR"/>
        </w:rPr>
        <w:t xml:space="preserve">/ </w:t>
      </w:r>
      <w:proofErr w:type="spellStart"/>
      <w:r w:rsidR="008A0A29" w:rsidRPr="00C1093A">
        <w:rPr>
          <w:rFonts w:ascii="Calibri" w:hAnsi="Calibri" w:cs="Calibri"/>
          <w:lang w:val="fr-FR"/>
        </w:rPr>
        <w:t>zonele</w:t>
      </w:r>
      <w:proofErr w:type="spellEnd"/>
      <w:r w:rsidR="008A0A29" w:rsidRPr="00C1093A">
        <w:rPr>
          <w:rFonts w:ascii="Calibri" w:hAnsi="Calibri" w:cs="Calibri"/>
          <w:lang w:val="fr-FR"/>
        </w:rPr>
        <w:t xml:space="preserve"> </w:t>
      </w:r>
      <w:proofErr w:type="spellStart"/>
      <w:r w:rsidR="008A0A29" w:rsidRPr="00C1093A">
        <w:rPr>
          <w:rFonts w:ascii="Calibri" w:hAnsi="Calibri" w:cs="Calibri"/>
          <w:lang w:val="fr-FR"/>
        </w:rPr>
        <w:t>geografică</w:t>
      </w:r>
      <w:proofErr w:type="spellEnd"/>
      <w:r w:rsidR="008A0A29" w:rsidRPr="00C1093A">
        <w:rPr>
          <w:rFonts w:ascii="Calibri" w:hAnsi="Calibri" w:cs="Calibri"/>
          <w:lang w:val="fr-FR"/>
        </w:rPr>
        <w:t xml:space="preserve">(e) </w:t>
      </w:r>
      <w:proofErr w:type="spellStart"/>
      <w:r w:rsidR="008A0A29" w:rsidRPr="00C1093A">
        <w:rPr>
          <w:rFonts w:ascii="Calibri" w:hAnsi="Calibri" w:cs="Calibri"/>
          <w:lang w:val="fr-FR"/>
        </w:rPr>
        <w:t>vizată</w:t>
      </w:r>
      <w:proofErr w:type="spellEnd"/>
      <w:r w:rsidR="008A0A29" w:rsidRPr="00C1093A">
        <w:rPr>
          <w:rFonts w:ascii="Calibri" w:hAnsi="Calibri" w:cs="Calibri"/>
          <w:lang w:val="fr-FR"/>
        </w:rPr>
        <w:t xml:space="preserve">(e) de </w:t>
      </w:r>
      <w:proofErr w:type="spellStart"/>
      <w:r w:rsidR="008A0A29" w:rsidRPr="00C1093A">
        <w:rPr>
          <w:rFonts w:ascii="Calibri" w:hAnsi="Calibri" w:cs="Calibri"/>
          <w:lang w:val="fr-FR"/>
        </w:rPr>
        <w:t>apelul</w:t>
      </w:r>
      <w:proofErr w:type="spellEnd"/>
      <w:r w:rsidR="008A0A29" w:rsidRPr="00C1093A">
        <w:rPr>
          <w:rFonts w:ascii="Calibri" w:hAnsi="Calibri" w:cs="Calibri"/>
          <w:lang w:val="fr-FR"/>
        </w:rPr>
        <w:t xml:space="preserve"> de </w:t>
      </w:r>
      <w:proofErr w:type="spellStart"/>
      <w:r w:rsidR="00391176" w:rsidRPr="00C1093A">
        <w:rPr>
          <w:rFonts w:ascii="Calibri" w:hAnsi="Calibri" w:cs="Calibri"/>
          <w:lang w:val="fr-FR"/>
        </w:rPr>
        <w:t>Proiecte</w:t>
      </w:r>
      <w:bookmarkEnd w:id="39"/>
      <w:proofErr w:type="spellEnd"/>
    </w:p>
    <w:p w14:paraId="46DEA9C6" w14:textId="621BC8C3" w:rsidR="00391176" w:rsidRPr="00C1093A" w:rsidRDefault="00391176" w:rsidP="00391176">
      <w:pPr>
        <w:rPr>
          <w:rFonts w:ascii="Calibri" w:hAnsi="Calibri"/>
          <w:sz w:val="24"/>
          <w:szCs w:val="24"/>
          <w:lang w:val="fr-FR"/>
        </w:rPr>
      </w:pPr>
      <w:r w:rsidRPr="00C1093A">
        <w:rPr>
          <w:rFonts w:ascii="Calibri" w:hAnsi="Calibri"/>
          <w:sz w:val="24"/>
          <w:szCs w:val="24"/>
          <w:lang w:val="fr-FR"/>
        </w:rPr>
        <w:t xml:space="preserve">Zona </w:t>
      </w:r>
      <w:proofErr w:type="spellStart"/>
      <w:r w:rsidRPr="00C1093A">
        <w:rPr>
          <w:rFonts w:ascii="Calibri" w:hAnsi="Calibri"/>
          <w:sz w:val="24"/>
          <w:szCs w:val="24"/>
          <w:lang w:val="fr-FR"/>
        </w:rPr>
        <w:t>vizată</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acest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apel</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Proiecte</w:t>
      </w:r>
      <w:proofErr w:type="spellEnd"/>
      <w:r w:rsidRPr="00C1093A">
        <w:rPr>
          <w:rFonts w:ascii="Calibri" w:hAnsi="Calibri"/>
          <w:sz w:val="24"/>
          <w:szCs w:val="24"/>
          <w:lang w:val="fr-FR"/>
        </w:rPr>
        <w:t xml:space="preserve"> este </w:t>
      </w:r>
      <w:proofErr w:type="spellStart"/>
      <w:r w:rsidRPr="00C1093A">
        <w:rPr>
          <w:rFonts w:ascii="Calibri" w:hAnsi="Calibri"/>
          <w:sz w:val="24"/>
          <w:szCs w:val="24"/>
          <w:lang w:val="fr-FR"/>
        </w:rPr>
        <w:t>Regiunea</w:t>
      </w:r>
      <w:proofErr w:type="spellEnd"/>
      <w:r w:rsidRPr="00C1093A">
        <w:rPr>
          <w:rFonts w:ascii="Calibri" w:hAnsi="Calibri"/>
          <w:sz w:val="24"/>
          <w:szCs w:val="24"/>
          <w:lang w:val="fr-FR"/>
        </w:rPr>
        <w:t xml:space="preserve"> Sud Est, mai </w:t>
      </w:r>
      <w:proofErr w:type="spellStart"/>
      <w:r w:rsidRPr="00C1093A">
        <w:rPr>
          <w:rFonts w:ascii="Calibri" w:hAnsi="Calibri"/>
          <w:sz w:val="24"/>
          <w:szCs w:val="24"/>
          <w:lang w:val="fr-FR"/>
        </w:rPr>
        <w:t>puțin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arealul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aferent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zonei</w:t>
      </w:r>
      <w:proofErr w:type="spellEnd"/>
      <w:r w:rsidRPr="00C1093A">
        <w:rPr>
          <w:rFonts w:ascii="Calibri" w:hAnsi="Calibri"/>
          <w:sz w:val="24"/>
          <w:szCs w:val="24"/>
          <w:lang w:val="fr-FR"/>
        </w:rPr>
        <w:t xml:space="preserve"> ITI Delta </w:t>
      </w:r>
      <w:proofErr w:type="spellStart"/>
      <w:r w:rsidRPr="00C1093A">
        <w:rPr>
          <w:rFonts w:ascii="Calibri" w:hAnsi="Calibri"/>
          <w:sz w:val="24"/>
          <w:szCs w:val="24"/>
          <w:lang w:val="fr-FR"/>
        </w:rPr>
        <w:t>Dunării</w:t>
      </w:r>
      <w:proofErr w:type="spellEnd"/>
      <w:r w:rsidRPr="00C1093A">
        <w:rPr>
          <w:rFonts w:ascii="Calibri" w:hAnsi="Calibri"/>
          <w:sz w:val="24"/>
          <w:szCs w:val="24"/>
          <w:lang w:val="fr-FR"/>
        </w:rPr>
        <w:t xml:space="preserve">. </w:t>
      </w:r>
    </w:p>
    <w:p w14:paraId="5EF1DCFF" w14:textId="1C946640" w:rsidR="006A694F" w:rsidRPr="00C1093A" w:rsidRDefault="006A694F" w:rsidP="007D0A9C">
      <w:pPr>
        <w:jc w:val="both"/>
        <w:rPr>
          <w:rFonts w:ascii="Calibri" w:hAnsi="Calibri"/>
          <w:sz w:val="24"/>
          <w:szCs w:val="24"/>
          <w:lang w:val="fr-FR"/>
        </w:rPr>
      </w:pPr>
      <w:proofErr w:type="spellStart"/>
      <w:r w:rsidRPr="00C1093A">
        <w:rPr>
          <w:rFonts w:ascii="Calibri" w:hAnsi="Calibri"/>
          <w:sz w:val="24"/>
          <w:szCs w:val="24"/>
          <w:lang w:val="fr-FR"/>
        </w:rPr>
        <w:t>Investițiile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finanțate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cadrul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prezentului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apel</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proiecte</w:t>
      </w:r>
      <w:proofErr w:type="spellEnd"/>
      <w:r w:rsidRPr="00C1093A">
        <w:rPr>
          <w:rFonts w:ascii="Calibri" w:hAnsi="Calibri"/>
          <w:sz w:val="24"/>
          <w:szCs w:val="24"/>
          <w:lang w:val="fr-FR"/>
        </w:rPr>
        <w:t xml:space="preserve"> vor fi </w:t>
      </w:r>
      <w:proofErr w:type="spellStart"/>
      <w:r w:rsidRPr="00C1093A">
        <w:rPr>
          <w:rFonts w:ascii="Calibri" w:hAnsi="Calibri"/>
          <w:sz w:val="24"/>
          <w:szCs w:val="24"/>
          <w:lang w:val="fr-FR"/>
        </w:rPr>
        <w:t>realizate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teritoriul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solicitanților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și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partenerilor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eligibili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cazul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proiectelor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parteneriat</w:t>
      </w:r>
      <w:proofErr w:type="spellEnd"/>
      <w:r w:rsidRPr="00C1093A">
        <w:rPr>
          <w:rFonts w:ascii="Calibri" w:hAnsi="Calibri"/>
          <w:sz w:val="24"/>
          <w:szCs w:val="24"/>
          <w:lang w:val="fr-FR"/>
        </w:rPr>
        <w:t>.</w:t>
      </w:r>
    </w:p>
    <w:p w14:paraId="7CB57229" w14:textId="638CA199" w:rsidR="000972F7" w:rsidRPr="00C1093A" w:rsidRDefault="009D7C9A" w:rsidP="00735675">
      <w:pPr>
        <w:pStyle w:val="Heading2"/>
        <w:numPr>
          <w:ilvl w:val="0"/>
          <w:numId w:val="0"/>
        </w:numPr>
        <w:ind w:left="576"/>
        <w:rPr>
          <w:rFonts w:ascii="Calibri" w:hAnsi="Calibri" w:cs="Calibri"/>
        </w:rPr>
      </w:pPr>
      <w:bookmarkStart w:id="40" w:name="_Toc154146116"/>
      <w:bookmarkStart w:id="41" w:name="_Hlk109895956"/>
      <w:r w:rsidRPr="00C1093A">
        <w:rPr>
          <w:rFonts w:ascii="Calibri" w:hAnsi="Calibri" w:cs="Calibri"/>
        </w:rPr>
        <w:lastRenderedPageBreak/>
        <w:t xml:space="preserve">3.6 </w:t>
      </w:r>
      <w:r w:rsidR="00DE10B4" w:rsidRPr="00C1093A">
        <w:rPr>
          <w:rFonts w:ascii="Calibri" w:hAnsi="Calibri" w:cs="Calibri"/>
        </w:rPr>
        <w:t>Acțiuni sprijinite în cadrul apelului</w:t>
      </w:r>
      <w:bookmarkEnd w:id="40"/>
      <w:r w:rsidR="00DE10B4" w:rsidRPr="00C1093A">
        <w:rPr>
          <w:rFonts w:ascii="Calibri" w:hAnsi="Calibri" w:cs="Calibri"/>
        </w:rPr>
        <w:t xml:space="preserve"> </w:t>
      </w:r>
    </w:p>
    <w:p w14:paraId="30699B62" w14:textId="00B99E6D" w:rsidR="00B07052" w:rsidRPr="00C1093A" w:rsidRDefault="00B07052" w:rsidP="00B07052">
      <w:pPr>
        <w:spacing w:before="0" w:after="0"/>
        <w:jc w:val="both"/>
        <w:rPr>
          <w:rFonts w:ascii="Calibri" w:hAnsi="Calibri"/>
          <w:bCs/>
          <w:sz w:val="24"/>
          <w:szCs w:val="24"/>
        </w:rPr>
      </w:pPr>
      <w:r w:rsidRPr="00C1093A">
        <w:rPr>
          <w:rFonts w:ascii="Calibri" w:hAnsi="Calibri"/>
          <w:bCs/>
          <w:sz w:val="24"/>
          <w:szCs w:val="24"/>
        </w:rPr>
        <w:t>P</w:t>
      </w:r>
      <w:r w:rsidR="00433FF6" w:rsidRPr="00C1093A">
        <w:rPr>
          <w:rFonts w:ascii="Calibri" w:hAnsi="Calibri"/>
          <w:bCs/>
          <w:sz w:val="24"/>
          <w:szCs w:val="24"/>
        </w:rPr>
        <w:t xml:space="preserve">rogramul </w:t>
      </w:r>
      <w:r w:rsidRPr="00C1093A">
        <w:rPr>
          <w:rFonts w:ascii="Calibri" w:hAnsi="Calibri"/>
          <w:bCs/>
          <w:sz w:val="24"/>
          <w:szCs w:val="24"/>
        </w:rPr>
        <w:t>R</w:t>
      </w:r>
      <w:r w:rsidR="00433FF6" w:rsidRPr="00C1093A">
        <w:rPr>
          <w:rFonts w:ascii="Calibri" w:hAnsi="Calibri"/>
          <w:bCs/>
          <w:sz w:val="24"/>
          <w:szCs w:val="24"/>
        </w:rPr>
        <w:t xml:space="preserve">egional </w:t>
      </w:r>
      <w:r w:rsidRPr="00C1093A">
        <w:rPr>
          <w:rFonts w:ascii="Calibri" w:hAnsi="Calibri"/>
          <w:bCs/>
          <w:sz w:val="24"/>
          <w:szCs w:val="24"/>
        </w:rPr>
        <w:t xml:space="preserve">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bookmarkEnd w:id="41"/>
    <w:p w14:paraId="682EA653" w14:textId="6B60F11A" w:rsidR="00B07052" w:rsidRPr="00C1093A" w:rsidRDefault="00B07052" w:rsidP="008E68AA">
      <w:pPr>
        <w:spacing w:before="0" w:after="0"/>
        <w:jc w:val="both"/>
        <w:rPr>
          <w:rFonts w:ascii="Calibri" w:hAnsi="Calibri"/>
          <w:bCs/>
          <w:sz w:val="24"/>
          <w:szCs w:val="24"/>
        </w:rPr>
      </w:pPr>
    </w:p>
    <w:p w14:paraId="6B36BF53" w14:textId="77777777" w:rsidR="002B17D5" w:rsidRPr="00C1093A" w:rsidRDefault="002B17D5" w:rsidP="002B17D5">
      <w:pPr>
        <w:spacing w:before="0" w:after="0"/>
        <w:jc w:val="both"/>
        <w:rPr>
          <w:rFonts w:ascii="Calibri" w:hAnsi="Calibri"/>
          <w:sz w:val="24"/>
          <w:szCs w:val="24"/>
        </w:rPr>
      </w:pPr>
      <w:r w:rsidRPr="00C1093A">
        <w:rPr>
          <w:rFonts w:ascii="Calibri" w:hAnsi="Calibri"/>
          <w:b/>
          <w:bCs/>
          <w:sz w:val="24"/>
          <w:szCs w:val="24"/>
        </w:rPr>
        <w:t>Tipurile de intervenții</w:t>
      </w:r>
      <w:r w:rsidRPr="00C1093A">
        <w:rPr>
          <w:rFonts w:ascii="Calibri" w:hAnsi="Calibri"/>
          <w:sz w:val="24"/>
          <w:szCs w:val="24"/>
        </w:rPr>
        <w:t xml:space="preserve"> previzionate în cadrul acestei acțiuni pentru </w:t>
      </w:r>
      <w:proofErr w:type="spellStart"/>
      <w:r w:rsidRPr="00C1093A">
        <w:rPr>
          <w:rFonts w:ascii="Calibri" w:eastAsia="Times New Roman" w:hAnsi="Calibri"/>
          <w:iCs/>
          <w:sz w:val="24"/>
          <w:szCs w:val="24"/>
          <w:lang w:val="fr-FR" w:eastAsia="en-GB"/>
        </w:rPr>
        <w:t>învățământul</w:t>
      </w:r>
      <w:proofErr w:type="spellEnd"/>
      <w:r w:rsidRPr="00C1093A">
        <w:rPr>
          <w:rFonts w:ascii="Calibri" w:eastAsia="Times New Roman" w:hAnsi="Calibri"/>
          <w:iCs/>
          <w:sz w:val="24"/>
          <w:szCs w:val="24"/>
          <w:lang w:val="fr-FR" w:eastAsia="en-GB"/>
        </w:rPr>
        <w:t xml:space="preserve"> </w:t>
      </w:r>
      <w:proofErr w:type="spellStart"/>
      <w:r w:rsidRPr="00C1093A">
        <w:rPr>
          <w:rFonts w:ascii="Calibri" w:eastAsia="Times New Roman" w:hAnsi="Calibri"/>
          <w:iCs/>
          <w:sz w:val="24"/>
          <w:szCs w:val="24"/>
          <w:lang w:val="fr-FR" w:eastAsia="en-GB"/>
        </w:rPr>
        <w:t>preșcolar</w:t>
      </w:r>
      <w:proofErr w:type="spellEnd"/>
      <w:r w:rsidRPr="00C1093A">
        <w:rPr>
          <w:rFonts w:ascii="Calibri" w:hAnsi="Calibri"/>
          <w:sz w:val="24"/>
          <w:szCs w:val="24"/>
        </w:rPr>
        <w:t xml:space="preserve"> se referă la:</w:t>
      </w:r>
    </w:p>
    <w:p w14:paraId="2E56CFD6" w14:textId="77777777" w:rsidR="002B17D5" w:rsidRPr="00C1093A" w:rsidRDefault="002B17D5" w:rsidP="002B17D5">
      <w:pPr>
        <w:spacing w:before="0" w:after="0"/>
        <w:jc w:val="both"/>
        <w:rPr>
          <w:rFonts w:ascii="Calibri" w:hAnsi="Calibri"/>
          <w:sz w:val="24"/>
          <w:szCs w:val="24"/>
        </w:rPr>
      </w:pPr>
    </w:p>
    <w:p w14:paraId="537001CF" w14:textId="77777777" w:rsidR="002B17D5" w:rsidRPr="00C1093A" w:rsidRDefault="002B17D5" w:rsidP="002B17D5">
      <w:pPr>
        <w:spacing w:before="0" w:after="0"/>
        <w:jc w:val="both"/>
        <w:rPr>
          <w:rFonts w:ascii="Calibri" w:hAnsi="Calibri"/>
          <w:sz w:val="24"/>
          <w:szCs w:val="24"/>
        </w:rPr>
      </w:pPr>
      <w:r w:rsidRPr="00C1093A">
        <w:rPr>
          <w:rFonts w:ascii="Calibri" w:hAnsi="Calibri"/>
          <w:b/>
          <w:bCs/>
          <w:i/>
          <w:iCs/>
          <w:sz w:val="24"/>
          <w:szCs w:val="24"/>
          <w:u w:val="single"/>
        </w:rPr>
        <w:t>Activități de tip FEDR:</w:t>
      </w:r>
    </w:p>
    <w:p w14:paraId="63850720" w14:textId="77777777" w:rsidR="005F637E" w:rsidRPr="00C1093A" w:rsidRDefault="005F637E" w:rsidP="00E07D7E">
      <w:pPr>
        <w:numPr>
          <w:ilvl w:val="0"/>
          <w:numId w:val="47"/>
        </w:numPr>
        <w:contextualSpacing/>
        <w:jc w:val="both"/>
        <w:rPr>
          <w:rFonts w:asciiTheme="minorHAnsi" w:eastAsia="Times New Roman" w:hAnsiTheme="minorHAnsi" w:cstheme="minorHAnsi"/>
          <w:iCs/>
          <w:sz w:val="24"/>
          <w:szCs w:val="24"/>
        </w:rPr>
      </w:pPr>
      <w:r w:rsidRPr="00C1093A">
        <w:rPr>
          <w:rFonts w:asciiTheme="minorHAnsi" w:eastAsia="Times New Roman" w:hAnsiTheme="minorHAnsi" w:cstheme="minorHAnsi"/>
          <w:iCs/>
          <w:sz w:val="24"/>
          <w:szCs w:val="24"/>
        </w:rPr>
        <w:t>construirea, extinderea, modernizarea și dotarea infrastructurii educaționale pentru nivelul preșcolar, din mediul urban și rural;</w:t>
      </w:r>
    </w:p>
    <w:p w14:paraId="016F387C" w14:textId="77777777" w:rsidR="005F637E" w:rsidRPr="00C1093A" w:rsidRDefault="005F637E" w:rsidP="00E07D7E">
      <w:pPr>
        <w:numPr>
          <w:ilvl w:val="0"/>
          <w:numId w:val="47"/>
        </w:numPr>
        <w:contextualSpacing/>
        <w:jc w:val="both"/>
        <w:rPr>
          <w:rFonts w:asciiTheme="minorHAnsi" w:eastAsia="Times New Roman" w:hAnsiTheme="minorHAnsi" w:cstheme="minorHAnsi"/>
          <w:iCs/>
          <w:sz w:val="24"/>
          <w:szCs w:val="24"/>
        </w:rPr>
      </w:pPr>
      <w:proofErr w:type="spellStart"/>
      <w:proofErr w:type="gramStart"/>
      <w:r w:rsidRPr="00C1093A">
        <w:rPr>
          <w:rFonts w:asciiTheme="minorHAnsi" w:eastAsia="Times New Roman" w:hAnsiTheme="minorHAnsi" w:cstheme="minorHAnsi"/>
          <w:sz w:val="24"/>
          <w:szCs w:val="24"/>
          <w:lang w:val="fr-FR"/>
        </w:rPr>
        <w:t>adaptarea</w:t>
      </w:r>
      <w:proofErr w:type="spellEnd"/>
      <w:proofErr w:type="gram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infrastructurii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educaționale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pentru</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persoanele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cu</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mobilitate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redusă</w:t>
      </w:r>
      <w:proofErr w:type="spellEnd"/>
      <w:r w:rsidRPr="00C1093A">
        <w:rPr>
          <w:rFonts w:asciiTheme="minorHAnsi" w:eastAsia="Times New Roman" w:hAnsiTheme="minorHAnsi" w:cstheme="minorHAnsi"/>
          <w:sz w:val="24"/>
          <w:szCs w:val="24"/>
          <w:lang w:val="fr-FR"/>
        </w:rPr>
        <w:t>/</w:t>
      </w:r>
      <w:proofErr w:type="spellStart"/>
      <w:r w:rsidRPr="00C1093A">
        <w:rPr>
          <w:rFonts w:asciiTheme="minorHAnsi" w:eastAsia="Times New Roman" w:hAnsiTheme="minorHAnsi" w:cstheme="minorHAnsi"/>
          <w:sz w:val="24"/>
          <w:szCs w:val="24"/>
          <w:lang w:val="fr-FR"/>
        </w:rPr>
        <w:t>dizabilități</w:t>
      </w:r>
      <w:proofErr w:type="spellEnd"/>
      <w:r w:rsidRPr="00C1093A">
        <w:rPr>
          <w:rFonts w:asciiTheme="minorHAnsi" w:eastAsia="Times New Roman" w:hAnsiTheme="minorHAnsi" w:cstheme="minorHAnsi"/>
          <w:sz w:val="24"/>
          <w:szCs w:val="24"/>
          <w:lang w:val="fr-FR"/>
        </w:rPr>
        <w:t xml:space="preserve">, se va face </w:t>
      </w:r>
      <w:proofErr w:type="spellStart"/>
      <w:r w:rsidRPr="00C1093A">
        <w:rPr>
          <w:rFonts w:asciiTheme="minorHAnsi" w:eastAsia="Times New Roman" w:hAnsiTheme="minorHAnsi" w:cstheme="minorHAnsi"/>
          <w:sz w:val="24"/>
          <w:szCs w:val="24"/>
          <w:lang w:val="fr-FR"/>
        </w:rPr>
        <w:t>respectând</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legislaţia</w:t>
      </w:r>
      <w:proofErr w:type="spellEnd"/>
      <w:r w:rsidRPr="00C1093A">
        <w:rPr>
          <w:rFonts w:asciiTheme="minorHAnsi" w:eastAsia="Times New Roman" w:hAnsiTheme="minorHAnsi" w:cstheme="minorHAnsi"/>
          <w:sz w:val="24"/>
          <w:szCs w:val="24"/>
          <w:lang w:val="fr-FR"/>
        </w:rPr>
        <w:t xml:space="preserve"> in </w:t>
      </w:r>
      <w:proofErr w:type="spellStart"/>
      <w:r w:rsidRPr="00C1093A">
        <w:rPr>
          <w:rFonts w:asciiTheme="minorHAnsi" w:eastAsia="Times New Roman" w:hAnsiTheme="minorHAnsi" w:cstheme="minorHAnsi"/>
          <w:sz w:val="24"/>
          <w:szCs w:val="24"/>
          <w:lang w:val="fr-FR"/>
        </w:rPr>
        <w:t>domeniu</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prin</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asigurarea</w:t>
      </w:r>
      <w:proofErr w:type="spellEnd"/>
      <w:r w:rsidRPr="00C1093A">
        <w:rPr>
          <w:rFonts w:asciiTheme="minorHAnsi" w:eastAsia="Times New Roman" w:hAnsiTheme="minorHAnsi" w:cstheme="minorHAnsi"/>
          <w:sz w:val="24"/>
          <w:szCs w:val="24"/>
          <w:lang w:val="fr-FR"/>
        </w:rPr>
        <w:t xml:space="preserve"> de rampe de </w:t>
      </w:r>
      <w:proofErr w:type="spellStart"/>
      <w:r w:rsidRPr="00C1093A">
        <w:rPr>
          <w:rFonts w:asciiTheme="minorHAnsi" w:eastAsia="Times New Roman" w:hAnsiTheme="minorHAnsi" w:cstheme="minorHAnsi"/>
          <w:sz w:val="24"/>
          <w:szCs w:val="24"/>
          <w:lang w:val="fr-FR"/>
        </w:rPr>
        <w:t>acces</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marcarea</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traseelor</w:t>
      </w:r>
      <w:proofErr w:type="spellEnd"/>
      <w:r w:rsidRPr="00C1093A">
        <w:rPr>
          <w:rFonts w:asciiTheme="minorHAnsi" w:eastAsia="Times New Roman" w:hAnsiTheme="minorHAnsi" w:cstheme="minorHAnsi"/>
          <w:sz w:val="24"/>
          <w:szCs w:val="24"/>
          <w:lang w:val="fr-FR"/>
        </w:rPr>
        <w:t xml:space="preserve"> de </w:t>
      </w:r>
      <w:proofErr w:type="spellStart"/>
      <w:r w:rsidRPr="00C1093A">
        <w:rPr>
          <w:rFonts w:asciiTheme="minorHAnsi" w:eastAsia="Times New Roman" w:hAnsiTheme="minorHAnsi" w:cstheme="minorHAnsi"/>
          <w:sz w:val="24"/>
          <w:szCs w:val="24"/>
          <w:lang w:val="fr-FR"/>
        </w:rPr>
        <w:t>acces</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adaptarea</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spațiului</w:t>
      </w:r>
      <w:proofErr w:type="spellEnd"/>
      <w:r w:rsidRPr="00C1093A">
        <w:rPr>
          <w:rFonts w:asciiTheme="minorHAnsi" w:eastAsia="Times New Roman" w:hAnsiTheme="minorHAnsi" w:cstheme="minorHAnsi"/>
          <w:sz w:val="24"/>
          <w:szCs w:val="24"/>
          <w:lang w:val="fr-FR"/>
        </w:rPr>
        <w:t xml:space="preserve"> de </w:t>
      </w:r>
      <w:proofErr w:type="spellStart"/>
      <w:r w:rsidRPr="00C1093A">
        <w:rPr>
          <w:rFonts w:asciiTheme="minorHAnsi" w:eastAsia="Times New Roman" w:hAnsiTheme="minorHAnsi" w:cstheme="minorHAnsi"/>
          <w:sz w:val="24"/>
          <w:szCs w:val="24"/>
          <w:lang w:val="fr-FR"/>
        </w:rPr>
        <w:t>învățare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pentru</w:t>
      </w:r>
      <w:proofErr w:type="spellEnd"/>
      <w:r w:rsidRPr="00C1093A">
        <w:rPr>
          <w:rFonts w:asciiTheme="minorHAnsi" w:eastAsia="Times New Roman" w:hAnsiTheme="minorHAnsi" w:cstheme="minorHAnsi"/>
          <w:sz w:val="24"/>
          <w:szCs w:val="24"/>
          <w:lang w:val="fr-FR"/>
        </w:rPr>
        <w:t xml:space="preserve"> a facilita nu </w:t>
      </w:r>
      <w:proofErr w:type="spellStart"/>
      <w:r w:rsidRPr="00C1093A">
        <w:rPr>
          <w:rFonts w:asciiTheme="minorHAnsi" w:eastAsia="Times New Roman" w:hAnsiTheme="minorHAnsi" w:cstheme="minorHAnsi"/>
          <w:sz w:val="24"/>
          <w:szCs w:val="24"/>
          <w:lang w:val="fr-FR"/>
        </w:rPr>
        <w:t>doar</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accesul</w:t>
      </w:r>
      <w:proofErr w:type="spellEnd"/>
      <w:r w:rsidRPr="00C1093A">
        <w:rPr>
          <w:rFonts w:asciiTheme="minorHAnsi" w:eastAsia="Times New Roman" w:hAnsiTheme="minorHAnsi" w:cstheme="minorHAnsi"/>
          <w:sz w:val="24"/>
          <w:szCs w:val="24"/>
          <w:lang w:val="fr-FR"/>
        </w:rPr>
        <w:t xml:space="preserve">, dar </w:t>
      </w:r>
      <w:proofErr w:type="spellStart"/>
      <w:r w:rsidRPr="00C1093A">
        <w:rPr>
          <w:rFonts w:asciiTheme="minorHAnsi" w:eastAsia="Times New Roman" w:hAnsiTheme="minorHAnsi" w:cstheme="minorHAnsi"/>
          <w:sz w:val="24"/>
          <w:szCs w:val="24"/>
          <w:lang w:val="fr-FR"/>
        </w:rPr>
        <w:t>și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funcționalitatea</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pentru</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persoanele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cu</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dizabilități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asigurarea</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accesului</w:t>
      </w:r>
      <w:proofErr w:type="spellEnd"/>
      <w:r w:rsidRPr="00C1093A">
        <w:rPr>
          <w:rFonts w:asciiTheme="minorHAnsi" w:eastAsia="Times New Roman" w:hAnsiTheme="minorHAnsi" w:cstheme="minorHAnsi"/>
          <w:sz w:val="24"/>
          <w:szCs w:val="24"/>
          <w:lang w:val="fr-FR"/>
        </w:rPr>
        <w:t xml:space="preserve">, a </w:t>
      </w:r>
      <w:proofErr w:type="spellStart"/>
      <w:r w:rsidRPr="00C1093A">
        <w:rPr>
          <w:rFonts w:asciiTheme="minorHAnsi" w:eastAsia="Times New Roman" w:hAnsiTheme="minorHAnsi" w:cstheme="minorHAnsi"/>
          <w:sz w:val="24"/>
          <w:szCs w:val="24"/>
          <w:lang w:val="fr-FR"/>
        </w:rPr>
        <w:t>circulației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orizontale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și</w:t>
      </w:r>
      <w:proofErr w:type="spellEnd"/>
      <w:r w:rsidRPr="00C1093A">
        <w:rPr>
          <w:rFonts w:asciiTheme="minorHAnsi" w:eastAsia="Times New Roman" w:hAnsiTheme="minorHAnsi" w:cstheme="minorHAnsi"/>
          <w:sz w:val="24"/>
          <w:szCs w:val="24"/>
          <w:lang w:val="fr-FR"/>
        </w:rPr>
        <w:t xml:space="preserve"> verticale, a </w:t>
      </w:r>
      <w:proofErr w:type="spellStart"/>
      <w:r w:rsidRPr="00C1093A">
        <w:rPr>
          <w:rFonts w:asciiTheme="minorHAnsi" w:eastAsia="Times New Roman" w:hAnsiTheme="minorHAnsi" w:cstheme="minorHAnsi"/>
          <w:sz w:val="24"/>
          <w:szCs w:val="24"/>
          <w:lang w:val="fr-FR"/>
        </w:rPr>
        <w:t>accesului</w:t>
      </w:r>
      <w:proofErr w:type="spellEnd"/>
      <w:r w:rsidRPr="00C1093A">
        <w:rPr>
          <w:rFonts w:asciiTheme="minorHAnsi" w:eastAsia="Times New Roman" w:hAnsiTheme="minorHAnsi" w:cstheme="minorHAnsi"/>
          <w:sz w:val="24"/>
          <w:szCs w:val="24"/>
          <w:lang w:val="fr-FR"/>
        </w:rPr>
        <w:t xml:space="preserve"> la </w:t>
      </w:r>
      <w:proofErr w:type="spellStart"/>
      <w:r w:rsidRPr="00C1093A">
        <w:rPr>
          <w:rFonts w:asciiTheme="minorHAnsi" w:eastAsia="Times New Roman" w:hAnsiTheme="minorHAnsi" w:cstheme="minorHAnsi"/>
          <w:sz w:val="24"/>
          <w:szCs w:val="24"/>
          <w:lang w:val="fr-FR"/>
        </w:rPr>
        <w:t>grupuri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sanitare</w:t>
      </w:r>
      <w:proofErr w:type="spellEnd"/>
      <w:r w:rsidRPr="00C1093A">
        <w:rPr>
          <w:rFonts w:asciiTheme="minorHAnsi" w:eastAsia="Times New Roman" w:hAnsiTheme="minorHAnsi" w:cstheme="minorHAnsi"/>
          <w:sz w:val="24"/>
          <w:szCs w:val="24"/>
          <w:lang w:val="fr-FR"/>
        </w:rPr>
        <w:t xml:space="preserve">, la </w:t>
      </w:r>
      <w:proofErr w:type="spellStart"/>
      <w:r w:rsidRPr="00C1093A">
        <w:rPr>
          <w:rFonts w:asciiTheme="minorHAnsi" w:eastAsia="Times New Roman" w:hAnsiTheme="minorHAnsi" w:cstheme="minorHAnsi"/>
          <w:sz w:val="24"/>
          <w:szCs w:val="24"/>
          <w:lang w:val="fr-FR"/>
        </w:rPr>
        <w:t>sălile</w:t>
      </w:r>
      <w:proofErr w:type="spellEnd"/>
      <w:r w:rsidRPr="00C1093A">
        <w:rPr>
          <w:rFonts w:asciiTheme="minorHAnsi" w:eastAsia="Times New Roman" w:hAnsiTheme="minorHAnsi" w:cstheme="minorHAnsi"/>
          <w:sz w:val="24"/>
          <w:szCs w:val="24"/>
          <w:lang w:val="fr-FR"/>
        </w:rPr>
        <w:t xml:space="preserve"> de </w:t>
      </w:r>
      <w:proofErr w:type="spellStart"/>
      <w:r w:rsidRPr="00C1093A">
        <w:rPr>
          <w:rFonts w:asciiTheme="minorHAnsi" w:eastAsia="Times New Roman" w:hAnsiTheme="minorHAnsi" w:cstheme="minorHAnsi"/>
          <w:sz w:val="24"/>
          <w:szCs w:val="24"/>
          <w:lang w:val="fr-FR"/>
        </w:rPr>
        <w:t>clasă</w:t>
      </w:r>
      <w:proofErr w:type="spellEnd"/>
      <w:r w:rsidRPr="00C1093A">
        <w:rPr>
          <w:rFonts w:asciiTheme="minorHAnsi" w:eastAsia="Times New Roman" w:hAnsiTheme="minorHAnsi" w:cstheme="minorHAnsi"/>
          <w:sz w:val="24"/>
          <w:szCs w:val="24"/>
          <w:lang w:val="fr-FR"/>
        </w:rPr>
        <w:t xml:space="preserve"> etc.</w:t>
      </w:r>
    </w:p>
    <w:p w14:paraId="22D6A911" w14:textId="77777777" w:rsidR="005F637E" w:rsidRPr="00C1093A" w:rsidRDefault="005F637E" w:rsidP="00E07D7E">
      <w:pPr>
        <w:numPr>
          <w:ilvl w:val="0"/>
          <w:numId w:val="47"/>
        </w:numPr>
        <w:spacing w:before="0" w:after="0" w:line="259" w:lineRule="auto"/>
        <w:contextualSpacing/>
        <w:jc w:val="both"/>
        <w:rPr>
          <w:rFonts w:ascii="Calibri" w:hAnsi="Calibri"/>
          <w:sz w:val="24"/>
          <w:szCs w:val="24"/>
        </w:rPr>
      </w:pPr>
      <w:bookmarkStart w:id="42" w:name="_Hlk148695338"/>
      <w:r w:rsidRPr="00C1093A">
        <w:rPr>
          <w:rFonts w:ascii="Calibri" w:eastAsia="Times New Roman" w:hAnsi="Calibri"/>
          <w:bCs/>
          <w:sz w:val="24"/>
          <w:szCs w:val="24"/>
        </w:rPr>
        <w:t>activități de cooperare teritorială</w:t>
      </w:r>
      <w:r w:rsidRPr="00C1093A">
        <w:rPr>
          <w:rFonts w:ascii="Calibri" w:hAnsi="Calibri"/>
          <w:sz w:val="24"/>
          <w:szCs w:val="24"/>
        </w:rPr>
        <w:t xml:space="preserve">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cu alte entități din Uniunea Europeană trebuie să fie în legătură cu obiectivul principal al proiectului, fiind desfășurate pe teritoriul acesteia.  </w:t>
      </w:r>
    </w:p>
    <w:bookmarkEnd w:id="42"/>
    <w:p w14:paraId="6FFCBAD8" w14:textId="77777777" w:rsidR="002B17D5" w:rsidRPr="00C1093A" w:rsidRDefault="002B17D5" w:rsidP="002B17D5">
      <w:pPr>
        <w:spacing w:before="0" w:after="0"/>
        <w:ind w:left="720"/>
        <w:jc w:val="both"/>
        <w:rPr>
          <w:rFonts w:ascii="Calibri" w:hAnsi="Calibri"/>
          <w:i/>
          <w:iCs/>
          <w:sz w:val="24"/>
          <w:szCs w:val="24"/>
        </w:rPr>
      </w:pPr>
    </w:p>
    <w:p w14:paraId="4D98EEA6" w14:textId="77777777" w:rsidR="002B17D5" w:rsidRPr="00C1093A" w:rsidRDefault="002B17D5" w:rsidP="002B17D5">
      <w:pPr>
        <w:tabs>
          <w:tab w:val="left" w:pos="284"/>
        </w:tabs>
        <w:spacing w:before="0" w:after="0"/>
        <w:jc w:val="both"/>
        <w:rPr>
          <w:rFonts w:ascii="Calibri" w:hAnsi="Calibri"/>
          <w:i/>
          <w:iCs/>
          <w:sz w:val="24"/>
          <w:szCs w:val="24"/>
        </w:rPr>
      </w:pPr>
      <w:r w:rsidRPr="00C1093A">
        <w:rPr>
          <w:rFonts w:ascii="Calibri" w:eastAsia="Times New Roman" w:hAnsi="Calibri"/>
          <w:sz w:val="24"/>
          <w:szCs w:val="24"/>
        </w:rPr>
        <w:t>Adaptarea infrastructurii educaționale pentru persoanele cu mobilitate redusă/dizabilități, se va face respectând legislaţia in domeniu, prin: asigurarea de rampe de acces, marcarea traseelor de acces, adaptarea spațiului de învățare pentru a facilita nu doar accesul, dar și funcționalitatea pentru persoanele cu dizabilități, asigurarea accesului, a circulației orizontale și verticale, a accesului la grupuri sanitare, la sălile de clasă etc.</w:t>
      </w:r>
    </w:p>
    <w:p w14:paraId="7F082BA5" w14:textId="77777777" w:rsidR="002B17D5" w:rsidRPr="00C1093A" w:rsidRDefault="002B17D5" w:rsidP="002B17D5">
      <w:pPr>
        <w:spacing w:before="0" w:after="0"/>
        <w:jc w:val="both"/>
        <w:rPr>
          <w:rFonts w:ascii="Calibri" w:hAnsi="Calibri"/>
          <w:b/>
          <w:bCs/>
          <w:i/>
          <w:iCs/>
          <w:sz w:val="24"/>
          <w:szCs w:val="24"/>
          <w:u w:val="single"/>
        </w:rPr>
      </w:pPr>
    </w:p>
    <w:p w14:paraId="777F54DF" w14:textId="77777777" w:rsidR="002B17D5" w:rsidRPr="00C1093A" w:rsidRDefault="002B17D5" w:rsidP="002B17D5">
      <w:pPr>
        <w:spacing w:before="0" w:after="0"/>
        <w:jc w:val="both"/>
        <w:rPr>
          <w:rFonts w:ascii="Calibri" w:hAnsi="Calibri"/>
          <w:b/>
          <w:bCs/>
          <w:i/>
          <w:iCs/>
          <w:sz w:val="24"/>
          <w:szCs w:val="24"/>
          <w:u w:val="single"/>
        </w:rPr>
      </w:pPr>
      <w:bookmarkStart w:id="43" w:name="_Hlk152593957"/>
      <w:r w:rsidRPr="00C1093A">
        <w:rPr>
          <w:rFonts w:ascii="Calibri" w:hAnsi="Calibri"/>
          <w:b/>
          <w:bCs/>
          <w:i/>
          <w:iCs/>
          <w:sz w:val="24"/>
          <w:szCs w:val="24"/>
          <w:u w:val="single"/>
        </w:rPr>
        <w:t>Activități de tip FSE:</w:t>
      </w:r>
    </w:p>
    <w:p w14:paraId="75DFFCE5" w14:textId="77777777" w:rsidR="00C44808" w:rsidRPr="00C1093A" w:rsidRDefault="00C44808" w:rsidP="00C44808">
      <w:pPr>
        <w:spacing w:before="0"/>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asigurarea serviciilor de mediere școlară/consiliere pentru comunitățile defavorizate;</w:t>
      </w:r>
    </w:p>
    <w:p w14:paraId="2CF5D4A1" w14:textId="77777777" w:rsidR="00C44808" w:rsidRPr="00C1093A" w:rsidRDefault="00C44808" w:rsidP="00C44808">
      <w:pPr>
        <w:spacing w:before="0"/>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asigurarea accesului elevilor cu CES la serviciile de consiliere și asistență psihopedagogică și de terapie a tulburărilor de limbaj;</w:t>
      </w:r>
    </w:p>
    <w:p w14:paraId="6DEAECA4" w14:textId="77777777" w:rsidR="00C44808" w:rsidRPr="00C1093A" w:rsidRDefault="00C44808" w:rsidP="00C44808">
      <w:pPr>
        <w:spacing w:before="0"/>
        <w:jc w:val="both"/>
        <w:rPr>
          <w:rFonts w:ascii="Calibri" w:hAnsi="Calibri"/>
          <w:sz w:val="24"/>
          <w:szCs w:val="24"/>
        </w:rPr>
      </w:pPr>
      <w:r w:rsidRPr="00C1093A">
        <w:rPr>
          <w:rFonts w:ascii="Calibri" w:hAnsi="Calibri"/>
          <w:sz w:val="24"/>
          <w:szCs w:val="24"/>
        </w:rPr>
        <w:lastRenderedPageBreak/>
        <w:t>-</w:t>
      </w:r>
      <w:r w:rsidRPr="00C1093A">
        <w:rPr>
          <w:rFonts w:ascii="Calibri" w:hAnsi="Calibri"/>
          <w:sz w:val="24"/>
          <w:szCs w:val="24"/>
        </w:rPr>
        <w:tab/>
        <w:t>consilierea/informarea și sprijinirea părinților copiilor defavorizați;</w:t>
      </w:r>
    </w:p>
    <w:p w14:paraId="68854CB5" w14:textId="77777777" w:rsidR="00C44808" w:rsidRPr="00C1093A" w:rsidRDefault="00C44808" w:rsidP="00C44808">
      <w:pPr>
        <w:spacing w:before="0"/>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asigurarea / dezvoltarea și utilizarea de noi servicii şi materiale de învăţare pentru copiii din învățământul preșcolar, în special pentru copiii aparținând minorității roma și copiii cu dizabilități;</w:t>
      </w:r>
    </w:p>
    <w:p w14:paraId="5CDCA2C7" w14:textId="77777777" w:rsidR="00C44808" w:rsidRPr="00C1093A" w:rsidRDefault="00C44808" w:rsidP="00C44808">
      <w:pPr>
        <w:spacing w:before="0"/>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promovarea de bune practici în aria facilitării accesului la învățământul preșcolar, valorificând rezultatele unor proiecte/programe inițiate sau dezvoltate în parteneriat, inclusiv la nivel transnational;</w:t>
      </w:r>
    </w:p>
    <w:p w14:paraId="7E4805F9" w14:textId="36C6605B" w:rsidR="00C44808" w:rsidRPr="00C1093A" w:rsidRDefault="00C44808" w:rsidP="00C44808">
      <w:pPr>
        <w:spacing w:before="0"/>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alte măsuri care vin în sprijinul îndeplinirii obiectivelor specifice stabilite în cadrul priorității (ex. activități de formare care promovează incluziunea, activități de formare pentru echipele manageriale în aria monitorizării impactului măsurilor privind creșterea accesului la educație etc).</w:t>
      </w:r>
    </w:p>
    <w:p w14:paraId="7E2EA8BB" w14:textId="1CEFCE34" w:rsidR="00C44808" w:rsidRPr="00C1093A" w:rsidRDefault="00C44808" w:rsidP="00C44808">
      <w:pPr>
        <w:spacing w:before="0"/>
        <w:jc w:val="both"/>
        <w:rPr>
          <w:rFonts w:ascii="Calibri" w:hAnsi="Calibri"/>
          <w:sz w:val="24"/>
          <w:szCs w:val="24"/>
        </w:rPr>
      </w:pPr>
      <w:r w:rsidRPr="00C1093A">
        <w:rPr>
          <w:rFonts w:ascii="Calibri" w:hAnsi="Calibri"/>
          <w:sz w:val="24"/>
          <w:szCs w:val="24"/>
        </w:rPr>
        <w:t>În cadrul unui proiect care vizează modernizarea infrastructurii educaționale, se vor putea finanța lucrări auxiliare care cuprind lucrări de consolidare a clădirilor aflate în risc seismic, acestea fiind eligibile într-un procent de maxim 15 % din valoarea eligibilă a cheltuielilor aferente cap.1, cap.2, cap.4 (punctele 4.1 – 4.6) și cap. 5 (punctul 5.1.1) din bugetul cererii de finanțare.</w:t>
      </w:r>
    </w:p>
    <w:bookmarkEnd w:id="43"/>
    <w:p w14:paraId="5F0C1241" w14:textId="77777777" w:rsidR="00C44808" w:rsidRPr="00C1093A" w:rsidRDefault="00C44808" w:rsidP="00C44808">
      <w:pPr>
        <w:spacing w:before="0"/>
        <w:jc w:val="both"/>
        <w:rPr>
          <w:rFonts w:ascii="Calibri" w:hAnsi="Calibri"/>
          <w:sz w:val="24"/>
          <w:szCs w:val="24"/>
        </w:rPr>
      </w:pPr>
      <w:r w:rsidRPr="00C1093A">
        <w:rPr>
          <w:rFonts w:ascii="Calibri" w:hAnsi="Calibri"/>
          <w:sz w:val="24"/>
          <w:szCs w:val="24"/>
        </w:rPr>
        <w:t>Nu sunt eligibile:</w:t>
      </w:r>
    </w:p>
    <w:p w14:paraId="6D253F6C" w14:textId="77777777" w:rsidR="00C44808" w:rsidRPr="00C1093A" w:rsidRDefault="00C44808" w:rsidP="00C44808">
      <w:pPr>
        <w:spacing w:before="0"/>
        <w:jc w:val="both"/>
        <w:rPr>
          <w:rFonts w:ascii="Calibri" w:hAnsi="Calibri"/>
          <w:sz w:val="24"/>
          <w:szCs w:val="24"/>
        </w:rPr>
      </w:pPr>
      <w:r w:rsidRPr="00C1093A">
        <w:rPr>
          <w:rFonts w:ascii="Calibri" w:hAnsi="Calibri"/>
          <w:sz w:val="24"/>
          <w:szCs w:val="24"/>
        </w:rPr>
        <w:t>a)</w:t>
      </w:r>
      <w:r w:rsidRPr="00C1093A">
        <w:rPr>
          <w:rFonts w:ascii="Calibri" w:hAnsi="Calibri"/>
          <w:sz w:val="24"/>
          <w:szCs w:val="24"/>
        </w:rPr>
        <w:tab/>
        <w:t>Proiectele care propun exclusiv realizarea de lucrări fără autorizație de construire si/sau dotari;</w:t>
      </w:r>
    </w:p>
    <w:p w14:paraId="48FEFD15" w14:textId="77777777" w:rsidR="00C44808" w:rsidRPr="00C1093A" w:rsidRDefault="00C44808" w:rsidP="00C44808">
      <w:pPr>
        <w:spacing w:before="0"/>
        <w:jc w:val="both"/>
        <w:rPr>
          <w:rFonts w:ascii="Calibri" w:hAnsi="Calibri"/>
          <w:sz w:val="24"/>
          <w:szCs w:val="24"/>
        </w:rPr>
      </w:pPr>
      <w:r w:rsidRPr="00C1093A">
        <w:rPr>
          <w:rFonts w:ascii="Calibri" w:hAnsi="Calibri"/>
          <w:sz w:val="24"/>
          <w:szCs w:val="24"/>
        </w:rPr>
        <w:t>b)</w:t>
      </w:r>
      <w:r w:rsidRPr="00C1093A">
        <w:rPr>
          <w:rFonts w:ascii="Calibri" w:hAnsi="Calibri"/>
          <w:sz w:val="24"/>
          <w:szCs w:val="24"/>
        </w:rPr>
        <w:tab/>
        <w:t>Proiectele care propun exclusiv dotari;</w:t>
      </w:r>
    </w:p>
    <w:p w14:paraId="793FE95D" w14:textId="77777777" w:rsidR="00C44808" w:rsidRPr="00C1093A" w:rsidRDefault="00C44808" w:rsidP="00C44808">
      <w:pPr>
        <w:spacing w:before="0"/>
        <w:jc w:val="both"/>
        <w:rPr>
          <w:rFonts w:ascii="Calibri" w:hAnsi="Calibri"/>
          <w:sz w:val="24"/>
          <w:szCs w:val="24"/>
        </w:rPr>
      </w:pPr>
      <w:r w:rsidRPr="00C1093A">
        <w:rPr>
          <w:rFonts w:ascii="Calibri" w:hAnsi="Calibri"/>
          <w:sz w:val="24"/>
          <w:szCs w:val="24"/>
        </w:rPr>
        <w:t>c)</w:t>
      </w:r>
      <w:r w:rsidRPr="00C1093A">
        <w:rPr>
          <w:rFonts w:ascii="Calibri" w:hAnsi="Calibri"/>
          <w:sz w:val="24"/>
          <w:szCs w:val="24"/>
        </w:rPr>
        <w:tab/>
        <w:t>Proiectele care implica doar lucrări de întreținere, reparare si mentenanță a infrastructurii;</w:t>
      </w:r>
    </w:p>
    <w:p w14:paraId="048C081F" w14:textId="1424DC99" w:rsidR="00C44808" w:rsidRPr="00C1093A" w:rsidRDefault="00C44808" w:rsidP="00C44808">
      <w:pPr>
        <w:spacing w:before="0"/>
        <w:jc w:val="both"/>
        <w:rPr>
          <w:rFonts w:ascii="Calibri" w:hAnsi="Calibri"/>
          <w:sz w:val="24"/>
          <w:szCs w:val="24"/>
        </w:rPr>
      </w:pPr>
      <w:r w:rsidRPr="00C1093A">
        <w:rPr>
          <w:rFonts w:ascii="Calibri" w:hAnsi="Calibri"/>
          <w:sz w:val="24"/>
          <w:szCs w:val="24"/>
        </w:rPr>
        <w:t>d)</w:t>
      </w:r>
      <w:r w:rsidRPr="00C1093A">
        <w:rPr>
          <w:rFonts w:ascii="Calibri" w:hAnsi="Calibri"/>
          <w:sz w:val="24"/>
          <w:szCs w:val="24"/>
        </w:rPr>
        <w:tab/>
        <w:t>Proiectele finalizate care potrivit art 2 al RDC, Regulamentul (UE) 2021/1060, pct 37, reprezintă proiectele care au fost încheiate in mod fizic sau implementate intregal si pentru care toate plățile au fost efectuate de beneficiar, iar contribuția publica relevanta a fost plătită beneficiarilor.</w:t>
      </w:r>
    </w:p>
    <w:p w14:paraId="6F204924" w14:textId="77777777" w:rsidR="00755D04" w:rsidRPr="00C1093A" w:rsidRDefault="00755D04" w:rsidP="00755D04">
      <w:pPr>
        <w:pStyle w:val="ListParagraph"/>
        <w:autoSpaceDE w:val="0"/>
        <w:autoSpaceDN w:val="0"/>
        <w:spacing w:before="0" w:after="0"/>
        <w:jc w:val="both"/>
        <w:rPr>
          <w:rFonts w:ascii="Calibri" w:hAnsi="Calibri"/>
          <w:sz w:val="24"/>
          <w:szCs w:val="24"/>
          <w:lang w:eastAsia="ro-RO"/>
        </w:rPr>
      </w:pPr>
      <w:r w:rsidRPr="00C1093A">
        <w:rPr>
          <w:rFonts w:ascii="Calibri" w:hAnsi="Calibri"/>
          <w:bCs/>
          <w:sz w:val="24"/>
          <w:szCs w:val="24"/>
        </w:rPr>
        <w:t xml:space="preserve">e) </w:t>
      </w:r>
      <w:r w:rsidRPr="00C1093A">
        <w:rPr>
          <w:rFonts w:ascii="Calibri" w:eastAsia="Times New Roman" w:hAnsi="Calibri"/>
          <w:sz w:val="24"/>
          <w:szCs w:val="24"/>
          <w:lang w:eastAsia="ro-RO"/>
        </w:rPr>
        <w:t xml:space="preserve">investițiile legate de producția, prelucrarea, transportul, distribuția, stocarea sau arderea combustibililor fosili, exceptând: </w:t>
      </w:r>
    </w:p>
    <w:p w14:paraId="44A2DAC5" w14:textId="77777777" w:rsidR="00755D04" w:rsidRPr="00C1093A" w:rsidRDefault="00755D04" w:rsidP="00755D04">
      <w:pPr>
        <w:autoSpaceDE w:val="0"/>
        <w:autoSpaceDN w:val="0"/>
        <w:spacing w:before="0" w:after="0"/>
        <w:ind w:left="720"/>
        <w:contextualSpacing/>
        <w:jc w:val="both"/>
        <w:rPr>
          <w:rFonts w:ascii="Calibri" w:hAnsi="Calibri"/>
          <w:sz w:val="24"/>
          <w:szCs w:val="24"/>
          <w:lang w:eastAsia="ro-RO"/>
        </w:rPr>
      </w:pPr>
      <w:r w:rsidRPr="00C1093A">
        <w:rPr>
          <w:rFonts w:ascii="Calibri" w:hAnsi="Calibri"/>
          <w:sz w:val="24"/>
          <w:szCs w:val="24"/>
          <w:lang w:eastAsia="ro-RO"/>
        </w:rPr>
        <w:t>(i) investițiile în înlocuirea sistemelor de încălzire cu ardere pe bază de combustibili fosili solizi, și anume cărbune, turbă, lignit, șisturi bituminoase, cu sisteme de încălzire cu ardere pe bază de gaz, în scopul:</w:t>
      </w:r>
    </w:p>
    <w:p w14:paraId="36AF9899" w14:textId="77777777" w:rsidR="00755D04" w:rsidRPr="00C1093A" w:rsidRDefault="00755D04" w:rsidP="00E07D7E">
      <w:pPr>
        <w:numPr>
          <w:ilvl w:val="0"/>
          <w:numId w:val="45"/>
        </w:numPr>
        <w:autoSpaceDE w:val="0"/>
        <w:autoSpaceDN w:val="0"/>
        <w:spacing w:before="0" w:after="0"/>
        <w:contextualSpacing/>
        <w:jc w:val="both"/>
        <w:rPr>
          <w:rFonts w:ascii="Calibri" w:eastAsia="Times New Roman" w:hAnsi="Calibri"/>
          <w:sz w:val="24"/>
          <w:szCs w:val="24"/>
          <w:lang w:eastAsia="ro-RO"/>
        </w:rPr>
      </w:pPr>
      <w:r w:rsidRPr="00C1093A">
        <w:rPr>
          <w:rFonts w:ascii="Calibri" w:eastAsia="Times New Roman" w:hAnsi="Calibri"/>
          <w:sz w:val="24"/>
          <w:szCs w:val="24"/>
          <w:lang w:eastAsia="ro-RO"/>
        </w:rPr>
        <w:t>de a optimiza sistemele de încălzire și răcire centralizată pentru a le aduce la stadiul de „sisteme eficiente de termoficare și răcire centralizată”, astfel cum sunt definite la articolul 2 punctul 41 din Directiva 2012/27/UE;</w:t>
      </w:r>
    </w:p>
    <w:p w14:paraId="097E080B" w14:textId="77777777" w:rsidR="00755D04" w:rsidRPr="00C1093A" w:rsidRDefault="00755D04" w:rsidP="00E07D7E">
      <w:pPr>
        <w:numPr>
          <w:ilvl w:val="0"/>
          <w:numId w:val="45"/>
        </w:numPr>
        <w:autoSpaceDE w:val="0"/>
        <w:autoSpaceDN w:val="0"/>
        <w:spacing w:before="0" w:after="0"/>
        <w:contextualSpacing/>
        <w:jc w:val="both"/>
        <w:rPr>
          <w:rFonts w:ascii="Calibri" w:hAnsi="Calibri"/>
          <w:sz w:val="24"/>
          <w:szCs w:val="24"/>
          <w:lang w:eastAsia="ro-RO"/>
        </w:rPr>
      </w:pPr>
      <w:r w:rsidRPr="00C1093A">
        <w:rPr>
          <w:rFonts w:ascii="Calibri" w:hAnsi="Calibri"/>
          <w:sz w:val="24"/>
          <w:szCs w:val="24"/>
          <w:lang w:eastAsia="ro-RO"/>
        </w:rPr>
        <w:t xml:space="preserve">de a optimiza centralele de producere combinată a energiei electrice și a energiei termice pentru a le aduce la stadiul de „cogenerare de înaltă </w:t>
      </w:r>
      <w:r w:rsidRPr="00C1093A">
        <w:rPr>
          <w:rFonts w:ascii="Calibri" w:hAnsi="Calibri"/>
          <w:sz w:val="24"/>
          <w:szCs w:val="24"/>
          <w:lang w:eastAsia="ro-RO"/>
        </w:rPr>
        <w:lastRenderedPageBreak/>
        <w:t>eficiență”, astfel cum este definită la articolul 2 punctul 34 din Directiva 2012/27/UE;</w:t>
      </w:r>
    </w:p>
    <w:p w14:paraId="43073509" w14:textId="77777777" w:rsidR="00755D04" w:rsidRPr="00C1093A" w:rsidRDefault="00755D04" w:rsidP="00E07D7E">
      <w:pPr>
        <w:numPr>
          <w:ilvl w:val="0"/>
          <w:numId w:val="45"/>
        </w:numPr>
        <w:autoSpaceDE w:val="0"/>
        <w:autoSpaceDN w:val="0"/>
        <w:spacing w:before="0" w:after="0"/>
        <w:contextualSpacing/>
        <w:jc w:val="both"/>
        <w:rPr>
          <w:rFonts w:ascii="Calibri" w:hAnsi="Calibri"/>
          <w:sz w:val="24"/>
          <w:szCs w:val="24"/>
          <w:lang w:eastAsia="ro-RO"/>
        </w:rPr>
      </w:pPr>
      <w:r w:rsidRPr="00C1093A">
        <w:rPr>
          <w:rFonts w:ascii="Calibri" w:hAnsi="Calibri"/>
          <w:sz w:val="24"/>
          <w:szCs w:val="24"/>
          <w:lang w:eastAsia="ro-RO"/>
        </w:rPr>
        <w:t>de a investi în cazane și sisteme de încălzire cu ardere pe bază de gaze naturale pentru locuințe și clădiri, care înlocuiesc instalațiile pe bază de cărbune, turbă, lignit sau șisturi bituminoase;</w:t>
      </w:r>
    </w:p>
    <w:p w14:paraId="068A661A" w14:textId="77777777" w:rsidR="00755D04" w:rsidRPr="00C1093A" w:rsidRDefault="00755D04" w:rsidP="00755D04">
      <w:pPr>
        <w:autoSpaceDE w:val="0"/>
        <w:autoSpaceDN w:val="0"/>
        <w:spacing w:before="0" w:after="0"/>
        <w:ind w:left="1068"/>
        <w:jc w:val="both"/>
        <w:rPr>
          <w:rFonts w:ascii="Calibri" w:hAnsi="Calibri"/>
          <w:sz w:val="24"/>
          <w:szCs w:val="24"/>
          <w:lang w:eastAsia="ro-RO"/>
        </w:rPr>
      </w:pPr>
      <w:r w:rsidRPr="00C1093A">
        <w:rPr>
          <w:rFonts w:ascii="Calibri" w:hAnsi="Calibri"/>
          <w:sz w:val="24"/>
          <w:szCs w:val="24"/>
          <w:lang w:eastAsia="ro-RO"/>
        </w:rPr>
        <w:t>(ii)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067BA008" w14:textId="77777777" w:rsidR="00755D04" w:rsidRPr="00C1093A" w:rsidRDefault="00755D04" w:rsidP="00755D04">
      <w:pPr>
        <w:autoSpaceDE w:val="0"/>
        <w:autoSpaceDN w:val="0"/>
        <w:spacing w:before="0" w:after="0"/>
        <w:ind w:left="1068"/>
        <w:jc w:val="both"/>
        <w:rPr>
          <w:rFonts w:ascii="Calibri" w:hAnsi="Calibri"/>
          <w:sz w:val="24"/>
          <w:szCs w:val="24"/>
          <w:lang w:eastAsia="ro-RO"/>
        </w:rPr>
      </w:pPr>
      <w:r w:rsidRPr="00C1093A">
        <w:rPr>
          <w:rFonts w:ascii="Calibri" w:hAnsi="Calibri"/>
          <w:sz w:val="24"/>
          <w:szCs w:val="24"/>
          <w:lang w:eastAsia="ro-RO"/>
        </w:rPr>
        <w:t>(iii) investițiile în:</w:t>
      </w:r>
    </w:p>
    <w:p w14:paraId="4FB7094E" w14:textId="77777777" w:rsidR="00755D04" w:rsidRPr="00C1093A" w:rsidRDefault="00755D04" w:rsidP="00E07D7E">
      <w:pPr>
        <w:numPr>
          <w:ilvl w:val="0"/>
          <w:numId w:val="46"/>
        </w:numPr>
        <w:autoSpaceDE w:val="0"/>
        <w:autoSpaceDN w:val="0"/>
        <w:spacing w:before="0" w:after="0"/>
        <w:contextualSpacing/>
        <w:jc w:val="both"/>
        <w:rPr>
          <w:rFonts w:ascii="Calibri" w:hAnsi="Calibri"/>
          <w:sz w:val="24"/>
          <w:szCs w:val="24"/>
          <w:lang w:eastAsia="ro-RO"/>
        </w:rPr>
      </w:pPr>
      <w:r w:rsidRPr="00C1093A">
        <w:rPr>
          <w:rFonts w:ascii="Calibri" w:eastAsia="Times New Roman" w:hAnsi="Calibri"/>
          <w:sz w:val="24"/>
          <w:szCs w:val="24"/>
          <w:lang w:eastAsia="ro-RO"/>
        </w:rPr>
        <w:t>vehiculele nepoluante, astfel cum sunt definite în Directiva 2009/33/CE a Parlamentului European și a Consiliului, de interes public; și</w:t>
      </w:r>
    </w:p>
    <w:p w14:paraId="3BECCA3B" w14:textId="77777777" w:rsidR="00755D04" w:rsidRPr="00C1093A" w:rsidRDefault="00755D04" w:rsidP="00E07D7E">
      <w:pPr>
        <w:numPr>
          <w:ilvl w:val="0"/>
          <w:numId w:val="46"/>
        </w:numPr>
        <w:autoSpaceDE w:val="0"/>
        <w:autoSpaceDN w:val="0"/>
        <w:spacing w:before="0" w:after="0"/>
        <w:contextualSpacing/>
        <w:jc w:val="both"/>
        <w:rPr>
          <w:rFonts w:ascii="Calibri" w:hAnsi="Calibri"/>
          <w:sz w:val="24"/>
          <w:szCs w:val="24"/>
          <w:lang w:eastAsia="ro-RO"/>
        </w:rPr>
      </w:pPr>
      <w:r w:rsidRPr="00C1093A">
        <w:rPr>
          <w:rFonts w:ascii="Calibri" w:hAnsi="Calibri"/>
          <w:sz w:val="24"/>
          <w:szCs w:val="24"/>
          <w:lang w:eastAsia="ro-RO"/>
        </w:rPr>
        <w:t>vehicule, aeronave și nave proiectate și construite sau adaptate pentru a fi utilizate de serviciile de protecție civilă și de pompieri.</w:t>
      </w:r>
    </w:p>
    <w:p w14:paraId="652FA02A" w14:textId="77777777" w:rsidR="00755D04" w:rsidRPr="00C1093A" w:rsidRDefault="00755D04" w:rsidP="00C44808">
      <w:pPr>
        <w:spacing w:before="0"/>
        <w:jc w:val="both"/>
        <w:rPr>
          <w:rFonts w:ascii="Calibri" w:hAnsi="Calibri"/>
          <w:sz w:val="24"/>
          <w:szCs w:val="24"/>
        </w:rPr>
      </w:pPr>
    </w:p>
    <w:p w14:paraId="7D18256B" w14:textId="77777777" w:rsidR="002B17D5" w:rsidRPr="00C1093A" w:rsidRDefault="002B17D5" w:rsidP="002B17D5">
      <w:pPr>
        <w:spacing w:before="0" w:after="0"/>
        <w:jc w:val="both"/>
        <w:rPr>
          <w:rFonts w:ascii="Calibri" w:eastAsia="Times New Roman" w:hAnsi="Calibri"/>
          <w:sz w:val="24"/>
          <w:szCs w:val="24"/>
        </w:rPr>
      </w:pPr>
      <w:r w:rsidRPr="00C1093A">
        <w:rPr>
          <w:rFonts w:ascii="Calibri" w:eastAsia="Times New Roman" w:hAnsi="Calibri"/>
          <w:sz w:val="24"/>
          <w:szCs w:val="24"/>
        </w:rPr>
        <w:t>Investițiile vor respecta principiile de desegregare și nediscriminare, concentrându-se pe promovarea accesului la servicii incluzive de masă în educație.</w:t>
      </w:r>
    </w:p>
    <w:p w14:paraId="0B35830F" w14:textId="77777777" w:rsidR="002B17D5" w:rsidRPr="00C1093A" w:rsidRDefault="002B17D5" w:rsidP="008E68AA">
      <w:pPr>
        <w:spacing w:before="0" w:after="0"/>
        <w:jc w:val="both"/>
        <w:rPr>
          <w:rFonts w:ascii="Calibri" w:hAnsi="Calibri"/>
          <w:bCs/>
          <w:sz w:val="24"/>
          <w:szCs w:val="24"/>
        </w:rPr>
      </w:pPr>
    </w:p>
    <w:p w14:paraId="002F2BA5" w14:textId="3E084128" w:rsidR="008A0A29" w:rsidRPr="00C1093A" w:rsidRDefault="009D7C9A" w:rsidP="00735675">
      <w:pPr>
        <w:pStyle w:val="Heading2"/>
        <w:numPr>
          <w:ilvl w:val="0"/>
          <w:numId w:val="0"/>
        </w:numPr>
        <w:ind w:left="576"/>
        <w:rPr>
          <w:rFonts w:ascii="Calibri" w:hAnsi="Calibri" w:cs="Calibri"/>
        </w:rPr>
      </w:pPr>
      <w:bookmarkStart w:id="44" w:name="_Toc154146117"/>
      <w:bookmarkStart w:id="45" w:name="_Hlk118210228"/>
      <w:r w:rsidRPr="00C1093A">
        <w:rPr>
          <w:rFonts w:ascii="Calibri" w:hAnsi="Calibri" w:cs="Calibri"/>
        </w:rPr>
        <w:t xml:space="preserve">3.7 </w:t>
      </w:r>
      <w:r w:rsidR="008A0A29" w:rsidRPr="00C1093A">
        <w:rPr>
          <w:rFonts w:ascii="Calibri" w:hAnsi="Calibri" w:cs="Calibri"/>
        </w:rPr>
        <w:t xml:space="preserve">Grup ţintă </w:t>
      </w:r>
      <w:r w:rsidR="00F13D4C" w:rsidRPr="00C1093A">
        <w:rPr>
          <w:rFonts w:ascii="Calibri" w:hAnsi="Calibri" w:cs="Calibri"/>
        </w:rPr>
        <w:t>vizat de apelul de proiecte</w:t>
      </w:r>
      <w:bookmarkEnd w:id="44"/>
    </w:p>
    <w:p w14:paraId="1467BE42" w14:textId="632A8367" w:rsidR="00D56D62" w:rsidRPr="00C1093A" w:rsidRDefault="00D56D62" w:rsidP="007F2A1B">
      <w:pPr>
        <w:pStyle w:val="Default"/>
        <w:jc w:val="both"/>
        <w:rPr>
          <w:rFonts w:ascii="Calibri" w:hAnsi="Calibri" w:cs="Calibri"/>
          <w:color w:val="auto"/>
          <w:lang w:eastAsia="en-GB"/>
        </w:rPr>
      </w:pPr>
      <w:r w:rsidRPr="00C1093A">
        <w:rPr>
          <w:rFonts w:ascii="Calibri" w:hAnsi="Calibri" w:cs="Calibri"/>
          <w:color w:val="auto"/>
        </w:rPr>
        <w:t xml:space="preserve">Grupurile țintă includ, în funcție de sfera lor de interes, toate instituțiile publice și părțile interesate care vor fi implicate sau vor folosi / beneficia de rezultatele investițiilor: </w:t>
      </w:r>
    </w:p>
    <w:p w14:paraId="2CD1B1A2" w14:textId="0B00EF7C" w:rsidR="00D56D62" w:rsidRPr="00C1093A" w:rsidRDefault="0016647A" w:rsidP="00E07D7E">
      <w:pPr>
        <w:pStyle w:val="ListParagraph"/>
        <w:numPr>
          <w:ilvl w:val="0"/>
          <w:numId w:val="14"/>
        </w:numPr>
        <w:spacing w:before="0" w:after="0"/>
        <w:jc w:val="both"/>
        <w:rPr>
          <w:rFonts w:ascii="Calibri" w:hAnsi="Calibri"/>
          <w:sz w:val="24"/>
          <w:szCs w:val="24"/>
          <w:lang w:val="fr-FR"/>
        </w:rPr>
      </w:pPr>
      <w:proofErr w:type="spellStart"/>
      <w:proofErr w:type="gramStart"/>
      <w:r w:rsidRPr="00C1093A">
        <w:rPr>
          <w:rFonts w:ascii="Calibri" w:hAnsi="Calibri"/>
          <w:sz w:val="24"/>
          <w:szCs w:val="24"/>
          <w:lang w:val="fr-FR"/>
        </w:rPr>
        <w:t>prescolari</w:t>
      </w:r>
      <w:proofErr w:type="spellEnd"/>
      <w:proofErr w:type="gramEnd"/>
      <w:r w:rsidRPr="00C1093A">
        <w:rPr>
          <w:rFonts w:ascii="Calibri" w:hAnsi="Calibri"/>
          <w:sz w:val="24"/>
          <w:szCs w:val="24"/>
          <w:lang w:val="fr-FR"/>
        </w:rPr>
        <w:t xml:space="preserve"> </w:t>
      </w:r>
      <w:proofErr w:type="spellStart"/>
      <w:r w:rsidRPr="00C1093A">
        <w:rPr>
          <w:rFonts w:ascii="Calibri" w:hAnsi="Calibri"/>
          <w:sz w:val="24"/>
          <w:szCs w:val="24"/>
          <w:lang w:val="fr-FR"/>
        </w:rPr>
        <w:t>din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Regiunea</w:t>
      </w:r>
      <w:proofErr w:type="spellEnd"/>
      <w:r w:rsidRPr="00C1093A">
        <w:rPr>
          <w:rFonts w:ascii="Calibri" w:hAnsi="Calibri"/>
          <w:sz w:val="24"/>
          <w:szCs w:val="24"/>
          <w:lang w:val="fr-FR"/>
        </w:rPr>
        <w:t xml:space="preserve"> Sud-Est</w:t>
      </w:r>
      <w:r w:rsidR="00D56D62" w:rsidRPr="00C1093A">
        <w:rPr>
          <w:rFonts w:ascii="Calibri" w:hAnsi="Calibri"/>
          <w:sz w:val="24"/>
          <w:szCs w:val="24"/>
          <w:lang w:val="fr-FR"/>
        </w:rPr>
        <w:t>;</w:t>
      </w:r>
    </w:p>
    <w:p w14:paraId="77E581AB" w14:textId="6C4C3F40" w:rsidR="00D56D62" w:rsidRPr="00C1093A" w:rsidRDefault="00E3644C"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C1093A">
        <w:rPr>
          <w:rFonts w:ascii="Calibri" w:hAnsi="Calibri" w:cs="Calibri"/>
          <w:color w:val="auto"/>
          <w:lang w:val="fr-FR"/>
        </w:rPr>
        <w:t>l</w:t>
      </w:r>
      <w:r w:rsidR="00D56D62" w:rsidRPr="00C1093A">
        <w:rPr>
          <w:rFonts w:ascii="Calibri" w:hAnsi="Calibri" w:cs="Calibri"/>
          <w:color w:val="auto"/>
          <w:lang w:val="fr-FR"/>
        </w:rPr>
        <w:t>ocuitorii</w:t>
      </w:r>
      <w:proofErr w:type="spellEnd"/>
      <w:proofErr w:type="gramEnd"/>
      <w:r w:rsidR="00D56D62" w:rsidRPr="00C1093A">
        <w:rPr>
          <w:rFonts w:ascii="Calibri" w:hAnsi="Calibri" w:cs="Calibri"/>
          <w:color w:val="auto"/>
          <w:lang w:val="fr-FR"/>
        </w:rPr>
        <w:t xml:space="preserve"> </w:t>
      </w:r>
      <w:proofErr w:type="spellStart"/>
      <w:r w:rsidR="00D56D62" w:rsidRPr="00C1093A">
        <w:rPr>
          <w:rFonts w:ascii="Calibri" w:hAnsi="Calibri" w:cs="Calibri"/>
          <w:color w:val="auto"/>
          <w:lang w:val="fr-FR"/>
        </w:rPr>
        <w:t>din</w:t>
      </w:r>
      <w:proofErr w:type="spellEnd"/>
      <w:r w:rsidR="00D56D62" w:rsidRPr="00C1093A">
        <w:rPr>
          <w:rFonts w:ascii="Calibri" w:hAnsi="Calibri" w:cs="Calibri"/>
          <w:color w:val="auto"/>
          <w:lang w:val="fr-FR"/>
        </w:rPr>
        <w:t xml:space="preserve"> </w:t>
      </w:r>
      <w:proofErr w:type="spellStart"/>
      <w:r w:rsidR="00D56D62" w:rsidRPr="00C1093A">
        <w:rPr>
          <w:rFonts w:ascii="Calibri" w:hAnsi="Calibri" w:cs="Calibri"/>
          <w:color w:val="auto"/>
          <w:lang w:val="fr-FR"/>
        </w:rPr>
        <w:t>Regiunea</w:t>
      </w:r>
      <w:proofErr w:type="spellEnd"/>
      <w:r w:rsidR="00D56D62" w:rsidRPr="00C1093A">
        <w:rPr>
          <w:rFonts w:ascii="Calibri" w:hAnsi="Calibri" w:cs="Calibri"/>
          <w:color w:val="auto"/>
          <w:lang w:val="fr-FR"/>
        </w:rPr>
        <w:t xml:space="preserve"> Sud-Est</w:t>
      </w:r>
      <w:r w:rsidR="0016647A" w:rsidRPr="00C1093A">
        <w:rPr>
          <w:rFonts w:ascii="Calibri" w:hAnsi="Calibri" w:cs="Calibri"/>
          <w:color w:val="auto"/>
          <w:lang w:val="fr-FR"/>
        </w:rPr>
        <w:t>;</w:t>
      </w:r>
    </w:p>
    <w:p w14:paraId="47381E48" w14:textId="2D661C92" w:rsidR="0016647A" w:rsidRPr="00C1093A" w:rsidRDefault="0016647A"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C1093A">
        <w:rPr>
          <w:rFonts w:ascii="Calibri" w:hAnsi="Calibri" w:cs="Calibri"/>
          <w:color w:val="auto"/>
          <w:lang w:val="fr-FR" w:eastAsia="en-GB"/>
        </w:rPr>
        <w:t>autorități</w:t>
      </w:r>
      <w:proofErr w:type="spellEnd"/>
      <w:proofErr w:type="gram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și</w:t>
      </w:r>
      <w:proofErr w:type="spell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instituții</w:t>
      </w:r>
      <w:proofErr w:type="spell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publice</w:t>
      </w:r>
      <w:proofErr w:type="spellEnd"/>
      <w:r w:rsidRPr="00C1093A">
        <w:rPr>
          <w:rFonts w:ascii="Calibri" w:hAnsi="Calibri" w:cs="Calibri"/>
          <w:color w:val="auto"/>
          <w:lang w:val="fr-FR" w:eastAsia="en-GB"/>
        </w:rPr>
        <w:t xml:space="preserve"> locale</w:t>
      </w:r>
      <w:r w:rsidR="003E3ACA" w:rsidRPr="00C1093A">
        <w:rPr>
          <w:rFonts w:ascii="Calibri" w:hAnsi="Calibri" w:cs="Calibri"/>
          <w:color w:val="auto"/>
          <w:lang w:val="fr-FR" w:eastAsia="en-GB"/>
        </w:rPr>
        <w:t>;</w:t>
      </w:r>
    </w:p>
    <w:p w14:paraId="4162D844" w14:textId="0C2133BF" w:rsidR="003E3ACA" w:rsidRPr="00C1093A" w:rsidRDefault="003E3ACA" w:rsidP="00E07D7E">
      <w:pPr>
        <w:pStyle w:val="Default"/>
        <w:numPr>
          <w:ilvl w:val="0"/>
          <w:numId w:val="14"/>
        </w:numPr>
        <w:adjustRightInd/>
        <w:jc w:val="both"/>
        <w:rPr>
          <w:rFonts w:ascii="Calibri" w:hAnsi="Calibri" w:cs="Calibri"/>
          <w:color w:val="auto"/>
          <w:lang w:val="en-US" w:eastAsia="en-GB"/>
        </w:rPr>
      </w:pPr>
      <w:proofErr w:type="spellStart"/>
      <w:r w:rsidRPr="00C1093A">
        <w:rPr>
          <w:rFonts w:ascii="Calibri" w:hAnsi="Calibri" w:cs="Calibri"/>
          <w:color w:val="auto"/>
          <w:lang w:val="en-US" w:eastAsia="en-GB"/>
        </w:rPr>
        <w:t>antreprenori</w:t>
      </w:r>
      <w:proofErr w:type="spellEnd"/>
      <w:r w:rsidRPr="00C1093A">
        <w:rPr>
          <w:rFonts w:ascii="Calibri" w:hAnsi="Calibri" w:cs="Calibri"/>
          <w:color w:val="auto"/>
          <w:lang w:val="en-US" w:eastAsia="en-GB"/>
        </w:rPr>
        <w:t xml:space="preserve"> </w:t>
      </w:r>
      <w:proofErr w:type="spellStart"/>
      <w:r w:rsidRPr="00C1093A">
        <w:rPr>
          <w:rFonts w:ascii="Calibri" w:hAnsi="Calibri" w:cs="Calibri"/>
          <w:color w:val="auto"/>
          <w:lang w:val="en-US" w:eastAsia="en-GB"/>
        </w:rPr>
        <w:t>locali</w:t>
      </w:r>
      <w:proofErr w:type="spellEnd"/>
      <w:r w:rsidRPr="00C1093A">
        <w:rPr>
          <w:rFonts w:ascii="Calibri" w:hAnsi="Calibri" w:cs="Calibri"/>
          <w:color w:val="auto"/>
          <w:lang w:val="en-US" w:eastAsia="en-GB"/>
        </w:rPr>
        <w:t>;</w:t>
      </w:r>
    </w:p>
    <w:p w14:paraId="70CACE79" w14:textId="240FF93E" w:rsidR="003E3ACA" w:rsidRPr="00C1093A" w:rsidRDefault="003E3ACA" w:rsidP="00E07D7E">
      <w:pPr>
        <w:pStyle w:val="Default"/>
        <w:numPr>
          <w:ilvl w:val="0"/>
          <w:numId w:val="14"/>
        </w:numPr>
        <w:adjustRightInd/>
        <w:jc w:val="both"/>
        <w:rPr>
          <w:rFonts w:ascii="Calibri" w:hAnsi="Calibri" w:cs="Calibri"/>
          <w:color w:val="auto"/>
          <w:lang w:val="en-US" w:eastAsia="en-GB"/>
        </w:rPr>
      </w:pPr>
      <w:proofErr w:type="spellStart"/>
      <w:r w:rsidRPr="00C1093A">
        <w:rPr>
          <w:rFonts w:ascii="Calibri" w:hAnsi="Calibri" w:cs="Calibri"/>
          <w:color w:val="auto"/>
          <w:lang w:val="en-US" w:eastAsia="en-GB"/>
        </w:rPr>
        <w:t>angajatori</w:t>
      </w:r>
      <w:proofErr w:type="spellEnd"/>
      <w:r w:rsidRPr="00C1093A">
        <w:rPr>
          <w:rFonts w:ascii="Calibri" w:hAnsi="Calibri" w:cs="Calibri"/>
          <w:color w:val="auto"/>
          <w:lang w:val="en-US" w:eastAsia="en-GB"/>
        </w:rPr>
        <w:t>.</w:t>
      </w:r>
    </w:p>
    <w:p w14:paraId="13D97EFE" w14:textId="7BFCB351" w:rsidR="00FC2307" w:rsidRPr="00C1093A" w:rsidRDefault="00FC2307" w:rsidP="007F2A1B">
      <w:pPr>
        <w:pStyle w:val="Default"/>
        <w:adjustRightInd/>
        <w:jc w:val="both"/>
        <w:rPr>
          <w:rFonts w:ascii="Calibri" w:hAnsi="Calibri" w:cs="Calibri"/>
          <w:color w:val="auto"/>
          <w:lang w:val="fr-FR" w:eastAsia="en-GB"/>
        </w:rPr>
      </w:pPr>
      <w:proofErr w:type="spellStart"/>
      <w:r w:rsidRPr="00C1093A">
        <w:rPr>
          <w:rFonts w:ascii="Calibri" w:hAnsi="Calibri" w:cs="Calibri"/>
          <w:color w:val="auto"/>
          <w:lang w:val="fr-FR" w:eastAsia="en-GB"/>
        </w:rPr>
        <w:t>Solicitantul</w:t>
      </w:r>
      <w:proofErr w:type="spellEnd"/>
      <w:r w:rsidRPr="00C1093A">
        <w:rPr>
          <w:rFonts w:ascii="Calibri" w:hAnsi="Calibri" w:cs="Calibri"/>
          <w:color w:val="auto"/>
          <w:lang w:val="fr-FR" w:eastAsia="en-GB"/>
        </w:rPr>
        <w:t xml:space="preserve"> va </w:t>
      </w:r>
      <w:proofErr w:type="spellStart"/>
      <w:r w:rsidRPr="00C1093A">
        <w:rPr>
          <w:rFonts w:ascii="Calibri" w:hAnsi="Calibri" w:cs="Calibri"/>
          <w:color w:val="auto"/>
          <w:lang w:val="fr-FR" w:eastAsia="en-GB"/>
        </w:rPr>
        <w:t>menționa</w:t>
      </w:r>
      <w:proofErr w:type="spell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în</w:t>
      </w:r>
      <w:proofErr w:type="spell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secțiunea</w:t>
      </w:r>
      <w:proofErr w:type="spell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Grup</w:t>
      </w:r>
      <w:proofErr w:type="spell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țintă</w:t>
      </w:r>
      <w:proofErr w:type="spell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din</w:t>
      </w:r>
      <w:proofErr w:type="spell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Cererea</w:t>
      </w:r>
      <w:proofErr w:type="spellEnd"/>
      <w:r w:rsidRPr="00C1093A">
        <w:rPr>
          <w:rFonts w:ascii="Calibri" w:hAnsi="Calibri" w:cs="Calibri"/>
          <w:color w:val="auto"/>
          <w:lang w:val="fr-FR" w:eastAsia="en-GB"/>
        </w:rPr>
        <w:t xml:space="preserve"> de </w:t>
      </w:r>
      <w:proofErr w:type="spellStart"/>
      <w:r w:rsidRPr="00C1093A">
        <w:rPr>
          <w:rFonts w:ascii="Calibri" w:hAnsi="Calibri" w:cs="Calibri"/>
          <w:color w:val="auto"/>
          <w:lang w:val="fr-FR" w:eastAsia="en-GB"/>
        </w:rPr>
        <w:t>finanțare</w:t>
      </w:r>
      <w:proofErr w:type="spell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principalii</w:t>
      </w:r>
      <w:proofErr w:type="spell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beneficiari</w:t>
      </w:r>
      <w:proofErr w:type="spellEnd"/>
      <w:r w:rsidRPr="00C1093A">
        <w:rPr>
          <w:rFonts w:ascii="Calibri" w:hAnsi="Calibri" w:cs="Calibri"/>
          <w:color w:val="auto"/>
          <w:lang w:val="fr-FR" w:eastAsia="en-GB"/>
        </w:rPr>
        <w:t xml:space="preserve"> ai </w:t>
      </w:r>
      <w:proofErr w:type="spellStart"/>
      <w:r w:rsidRPr="00C1093A">
        <w:rPr>
          <w:rFonts w:ascii="Calibri" w:hAnsi="Calibri" w:cs="Calibri"/>
          <w:color w:val="auto"/>
          <w:lang w:val="fr-FR" w:eastAsia="en-GB"/>
        </w:rPr>
        <w:t>rezultatelor</w:t>
      </w:r>
      <w:proofErr w:type="spellEnd"/>
      <w:r w:rsidRPr="00C1093A">
        <w:rPr>
          <w:rFonts w:ascii="Calibri" w:hAnsi="Calibri" w:cs="Calibri"/>
          <w:color w:val="auto"/>
          <w:lang w:val="fr-FR" w:eastAsia="en-GB"/>
        </w:rPr>
        <w:t xml:space="preserve"> </w:t>
      </w:r>
      <w:proofErr w:type="spellStart"/>
      <w:r w:rsidRPr="00C1093A">
        <w:rPr>
          <w:rFonts w:ascii="Calibri" w:hAnsi="Calibri" w:cs="Calibri"/>
          <w:color w:val="auto"/>
          <w:lang w:val="fr-FR" w:eastAsia="en-GB"/>
        </w:rPr>
        <w:t>proiectului</w:t>
      </w:r>
      <w:proofErr w:type="spellEnd"/>
      <w:r w:rsidRPr="00C1093A">
        <w:rPr>
          <w:rFonts w:ascii="Calibri" w:hAnsi="Calibri" w:cs="Calibri"/>
          <w:color w:val="auto"/>
          <w:lang w:val="fr-FR" w:eastAsia="en-GB"/>
        </w:rPr>
        <w:t>.</w:t>
      </w:r>
    </w:p>
    <w:p w14:paraId="2FD04DB9" w14:textId="77777777" w:rsidR="00D56D62" w:rsidRPr="00C1093A" w:rsidRDefault="00D56D62" w:rsidP="00D56D62">
      <w:pPr>
        <w:spacing w:before="0" w:after="0"/>
        <w:jc w:val="both"/>
        <w:rPr>
          <w:rFonts w:ascii="Calibri" w:hAnsi="Calibri"/>
          <w:sz w:val="24"/>
          <w:szCs w:val="24"/>
          <w:lang w:val="fr-FR"/>
        </w:rPr>
      </w:pPr>
    </w:p>
    <w:p w14:paraId="441AFF23" w14:textId="79072E45" w:rsidR="00D00F2D" w:rsidRPr="00C1093A" w:rsidRDefault="009D7C9A" w:rsidP="00735675">
      <w:pPr>
        <w:pStyle w:val="Heading2"/>
        <w:numPr>
          <w:ilvl w:val="0"/>
          <w:numId w:val="0"/>
        </w:numPr>
        <w:ind w:left="576"/>
        <w:rPr>
          <w:rFonts w:ascii="Calibri" w:hAnsi="Calibri" w:cs="Calibri"/>
        </w:rPr>
      </w:pPr>
      <w:bookmarkStart w:id="46" w:name="_Toc154146118"/>
      <w:r w:rsidRPr="00C1093A">
        <w:rPr>
          <w:rFonts w:ascii="Calibri" w:hAnsi="Calibri" w:cs="Calibri"/>
        </w:rPr>
        <w:t xml:space="preserve">3.8 </w:t>
      </w:r>
      <w:r w:rsidR="00D93F48" w:rsidRPr="00C1093A">
        <w:rPr>
          <w:rFonts w:ascii="Calibri" w:hAnsi="Calibri" w:cs="Calibri"/>
        </w:rPr>
        <w:t>Indicatori</w:t>
      </w:r>
      <w:bookmarkEnd w:id="46"/>
      <w:r w:rsidR="00D93F48" w:rsidRPr="00C1093A">
        <w:rPr>
          <w:rFonts w:ascii="Calibri" w:hAnsi="Calibri" w:cs="Calibri"/>
        </w:rPr>
        <w:t xml:space="preserve"> </w:t>
      </w:r>
      <w:r w:rsidR="00974087" w:rsidRPr="00C1093A">
        <w:rPr>
          <w:rFonts w:ascii="Calibri" w:hAnsi="Calibri" w:cs="Calibri"/>
        </w:rPr>
        <w:t xml:space="preserve"> </w:t>
      </w:r>
    </w:p>
    <w:p w14:paraId="028366CE" w14:textId="77777777" w:rsidR="002D12CE" w:rsidRPr="00C1093A" w:rsidRDefault="002D12CE" w:rsidP="002D12CE">
      <w:pPr>
        <w:spacing w:before="0" w:after="0"/>
        <w:jc w:val="both"/>
        <w:rPr>
          <w:rFonts w:ascii="Calibri" w:hAnsi="Calibri"/>
          <w:bCs/>
          <w:sz w:val="24"/>
          <w:szCs w:val="24"/>
        </w:rPr>
      </w:pPr>
      <w:r w:rsidRPr="00C1093A">
        <w:rPr>
          <w:rFonts w:ascii="Calibri" w:hAnsi="Calibri"/>
          <w:bCs/>
          <w:sz w:val="24"/>
          <w:szCs w:val="24"/>
        </w:rPr>
        <w:t>În cadrul cererii de finanțare se vor completa atât indicatorii de realizare, de rezultat, cât și indicatorii suplimentari specifici apelului de proiecte. Indicatorii reprezintă instrumente de măsurare a efectelor/ realizărilor/ rezultatelor intervențiilor.  În cadrul prezentelor apeluri, solicitantul va stabili valori pentru indicatorii detaliați în subcapitolele 3.8.1 și 3.8.2.</w:t>
      </w:r>
    </w:p>
    <w:p w14:paraId="25CDB852" w14:textId="060B8CD6" w:rsidR="00D56D62" w:rsidRPr="00C1093A" w:rsidRDefault="002D12CE" w:rsidP="002D12CE">
      <w:pPr>
        <w:spacing w:before="0" w:after="0"/>
        <w:jc w:val="both"/>
        <w:rPr>
          <w:rFonts w:ascii="Calibri" w:hAnsi="Calibri"/>
          <w:bCs/>
          <w:sz w:val="24"/>
          <w:szCs w:val="24"/>
        </w:rPr>
      </w:pPr>
      <w:r w:rsidRPr="00C1093A">
        <w:rPr>
          <w:rFonts w:ascii="Calibri" w:hAnsi="Calibri"/>
          <w:bCs/>
          <w:sz w:val="24"/>
          <w:szCs w:val="24"/>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4691475A" w14:textId="03D11F72" w:rsidR="005C29D1" w:rsidRPr="00C1093A" w:rsidRDefault="006F4663" w:rsidP="009D7C9A">
      <w:pPr>
        <w:pStyle w:val="Heading3"/>
        <w:numPr>
          <w:ilvl w:val="0"/>
          <w:numId w:val="0"/>
        </w:numPr>
        <w:rPr>
          <w:rFonts w:cs="Calibri"/>
          <w:i w:val="0"/>
        </w:rPr>
      </w:pPr>
      <w:bookmarkStart w:id="47" w:name="_Toc154146119"/>
      <w:bookmarkStart w:id="48" w:name="_Hlk99961469"/>
      <w:r w:rsidRPr="00C1093A">
        <w:rPr>
          <w:rFonts w:cs="Calibri"/>
          <w:i w:val="0"/>
        </w:rPr>
        <w:lastRenderedPageBreak/>
        <w:t xml:space="preserve">3.8.1. </w:t>
      </w:r>
      <w:r w:rsidR="00F13D4C" w:rsidRPr="00C1093A">
        <w:rPr>
          <w:rFonts w:cs="Calibri"/>
          <w:i w:val="0"/>
        </w:rPr>
        <w:t>Indicatori de realizare</w:t>
      </w:r>
      <w:bookmarkEnd w:id="47"/>
      <w:r w:rsidR="00F13D4C" w:rsidRPr="00C1093A">
        <w:rPr>
          <w:rFonts w:cs="Calibri"/>
          <w:i w:val="0"/>
        </w:rPr>
        <w:t xml:space="preserve"> </w:t>
      </w:r>
    </w:p>
    <w:p w14:paraId="5A5F9221" w14:textId="59BC6B9F" w:rsidR="00391176" w:rsidRPr="00C1093A" w:rsidRDefault="005D4264" w:rsidP="009D7C9A">
      <w:pPr>
        <w:pStyle w:val="5Normal"/>
        <w:rPr>
          <w:rFonts w:ascii="Calibri" w:hAnsi="Calibri"/>
          <w:b/>
          <w:bCs/>
          <w:sz w:val="24"/>
        </w:rPr>
      </w:pPr>
      <w:bookmarkStart w:id="49" w:name="_Hlk99961586"/>
      <w:r w:rsidRPr="00C1093A">
        <w:rPr>
          <w:rFonts w:ascii="Calibri" w:hAnsi="Calibri"/>
          <w:b/>
          <w:bCs/>
          <w:sz w:val="24"/>
        </w:rPr>
        <w:t>RCO 66 - Capacitatea sălilor de clasă din structurile noi sau modernizate de îngrijire a copiilor (persoane)</w:t>
      </w:r>
      <w:r w:rsidR="00B81B8E" w:rsidRPr="00C1093A">
        <w:rPr>
          <w:rFonts w:ascii="Calibri" w:hAnsi="Calibri"/>
          <w:b/>
          <w:bCs/>
          <w:sz w:val="24"/>
        </w:rPr>
        <w:t>.</w:t>
      </w:r>
    </w:p>
    <w:bookmarkEnd w:id="49"/>
    <w:p w14:paraId="5F128979" w14:textId="52D99379" w:rsidR="00BB0559" w:rsidRPr="00C1093A" w:rsidRDefault="00BB0559" w:rsidP="00BB0559">
      <w:pPr>
        <w:tabs>
          <w:tab w:val="left" w:pos="180"/>
          <w:tab w:val="left" w:pos="720"/>
        </w:tabs>
        <w:spacing w:before="0" w:after="0"/>
        <w:jc w:val="both"/>
        <w:rPr>
          <w:rFonts w:ascii="Calibri" w:hAnsi="Calibri"/>
          <w:i/>
          <w:iCs/>
          <w:sz w:val="24"/>
          <w:szCs w:val="24"/>
          <w:lang w:eastAsia="ja-JP"/>
        </w:rPr>
      </w:pPr>
      <w:r w:rsidRPr="00C1093A">
        <w:rPr>
          <w:rFonts w:ascii="Calibri" w:hAnsi="Calibri"/>
          <w:i/>
          <w:iCs/>
          <w:sz w:val="24"/>
          <w:szCs w:val="24"/>
          <w:lang w:eastAsia="ja-JP"/>
        </w:rPr>
        <w:t xml:space="preserve">Capacitatea sălilor de clasă măsurată ca număr maxim de locuri în structurile de îngrijire a copiilor noi sau modernizate. </w:t>
      </w:r>
    </w:p>
    <w:p w14:paraId="1B77F73D" w14:textId="7FFB6796" w:rsidR="00BB0559" w:rsidRPr="00C1093A" w:rsidRDefault="00BB0559" w:rsidP="00BB0559">
      <w:pPr>
        <w:tabs>
          <w:tab w:val="left" w:pos="180"/>
          <w:tab w:val="left" w:pos="720"/>
        </w:tabs>
        <w:spacing w:before="0" w:after="0"/>
        <w:jc w:val="both"/>
        <w:rPr>
          <w:rFonts w:ascii="Calibri" w:hAnsi="Calibri"/>
          <w:i/>
          <w:iCs/>
          <w:sz w:val="24"/>
          <w:szCs w:val="24"/>
          <w:lang w:eastAsia="ja-JP"/>
        </w:rPr>
      </w:pPr>
      <w:r w:rsidRPr="00C1093A">
        <w:rPr>
          <w:rFonts w:ascii="Calibri" w:hAnsi="Calibri"/>
          <w:i/>
          <w:iCs/>
          <w:sz w:val="24"/>
          <w:szCs w:val="24"/>
          <w:lang w:eastAsia="ja-JP"/>
        </w:rPr>
        <w:t>Capacitatea sălii de clasă trebuie calculată în în conformitate cu legislația națională, și nu include profesori, părinţii, personalul auxiliar sau alte persoane care folosesc aceste structuri.</w:t>
      </w:r>
    </w:p>
    <w:p w14:paraId="4B0D0D7D" w14:textId="69EC6C17" w:rsidR="00B07052" w:rsidRPr="00C1093A" w:rsidRDefault="00BB0559" w:rsidP="00BB0559">
      <w:pPr>
        <w:tabs>
          <w:tab w:val="left" w:pos="180"/>
          <w:tab w:val="left" w:pos="720"/>
        </w:tabs>
        <w:spacing w:before="0" w:after="0"/>
        <w:jc w:val="both"/>
        <w:rPr>
          <w:rFonts w:ascii="Calibri" w:hAnsi="Calibri"/>
          <w:i/>
          <w:iCs/>
          <w:sz w:val="24"/>
          <w:szCs w:val="24"/>
          <w:lang w:eastAsia="ja-JP"/>
        </w:rPr>
      </w:pPr>
      <w:r w:rsidRPr="00C1093A">
        <w:rPr>
          <w:rFonts w:ascii="Calibri" w:hAnsi="Calibri"/>
          <w:i/>
          <w:iCs/>
          <w:sz w:val="24"/>
          <w:szCs w:val="24"/>
          <w:lang w:eastAsia="ja-JP"/>
        </w:rPr>
        <w:t>Indicatorul acoperă structuri de îngrijire a copiilor care sunt nou construite sau modernizate (de exemplu, pentru creșterea standardelor de igienă și siguranță). Modernizarea nu include renovări pentru îmbunătățirea performanței energetică, sau întreținerea și reparațiile.</w:t>
      </w:r>
    </w:p>
    <w:p w14:paraId="3562578E" w14:textId="77777777" w:rsidR="00BB0559" w:rsidRPr="00C1093A" w:rsidRDefault="00BB0559" w:rsidP="00BB0559">
      <w:pPr>
        <w:tabs>
          <w:tab w:val="left" w:pos="180"/>
          <w:tab w:val="left" w:pos="720"/>
        </w:tabs>
        <w:spacing w:before="0" w:after="0"/>
        <w:jc w:val="both"/>
        <w:rPr>
          <w:rFonts w:ascii="Calibri" w:hAnsi="Calibri"/>
          <w:b/>
          <w:bCs/>
          <w:sz w:val="24"/>
          <w:szCs w:val="24"/>
          <w:lang w:eastAsia="ja-JP"/>
        </w:rPr>
      </w:pPr>
    </w:p>
    <w:p w14:paraId="4ECB44BC" w14:textId="38469D94" w:rsidR="002C788F" w:rsidRPr="00C1093A" w:rsidRDefault="00F13D4C" w:rsidP="00E07D7E">
      <w:pPr>
        <w:pStyle w:val="Heading3"/>
        <w:numPr>
          <w:ilvl w:val="2"/>
          <w:numId w:val="31"/>
        </w:numPr>
        <w:rPr>
          <w:rFonts w:cs="Calibri"/>
        </w:rPr>
      </w:pPr>
      <w:bookmarkStart w:id="50" w:name="_Toc154146120"/>
      <w:r w:rsidRPr="00C1093A">
        <w:rPr>
          <w:rFonts w:cs="Calibri"/>
        </w:rPr>
        <w:t>Indicatori de rezultat</w:t>
      </w:r>
      <w:bookmarkEnd w:id="50"/>
    </w:p>
    <w:bookmarkEnd w:id="48"/>
    <w:p w14:paraId="43A1C6D6" w14:textId="77777777" w:rsidR="00582833" w:rsidRPr="00C1093A" w:rsidRDefault="005D4264" w:rsidP="005D4264">
      <w:pPr>
        <w:pStyle w:val="ListParagraph"/>
        <w:spacing w:before="0" w:after="0"/>
        <w:jc w:val="both"/>
        <w:rPr>
          <w:rFonts w:ascii="Calibri" w:eastAsia="Times New Roman" w:hAnsi="Calibri"/>
          <w:b/>
          <w:bCs/>
          <w:sz w:val="24"/>
          <w:szCs w:val="24"/>
        </w:rPr>
      </w:pPr>
      <w:r w:rsidRPr="00C1093A">
        <w:rPr>
          <w:rFonts w:ascii="Calibri" w:eastAsia="Times New Roman" w:hAnsi="Calibri"/>
          <w:sz w:val="24"/>
          <w:szCs w:val="24"/>
        </w:rPr>
        <w:t xml:space="preserve">RCR 70   -  </w:t>
      </w:r>
      <w:r w:rsidRPr="00C1093A">
        <w:rPr>
          <w:rFonts w:ascii="Calibri" w:eastAsia="Times New Roman" w:hAnsi="Calibri"/>
          <w:b/>
          <w:bCs/>
          <w:sz w:val="24"/>
          <w:szCs w:val="24"/>
        </w:rPr>
        <w:t>Număr anual de utilizatori ai structurilor noi sau modernizate de îngrijire a</w:t>
      </w:r>
      <w:r w:rsidR="00582833" w:rsidRPr="00C1093A">
        <w:rPr>
          <w:rFonts w:ascii="Calibri" w:eastAsia="Times New Roman" w:hAnsi="Calibri"/>
          <w:b/>
          <w:bCs/>
          <w:sz w:val="24"/>
          <w:szCs w:val="24"/>
        </w:rPr>
        <w:t xml:space="preserve"> </w:t>
      </w:r>
    </w:p>
    <w:p w14:paraId="61F89B42" w14:textId="6E4B7D87" w:rsidR="002B3C87" w:rsidRPr="00C1093A" w:rsidRDefault="005D4264" w:rsidP="00582833">
      <w:pPr>
        <w:spacing w:before="0" w:after="0"/>
        <w:jc w:val="both"/>
        <w:rPr>
          <w:rFonts w:ascii="Calibri" w:eastAsia="Times New Roman" w:hAnsi="Calibri"/>
          <w:b/>
          <w:bCs/>
          <w:sz w:val="24"/>
          <w:szCs w:val="24"/>
        </w:rPr>
      </w:pPr>
      <w:r w:rsidRPr="00C1093A">
        <w:rPr>
          <w:rFonts w:ascii="Calibri" w:eastAsia="Times New Roman" w:hAnsi="Calibri"/>
          <w:b/>
          <w:bCs/>
          <w:sz w:val="24"/>
          <w:szCs w:val="24"/>
        </w:rPr>
        <w:t>copiilor (utilizatori/an)</w:t>
      </w:r>
      <w:r w:rsidR="002B3C87" w:rsidRPr="00C1093A">
        <w:rPr>
          <w:rFonts w:ascii="Calibri" w:eastAsia="Times New Roman" w:hAnsi="Calibri"/>
          <w:b/>
          <w:bCs/>
          <w:sz w:val="24"/>
          <w:szCs w:val="24"/>
        </w:rPr>
        <w:t>.</w:t>
      </w:r>
    </w:p>
    <w:p w14:paraId="124E2496" w14:textId="2DB8449E" w:rsidR="002B3C87" w:rsidRPr="00C1093A" w:rsidRDefault="002B3C87" w:rsidP="002B3C87">
      <w:pPr>
        <w:spacing w:before="0" w:after="0"/>
        <w:jc w:val="both"/>
        <w:rPr>
          <w:rFonts w:ascii="Calibri" w:eastAsia="Times New Roman" w:hAnsi="Calibri"/>
          <w:i/>
          <w:iCs/>
          <w:sz w:val="24"/>
          <w:szCs w:val="24"/>
        </w:rPr>
      </w:pPr>
      <w:r w:rsidRPr="00C1093A">
        <w:rPr>
          <w:rFonts w:ascii="Calibri" w:eastAsia="Times New Roman" w:hAnsi="Calibri"/>
          <w:i/>
          <w:iCs/>
          <w:sz w:val="24"/>
          <w:szCs w:val="24"/>
        </w:rPr>
        <w:t xml:space="preserve">Numărul anual de copii înregistrați care utilizează structura de îngrijire a copiilor sprijinită. Pentru valorile realizate, estimarea trebuie efectuată ex post pe baza numărului și mărimii grupurilor de copii care folosesc structura de îngrijire a copiilor cel puţin o dată în cursul anului ulterior finalizării intervenţiei. </w:t>
      </w:r>
    </w:p>
    <w:p w14:paraId="1AA70381" w14:textId="112D1E8B" w:rsidR="002B3C87" w:rsidRPr="00C1093A" w:rsidRDefault="002B3C87" w:rsidP="002B3C87">
      <w:pPr>
        <w:spacing w:before="0" w:after="0"/>
        <w:jc w:val="both"/>
        <w:rPr>
          <w:rFonts w:ascii="Calibri" w:eastAsia="Times New Roman" w:hAnsi="Calibri"/>
          <w:i/>
          <w:iCs/>
          <w:sz w:val="24"/>
          <w:szCs w:val="24"/>
        </w:rPr>
      </w:pPr>
      <w:r w:rsidRPr="00C1093A">
        <w:rPr>
          <w:rFonts w:ascii="Calibri" w:eastAsia="Times New Roman" w:hAnsi="Calibri"/>
          <w:i/>
          <w:iCs/>
          <w:sz w:val="24"/>
          <w:szCs w:val="24"/>
        </w:rPr>
        <w:t>Valoarea de bază a indicatorului se referă la numărul de utilizatori ai structurii de îngrijire a copiilor estimată pentru anul anterior începerii intervenției. Valoarea de bază este zero pentru structurile nou construite.</w:t>
      </w:r>
    </w:p>
    <w:p w14:paraId="27F0321A" w14:textId="42720E22" w:rsidR="002B3C87" w:rsidRPr="00C1093A" w:rsidRDefault="002B3C87" w:rsidP="00582833">
      <w:pPr>
        <w:spacing w:before="0" w:after="0"/>
        <w:jc w:val="both"/>
        <w:rPr>
          <w:rFonts w:ascii="Calibri" w:eastAsia="Times New Roman" w:hAnsi="Calibri"/>
          <w:i/>
          <w:iCs/>
          <w:sz w:val="24"/>
          <w:szCs w:val="24"/>
        </w:rPr>
      </w:pPr>
      <w:r w:rsidRPr="00C1093A">
        <w:rPr>
          <w:rFonts w:ascii="Calibri" w:eastAsia="Times New Roman" w:hAnsi="Calibri"/>
          <w:i/>
          <w:iCs/>
          <w:sz w:val="24"/>
          <w:szCs w:val="24"/>
        </w:rPr>
        <w:t>Indicatorul nu acoperă cadrele didactice, părinții, personalul auxiliar sau alte persoane care utilizează structura de îngrijire a copiilor.</w:t>
      </w:r>
    </w:p>
    <w:p w14:paraId="6AAC6B54" w14:textId="77777777" w:rsidR="002B3C87" w:rsidRPr="00C1093A" w:rsidRDefault="002B3C87" w:rsidP="00582833">
      <w:pPr>
        <w:spacing w:before="0" w:after="0"/>
        <w:jc w:val="both"/>
        <w:rPr>
          <w:rFonts w:ascii="Calibri" w:eastAsia="Times New Roman" w:hAnsi="Calibri"/>
          <w:sz w:val="24"/>
          <w:szCs w:val="24"/>
        </w:rPr>
      </w:pPr>
    </w:p>
    <w:p w14:paraId="253658E2" w14:textId="32995451" w:rsidR="00333725" w:rsidRPr="00C1093A" w:rsidRDefault="00582833" w:rsidP="005D4264">
      <w:pPr>
        <w:pStyle w:val="ListParagraph"/>
        <w:spacing w:before="0" w:after="0"/>
        <w:ind w:left="0"/>
        <w:jc w:val="both"/>
        <w:rPr>
          <w:rFonts w:ascii="Calibri" w:eastAsia="Times New Roman" w:hAnsi="Calibri"/>
          <w:b/>
          <w:bCs/>
          <w:sz w:val="24"/>
          <w:szCs w:val="24"/>
        </w:rPr>
      </w:pPr>
      <w:r w:rsidRPr="00C1093A">
        <w:rPr>
          <w:rFonts w:ascii="Calibri" w:eastAsia="Times New Roman" w:hAnsi="Calibri"/>
          <w:b/>
          <w:bCs/>
          <w:sz w:val="24"/>
          <w:szCs w:val="24"/>
        </w:rPr>
        <w:t xml:space="preserve">             </w:t>
      </w:r>
      <w:r w:rsidR="005D4264" w:rsidRPr="00C1093A">
        <w:rPr>
          <w:rFonts w:ascii="Calibri" w:eastAsia="Times New Roman" w:hAnsi="Calibri"/>
          <w:b/>
          <w:bCs/>
          <w:sz w:val="24"/>
          <w:szCs w:val="24"/>
        </w:rPr>
        <w:t>8S14 - Ponderea utilizatorilor din unitățile de învățământ de masă, noi sau modernizate</w:t>
      </w:r>
      <w:r w:rsidR="002B3C87" w:rsidRPr="00C1093A">
        <w:rPr>
          <w:rFonts w:ascii="Calibri" w:eastAsia="Times New Roman" w:hAnsi="Calibri"/>
          <w:b/>
          <w:bCs/>
          <w:sz w:val="24"/>
          <w:szCs w:val="24"/>
        </w:rPr>
        <w:t xml:space="preserve"> </w:t>
      </w:r>
      <w:r w:rsidR="005D4264" w:rsidRPr="00C1093A">
        <w:rPr>
          <w:rFonts w:ascii="Calibri" w:eastAsia="Times New Roman" w:hAnsi="Calibri"/>
          <w:b/>
          <w:bCs/>
          <w:sz w:val="24"/>
          <w:szCs w:val="24"/>
        </w:rPr>
        <w:t>care aparțin grupurilor vulnerabile/marginalizate (procent %)</w:t>
      </w:r>
      <w:r w:rsidR="00B81B8E" w:rsidRPr="00C1093A">
        <w:rPr>
          <w:rFonts w:ascii="Calibri" w:eastAsia="Times New Roman" w:hAnsi="Calibri"/>
          <w:b/>
          <w:bCs/>
          <w:sz w:val="24"/>
          <w:szCs w:val="24"/>
        </w:rPr>
        <w:t>.</w:t>
      </w:r>
    </w:p>
    <w:p w14:paraId="35BFF5AE" w14:textId="08E75D08" w:rsidR="002B3C87" w:rsidRPr="00C1093A" w:rsidRDefault="002B3C87" w:rsidP="002B3C87">
      <w:pPr>
        <w:spacing w:before="0" w:after="0"/>
        <w:jc w:val="both"/>
        <w:rPr>
          <w:rFonts w:ascii="Calibri" w:hAnsi="Calibri"/>
          <w:i/>
          <w:iCs/>
          <w:sz w:val="24"/>
          <w:szCs w:val="24"/>
        </w:rPr>
      </w:pPr>
      <w:r w:rsidRPr="00C1093A">
        <w:rPr>
          <w:rFonts w:ascii="Calibri" w:hAnsi="Calibri"/>
          <w:i/>
          <w:iCs/>
          <w:sz w:val="24"/>
          <w:szCs w:val="24"/>
        </w:rPr>
        <w:t>Indicatorul reprezintă ponderea elevilor din învățământul preșcolar, aparținând grupurilor vulnerabile/marginalizate care utilizează infrastructura educațională, nouă sau modernizată, calculat ca raport între numărul elev</w:t>
      </w:r>
      <w:r w:rsidR="00947AF8" w:rsidRPr="00C1093A">
        <w:rPr>
          <w:rFonts w:ascii="Calibri" w:hAnsi="Calibri"/>
          <w:i/>
          <w:iCs/>
          <w:sz w:val="24"/>
          <w:szCs w:val="24"/>
        </w:rPr>
        <w:t>ilor</w:t>
      </w:r>
      <w:r w:rsidRPr="00C1093A">
        <w:rPr>
          <w:rFonts w:ascii="Calibri" w:hAnsi="Calibri"/>
          <w:i/>
          <w:iCs/>
          <w:sz w:val="24"/>
          <w:szCs w:val="24"/>
        </w:rPr>
        <w:t xml:space="preserve"> aparținând grupurilor vulnerabile/marginalizate și numărul anual de elevii care utilizează infrastructura din unitățile de învățământ preșcolar</w:t>
      </w:r>
      <w:r w:rsidR="00947AF8" w:rsidRPr="00C1093A">
        <w:rPr>
          <w:rFonts w:ascii="Calibri" w:hAnsi="Calibri"/>
          <w:i/>
          <w:iCs/>
          <w:sz w:val="24"/>
          <w:szCs w:val="24"/>
        </w:rPr>
        <w:t xml:space="preserve"> </w:t>
      </w:r>
      <w:r w:rsidRPr="00C1093A">
        <w:rPr>
          <w:rFonts w:ascii="Calibri" w:hAnsi="Calibri"/>
          <w:i/>
          <w:iCs/>
          <w:sz w:val="24"/>
          <w:szCs w:val="24"/>
        </w:rPr>
        <w:t>sprijinite.</w:t>
      </w:r>
    </w:p>
    <w:p w14:paraId="27AAEC0D" w14:textId="1ABA132B" w:rsidR="002B3C87" w:rsidRPr="00C1093A" w:rsidRDefault="002B3C87" w:rsidP="002B3C87">
      <w:pPr>
        <w:spacing w:before="0" w:after="0"/>
        <w:jc w:val="both"/>
        <w:rPr>
          <w:rFonts w:ascii="Calibri" w:hAnsi="Calibri"/>
          <w:i/>
          <w:iCs/>
          <w:sz w:val="24"/>
          <w:szCs w:val="24"/>
        </w:rPr>
      </w:pPr>
      <w:r w:rsidRPr="00C1093A">
        <w:rPr>
          <w:rFonts w:ascii="Calibri" w:hAnsi="Calibri"/>
          <w:i/>
          <w:iCs/>
          <w:sz w:val="24"/>
          <w:szCs w:val="24"/>
        </w:rPr>
        <w:t>Modernizarea nu include reabilitare pentru eficientizare energetică sau mentenanță și reparații curente.</w:t>
      </w:r>
      <w:r w:rsidR="00947AF8" w:rsidRPr="00C1093A">
        <w:rPr>
          <w:rFonts w:ascii="Calibri" w:hAnsi="Calibri"/>
          <w:i/>
          <w:iCs/>
          <w:sz w:val="24"/>
          <w:szCs w:val="24"/>
        </w:rPr>
        <w:t xml:space="preserve"> </w:t>
      </w:r>
      <w:r w:rsidRPr="00C1093A">
        <w:rPr>
          <w:rFonts w:ascii="Calibri" w:hAnsi="Calibri"/>
          <w:i/>
          <w:iCs/>
          <w:sz w:val="24"/>
          <w:szCs w:val="24"/>
        </w:rPr>
        <w:t>În categoria grupurilor vulnerabile/marginalizate pot intra elevi: de etnie roma, cu dizabilități/ cerințe educaționale speciale (CES), din centre de plasament și persoane orfane, din familii cu venituri mici, beneficiari ai tichetelor de sprijin educațional conform OUG 133 (elevi), alte categorii dezavantajate pentru care unitatea de învățământ deține statistici și/sau există un cadru legal pentru încadrarea acestora într-o categorie beneficiară de sprijin social sau educațional (ex: din familii monoparentale, expuși altor riscuri sociale: cu părinți în afara țării, migranți etc).</w:t>
      </w:r>
    </w:p>
    <w:p w14:paraId="25B81BF0" w14:textId="6196F132" w:rsidR="00B81B8E" w:rsidRPr="00C1093A" w:rsidRDefault="002B3C87" w:rsidP="002B3C87">
      <w:pPr>
        <w:pStyle w:val="ListParagraph"/>
        <w:spacing w:before="0" w:after="0"/>
        <w:ind w:left="0"/>
        <w:jc w:val="both"/>
        <w:rPr>
          <w:rFonts w:ascii="Calibri" w:hAnsi="Calibri"/>
          <w:i/>
          <w:iCs/>
          <w:sz w:val="24"/>
          <w:szCs w:val="24"/>
        </w:rPr>
      </w:pPr>
      <w:r w:rsidRPr="00C1093A">
        <w:rPr>
          <w:rFonts w:ascii="Calibri" w:hAnsi="Calibri"/>
          <w:i/>
          <w:iCs/>
          <w:sz w:val="24"/>
          <w:szCs w:val="24"/>
        </w:rPr>
        <w:lastRenderedPageBreak/>
        <w:t>Pentru valorile obținute, estimarea se va realiza ex-post pe baza numărului și mărimii grupurilor de elevi care folosesc infrastructura cel puțin o dată pe parcursul anului școlar, după finalizarea intervenției. Indicatorul nu acoperă cadrele didactice, părinții, personalul auxiliar sau orice alte persoane care ar putea folosi infrastructura.</w:t>
      </w:r>
    </w:p>
    <w:p w14:paraId="6D2545AA" w14:textId="77777777" w:rsidR="002B3C87" w:rsidRPr="00C1093A" w:rsidRDefault="002B3C87" w:rsidP="002B3C87">
      <w:pPr>
        <w:pStyle w:val="ListParagraph"/>
        <w:spacing w:before="0" w:after="0"/>
        <w:ind w:left="0"/>
        <w:jc w:val="both"/>
        <w:rPr>
          <w:rFonts w:ascii="Calibri" w:hAnsi="Calibri"/>
          <w:b/>
          <w:bCs/>
          <w:sz w:val="24"/>
          <w:szCs w:val="24"/>
        </w:rPr>
      </w:pPr>
    </w:p>
    <w:p w14:paraId="635D3652" w14:textId="6DD46D95" w:rsidR="004A4B7C" w:rsidRPr="00C1093A" w:rsidRDefault="00333725" w:rsidP="00E07D7E">
      <w:pPr>
        <w:pStyle w:val="Heading3"/>
        <w:numPr>
          <w:ilvl w:val="2"/>
          <w:numId w:val="31"/>
        </w:numPr>
        <w:rPr>
          <w:rFonts w:cs="Calibri"/>
        </w:rPr>
      </w:pPr>
      <w:bookmarkStart w:id="51" w:name="_Toc154146121"/>
      <w:r w:rsidRPr="00C1093A">
        <w:rPr>
          <w:rStyle w:val="Heading4Char"/>
          <w:rFonts w:cs="Calibri"/>
          <w:b/>
          <w:iCs w:val="0"/>
        </w:rPr>
        <w:t>Indicatori suplimentari specifici Apelului de Proiecte</w:t>
      </w:r>
      <w:bookmarkEnd w:id="51"/>
    </w:p>
    <w:p w14:paraId="0CD92DEF" w14:textId="359ABEF0" w:rsidR="00F9575F" w:rsidRPr="00C1093A" w:rsidRDefault="005C29D1" w:rsidP="00F9575F">
      <w:pPr>
        <w:pStyle w:val="ListParagraph"/>
        <w:spacing w:before="0" w:after="0"/>
        <w:ind w:left="0"/>
        <w:jc w:val="both"/>
        <w:rPr>
          <w:rFonts w:ascii="Calibri" w:hAnsi="Calibri"/>
          <w:sz w:val="24"/>
          <w:szCs w:val="24"/>
        </w:rPr>
      </w:pPr>
      <w:r w:rsidRPr="00C1093A">
        <w:rPr>
          <w:rFonts w:ascii="Calibri" w:hAnsi="Calibri"/>
          <w:sz w:val="24"/>
          <w:szCs w:val="24"/>
        </w:rPr>
        <w:t xml:space="preserve">Acesti indicatori </w:t>
      </w:r>
      <w:r w:rsidR="00350585" w:rsidRPr="00C1093A">
        <w:rPr>
          <w:rFonts w:ascii="Calibri" w:hAnsi="Calibri"/>
          <w:sz w:val="24"/>
          <w:szCs w:val="24"/>
        </w:rPr>
        <w:t xml:space="preserve">fac obiectul monitorizării implementării și performanței investiției propuse prin proiect. </w:t>
      </w:r>
    </w:p>
    <w:p w14:paraId="02C3D2D0" w14:textId="77777777" w:rsidR="00F9575F" w:rsidRPr="00C1093A" w:rsidRDefault="00F9575F" w:rsidP="00F9575F">
      <w:pPr>
        <w:spacing w:before="0" w:after="0"/>
        <w:contextualSpacing/>
        <w:jc w:val="both"/>
        <w:rPr>
          <w:rFonts w:ascii="Calibri" w:hAnsi="Calibri"/>
          <w:sz w:val="24"/>
          <w:szCs w:val="24"/>
        </w:rPr>
      </w:pPr>
    </w:p>
    <w:p w14:paraId="2D7B36C0" w14:textId="77777777" w:rsidR="00F9575F" w:rsidRPr="00C1093A" w:rsidRDefault="00F9575F" w:rsidP="00F9575F">
      <w:pPr>
        <w:spacing w:before="0" w:after="0"/>
        <w:jc w:val="both"/>
        <w:rPr>
          <w:rFonts w:ascii="Calibri" w:eastAsia="SimSun" w:hAnsi="Calibri"/>
          <w:b/>
          <w:bCs/>
          <w:sz w:val="24"/>
          <w:szCs w:val="24"/>
        </w:rPr>
      </w:pPr>
      <w:r w:rsidRPr="00C1093A">
        <w:rPr>
          <w:rFonts w:ascii="Calibri" w:eastAsia="SimSun" w:hAnsi="Calibri"/>
          <w:b/>
          <w:bCs/>
          <w:sz w:val="24"/>
          <w:szCs w:val="24"/>
        </w:rPr>
        <w:t xml:space="preserve">Numărul total de participanți la procesul educațional în unitatea de infrastructură subiect al proiectului, din care: fete, băieți. </w:t>
      </w:r>
      <w:bookmarkStart w:id="52" w:name="_Hlk112070000"/>
    </w:p>
    <w:p w14:paraId="6AF03EA3" w14:textId="179B0AFD" w:rsidR="00F9575F" w:rsidRPr="00C1093A" w:rsidRDefault="00F9575F" w:rsidP="00F9575F">
      <w:pPr>
        <w:spacing w:before="0" w:after="0"/>
        <w:jc w:val="both"/>
        <w:rPr>
          <w:rFonts w:ascii="Calibri" w:eastAsia="SimSun" w:hAnsi="Calibri"/>
          <w:sz w:val="24"/>
          <w:szCs w:val="24"/>
        </w:rPr>
      </w:pPr>
      <w:r w:rsidRPr="00C1093A">
        <w:rPr>
          <w:rFonts w:ascii="Calibri" w:hAnsi="Calibri"/>
          <w:i/>
          <w:sz w:val="24"/>
          <w:szCs w:val="24"/>
        </w:rPr>
        <w:t xml:space="preserve">În categoria grupurilor vulnerabile/marginalizate pot intra </w:t>
      </w:r>
      <w:r w:rsidRPr="00C1093A">
        <w:rPr>
          <w:rFonts w:ascii="Calibri" w:eastAsia="SimSun" w:hAnsi="Calibri"/>
          <w:i/>
          <w:iCs/>
          <w:sz w:val="24"/>
          <w:szCs w:val="24"/>
        </w:rPr>
        <w:t>preșcolari</w:t>
      </w:r>
      <w:r w:rsidRPr="00C1093A">
        <w:rPr>
          <w:rFonts w:ascii="Calibri" w:hAnsi="Calibri"/>
          <w:i/>
          <w:iCs/>
          <w:sz w:val="24"/>
          <w:szCs w:val="24"/>
        </w:rPr>
        <w:t>:</w:t>
      </w:r>
      <w:r w:rsidRPr="00C1093A">
        <w:rPr>
          <w:rFonts w:ascii="Calibri" w:hAnsi="Calibri"/>
          <w:i/>
          <w:sz w:val="24"/>
          <w:szCs w:val="24"/>
        </w:rPr>
        <w:t xml:space="preserve"> de etnie roma, cu dizabilități/  cerințe educaționale speciale (CES), din centre de plasament și persoane orfane, din familii cu venituri mici, </w:t>
      </w:r>
      <w:bookmarkStart w:id="53" w:name="_Hlk112071745"/>
      <w:r w:rsidRPr="00C1093A">
        <w:rPr>
          <w:rFonts w:ascii="Calibri" w:hAnsi="Calibri"/>
          <w:i/>
          <w:sz w:val="24"/>
          <w:szCs w:val="24"/>
        </w:rPr>
        <w:t>beneficiari ai tichetelor de sprijin educațional conform OUG 133</w:t>
      </w:r>
      <w:bookmarkEnd w:id="53"/>
      <w:r w:rsidR="000A45E2" w:rsidRPr="00C1093A">
        <w:rPr>
          <w:rFonts w:ascii="Calibri" w:hAnsi="Calibri"/>
          <w:i/>
          <w:sz w:val="24"/>
          <w:szCs w:val="24"/>
        </w:rPr>
        <w:t>/2021</w:t>
      </w:r>
      <w:r w:rsidRPr="00C1093A">
        <w:rPr>
          <w:rFonts w:ascii="Calibri" w:hAnsi="Calibri"/>
          <w:i/>
          <w:sz w:val="24"/>
          <w:szCs w:val="24"/>
        </w:rPr>
        <w:t xml:space="preserve"> (elevi), alte categorii dezavantajate pentru care unitatea de învățământ deține statistici și/sau există un cadru legal pentru încadrarea acestora într-o categorie beneficiară de sprijin social sau educațional (ex: din familii monoparentale, expuși altor riscuri sociale: cu părinți în afara țării, migranți, etc).</w:t>
      </w:r>
      <w:bookmarkEnd w:id="52"/>
    </w:p>
    <w:p w14:paraId="1D9FF0B9" w14:textId="77777777" w:rsidR="00F9575F" w:rsidRPr="00C1093A" w:rsidRDefault="00F9575F" w:rsidP="00F9575F">
      <w:pPr>
        <w:spacing w:before="0" w:after="0"/>
        <w:jc w:val="both"/>
        <w:rPr>
          <w:rFonts w:ascii="Calibri" w:eastAsia="SimSun" w:hAnsi="Calibri"/>
          <w:b/>
          <w:bCs/>
          <w:sz w:val="24"/>
          <w:szCs w:val="24"/>
        </w:rPr>
      </w:pPr>
      <w:r w:rsidRPr="00C1093A">
        <w:rPr>
          <w:rFonts w:ascii="Calibri" w:eastAsia="SimSun" w:hAnsi="Calibri"/>
          <w:b/>
          <w:bCs/>
          <w:sz w:val="24"/>
          <w:szCs w:val="24"/>
        </w:rPr>
        <w:t>Categoria infrastructurii subiect al proiectului:</w:t>
      </w:r>
      <w:r w:rsidRPr="00C1093A">
        <w:rPr>
          <w:rFonts w:ascii="Calibri" w:eastAsia="SimSun" w:hAnsi="Calibri"/>
          <w:b/>
          <w:bCs/>
          <w:sz w:val="24"/>
          <w:szCs w:val="24"/>
          <w:u w:val="single"/>
        </w:rPr>
        <w:t xml:space="preserve"> preșcolar</w:t>
      </w:r>
      <w:r w:rsidRPr="00C1093A">
        <w:rPr>
          <w:rFonts w:ascii="Calibri" w:eastAsia="SimSun" w:hAnsi="Calibri"/>
          <w:b/>
          <w:bCs/>
          <w:sz w:val="24"/>
          <w:szCs w:val="24"/>
        </w:rPr>
        <w:t>.</w:t>
      </w:r>
    </w:p>
    <w:p w14:paraId="1BE2A647" w14:textId="77777777" w:rsidR="00F9575F" w:rsidRPr="00C1093A" w:rsidRDefault="00F9575F" w:rsidP="00F9575F">
      <w:pPr>
        <w:spacing w:before="0" w:after="0"/>
        <w:jc w:val="both"/>
        <w:rPr>
          <w:rFonts w:ascii="Calibri" w:hAnsi="Calibri"/>
          <w:sz w:val="24"/>
          <w:szCs w:val="24"/>
        </w:rPr>
      </w:pPr>
    </w:p>
    <w:p w14:paraId="6111A6B1" w14:textId="77777777" w:rsidR="00F9575F" w:rsidRPr="00C1093A" w:rsidRDefault="00F9575F" w:rsidP="00F9575F">
      <w:pPr>
        <w:spacing w:before="0" w:after="0"/>
        <w:jc w:val="both"/>
        <w:rPr>
          <w:rFonts w:ascii="Calibri" w:hAnsi="Calibri"/>
          <w:iCs/>
          <w:sz w:val="24"/>
          <w:szCs w:val="24"/>
        </w:rPr>
      </w:pPr>
      <w:r w:rsidRPr="00C1093A">
        <w:rPr>
          <w:rFonts w:ascii="Calibri" w:hAnsi="Calibri"/>
          <w:b/>
          <w:bCs/>
          <w:iCs/>
          <w:sz w:val="24"/>
          <w:szCs w:val="24"/>
        </w:rPr>
        <w:t>Notă!</w:t>
      </w:r>
      <w:r w:rsidRPr="00C1093A">
        <w:rPr>
          <w:rFonts w:ascii="Calibri" w:hAnsi="Calibri"/>
          <w:iCs/>
          <w:sz w:val="24"/>
          <w:szCs w:val="24"/>
        </w:rPr>
        <w:t xml:space="preserve"> </w:t>
      </w:r>
      <w:r w:rsidRPr="00C1093A">
        <w:rPr>
          <w:rFonts w:ascii="Calibri" w:eastAsia="Times New Roman" w:hAnsi="Calibri"/>
          <w:sz w:val="24"/>
          <w:szCs w:val="24"/>
        </w:rPr>
        <w:t xml:space="preserve">Valorile preconizate trebuie să fie realiste, realizabile, măsurabile </w:t>
      </w:r>
      <w:r w:rsidRPr="00C1093A">
        <w:rPr>
          <w:rFonts w:ascii="Calibri" w:hAnsi="Calibri"/>
          <w:sz w:val="24"/>
          <w:szCs w:val="24"/>
        </w:rPr>
        <w:t>și</w:t>
      </w:r>
      <w:r w:rsidRPr="00C1093A">
        <w:rPr>
          <w:rFonts w:ascii="Calibri" w:eastAsia="Times New Roman" w:hAnsi="Calibri"/>
          <w:sz w:val="24"/>
          <w:szCs w:val="24"/>
        </w:rPr>
        <w:t xml:space="preserve"> </w:t>
      </w:r>
      <w:r w:rsidRPr="00C1093A">
        <w:rPr>
          <w:rFonts w:ascii="Calibri" w:hAnsi="Calibri"/>
          <w:sz w:val="24"/>
          <w:szCs w:val="24"/>
        </w:rPr>
        <w:t>î</w:t>
      </w:r>
      <w:r w:rsidRPr="00C1093A">
        <w:rPr>
          <w:rFonts w:ascii="Calibri" w:eastAsia="Times New Roman" w:hAnsi="Calibri"/>
          <w:sz w:val="24"/>
          <w:szCs w:val="24"/>
        </w:rPr>
        <w:t>n concordanță cu documentaţia tehnică care stă la baza proiectului.</w:t>
      </w:r>
    </w:p>
    <w:p w14:paraId="32A7B2F4" w14:textId="77787F7D" w:rsidR="00B07052" w:rsidRPr="00C1093A" w:rsidRDefault="00F9575F" w:rsidP="00A4401B">
      <w:pPr>
        <w:spacing w:before="0" w:after="0"/>
        <w:jc w:val="both"/>
        <w:rPr>
          <w:rFonts w:ascii="Calibri" w:hAnsi="Calibri"/>
          <w:iCs/>
          <w:sz w:val="24"/>
          <w:szCs w:val="24"/>
        </w:rPr>
      </w:pPr>
      <w:r w:rsidRPr="00C1093A">
        <w:rPr>
          <w:rFonts w:ascii="Calibri" w:hAnsi="Calibri"/>
          <w:iCs/>
          <w:sz w:val="24"/>
          <w:szCs w:val="24"/>
        </w:rPr>
        <w:t xml:space="preserve">Nu se acceptă identificarea și cuantificarea în cadrul cererii de finanțare a altor indicatori în afara celor menționați în cadrul secțiunii </w:t>
      </w:r>
      <w:r w:rsidR="002031BF" w:rsidRPr="00C1093A">
        <w:rPr>
          <w:rFonts w:ascii="Calibri" w:hAnsi="Calibri"/>
          <w:iCs/>
          <w:sz w:val="24"/>
          <w:szCs w:val="24"/>
        </w:rPr>
        <w:t>3.8</w:t>
      </w:r>
      <w:r w:rsidRPr="00C1093A">
        <w:rPr>
          <w:rFonts w:ascii="Calibri" w:hAnsi="Calibri"/>
          <w:iCs/>
          <w:sz w:val="24"/>
          <w:szCs w:val="24"/>
        </w:rPr>
        <w:t xml:space="preserve"> din prezentul Ghid.</w:t>
      </w:r>
    </w:p>
    <w:p w14:paraId="56310C69" w14:textId="29FA9B87" w:rsidR="00FA437D" w:rsidRPr="00C1093A" w:rsidRDefault="0070462C" w:rsidP="008E68AA">
      <w:pPr>
        <w:spacing w:before="0" w:after="0"/>
        <w:jc w:val="both"/>
        <w:rPr>
          <w:rFonts w:ascii="Calibri" w:hAnsi="Calibri"/>
          <w:sz w:val="24"/>
          <w:szCs w:val="24"/>
        </w:rPr>
      </w:pPr>
      <w:r w:rsidRPr="00C1093A">
        <w:rPr>
          <w:rFonts w:ascii="Calibri" w:hAnsi="Calibri"/>
          <w:sz w:val="24"/>
          <w:szCs w:val="24"/>
        </w:rPr>
        <w:t xml:space="preserve">Aceștia vor fi preluați în cererea de finanțare, centralizat, la nivel de proiect. </w:t>
      </w:r>
      <w:r w:rsidR="00A54B92" w:rsidRPr="00C1093A">
        <w:rPr>
          <w:rFonts w:ascii="Calibri" w:hAnsi="Calibr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2A2D161" w:rsidR="00CB34B7" w:rsidRPr="00C1093A" w:rsidRDefault="00CB34B7" w:rsidP="008E68AA">
      <w:pPr>
        <w:spacing w:before="0" w:after="0"/>
        <w:jc w:val="both"/>
        <w:rPr>
          <w:rFonts w:ascii="Calibri" w:hAnsi="Calibri"/>
          <w:iCs/>
          <w:sz w:val="24"/>
          <w:szCs w:val="24"/>
        </w:rPr>
      </w:pPr>
    </w:p>
    <w:p w14:paraId="1F8FEE92" w14:textId="3D88F693" w:rsidR="00B72DC4" w:rsidRPr="00C1093A" w:rsidRDefault="00CB34B7" w:rsidP="00E07D7E">
      <w:pPr>
        <w:pStyle w:val="Heading2"/>
        <w:numPr>
          <w:ilvl w:val="1"/>
          <w:numId w:val="31"/>
        </w:numPr>
        <w:rPr>
          <w:rFonts w:ascii="Calibri" w:hAnsi="Calibri" w:cs="Calibri"/>
        </w:rPr>
      </w:pPr>
      <w:bookmarkStart w:id="54" w:name="_Toc154146122"/>
      <w:r w:rsidRPr="00C1093A">
        <w:rPr>
          <w:rFonts w:ascii="Calibri" w:hAnsi="Calibri" w:cs="Calibri"/>
        </w:rPr>
        <w:t>Rezultate a</w:t>
      </w:r>
      <w:r w:rsidR="007B7A3B" w:rsidRPr="00C1093A">
        <w:rPr>
          <w:rFonts w:ascii="Calibri" w:hAnsi="Calibri" w:cs="Calibri"/>
        </w:rPr>
        <w:t>ș</w:t>
      </w:r>
      <w:r w:rsidRPr="00C1093A">
        <w:rPr>
          <w:rFonts w:ascii="Calibri" w:hAnsi="Calibri" w:cs="Calibri"/>
        </w:rPr>
        <w:t>teptate</w:t>
      </w:r>
      <w:bookmarkEnd w:id="45"/>
      <w:bookmarkEnd w:id="54"/>
    </w:p>
    <w:p w14:paraId="464D0AE3" w14:textId="7939DEC5" w:rsidR="00F0678C" w:rsidRPr="00C1093A" w:rsidRDefault="00F0678C" w:rsidP="00F0678C">
      <w:pPr>
        <w:pBdr>
          <w:top w:val="nil"/>
          <w:left w:val="nil"/>
          <w:bottom w:val="nil"/>
          <w:right w:val="nil"/>
          <w:between w:val="nil"/>
        </w:pBdr>
        <w:spacing w:after="240"/>
        <w:jc w:val="both"/>
        <w:rPr>
          <w:rFonts w:ascii="Calibri" w:eastAsia="Times New Roman" w:hAnsi="Calibri"/>
          <w:sz w:val="24"/>
          <w:szCs w:val="24"/>
        </w:rPr>
      </w:pPr>
      <w:r w:rsidRPr="00C1093A">
        <w:rPr>
          <w:rFonts w:ascii="Calibri" w:eastAsia="Times New Roman" w:hAnsi="Calibri"/>
          <w:sz w:val="24"/>
          <w:szCs w:val="24"/>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536851EF" w14:textId="539755D9" w:rsidR="0009272D" w:rsidRPr="00C1093A" w:rsidRDefault="00F0678C" w:rsidP="00F469F8">
      <w:pPr>
        <w:pBdr>
          <w:top w:val="nil"/>
          <w:left w:val="nil"/>
          <w:bottom w:val="nil"/>
          <w:right w:val="nil"/>
          <w:between w:val="nil"/>
        </w:pBdr>
        <w:spacing w:after="240"/>
        <w:jc w:val="both"/>
        <w:rPr>
          <w:rFonts w:ascii="Calibri" w:eastAsia="Times New Roman" w:hAnsi="Calibri"/>
          <w:sz w:val="24"/>
          <w:szCs w:val="24"/>
        </w:rPr>
      </w:pPr>
      <w:r w:rsidRPr="00C1093A">
        <w:rPr>
          <w:rFonts w:ascii="Calibri" w:eastAsia="Times New Roman" w:hAnsi="Calibri"/>
          <w:sz w:val="24"/>
          <w:szCs w:val="24"/>
        </w:rPr>
        <w:t>Valorile preconizate trebuie să fie realiste, realizabile si măsurabile</w:t>
      </w:r>
      <w:r w:rsidR="00F469F8" w:rsidRPr="00C1093A">
        <w:rPr>
          <w:rFonts w:ascii="Calibri" w:eastAsia="Times New Roman" w:hAnsi="Calibri"/>
          <w:sz w:val="24"/>
          <w:szCs w:val="24"/>
        </w:rPr>
        <w:t>.</w:t>
      </w:r>
    </w:p>
    <w:p w14:paraId="452288AD" w14:textId="38F338AF" w:rsidR="004E43AC" w:rsidRPr="00C1093A" w:rsidRDefault="00F13D4C" w:rsidP="00E07D7E">
      <w:pPr>
        <w:pStyle w:val="Heading2"/>
        <w:numPr>
          <w:ilvl w:val="1"/>
          <w:numId w:val="31"/>
        </w:numPr>
        <w:rPr>
          <w:rFonts w:ascii="Calibri" w:hAnsi="Calibri" w:cs="Calibri"/>
        </w:rPr>
      </w:pPr>
      <w:bookmarkStart w:id="55" w:name="_Toc154146123"/>
      <w:r w:rsidRPr="00C1093A">
        <w:rPr>
          <w:rFonts w:ascii="Calibri" w:hAnsi="Calibri" w:cs="Calibri"/>
        </w:rPr>
        <w:lastRenderedPageBreak/>
        <w:t>Operaţiune de importanţă strategică</w:t>
      </w:r>
      <w:bookmarkEnd w:id="55"/>
      <w:r w:rsidR="00D56D62" w:rsidRPr="00C1093A">
        <w:rPr>
          <w:rFonts w:ascii="Calibri" w:hAnsi="Calibri" w:cs="Calibri"/>
        </w:rPr>
        <w:t xml:space="preserve"> </w:t>
      </w:r>
    </w:p>
    <w:p w14:paraId="25790CEA" w14:textId="58DB5C76" w:rsidR="004E43AC" w:rsidRPr="00C1093A" w:rsidRDefault="00F1083B" w:rsidP="00637B2E">
      <w:pPr>
        <w:pStyle w:val="5Normal"/>
        <w:rPr>
          <w:rFonts w:ascii="Calibri" w:hAnsi="Calibri"/>
          <w:sz w:val="24"/>
        </w:rPr>
      </w:pPr>
      <w:r w:rsidRPr="00C1093A">
        <w:rPr>
          <w:rFonts w:ascii="Calibri" w:hAnsi="Calibri"/>
          <w:sz w:val="24"/>
        </w:rPr>
        <w:t>Această secțiune nu se aplică prezentului apel.</w:t>
      </w:r>
    </w:p>
    <w:p w14:paraId="2FF13DDB" w14:textId="7C2F1006" w:rsidR="004E43AC" w:rsidRPr="00C1093A" w:rsidRDefault="00F13D4C" w:rsidP="00E07D7E">
      <w:pPr>
        <w:pStyle w:val="Heading2"/>
        <w:numPr>
          <w:ilvl w:val="1"/>
          <w:numId w:val="31"/>
        </w:numPr>
        <w:rPr>
          <w:rFonts w:ascii="Calibri" w:hAnsi="Calibri" w:cs="Calibri"/>
        </w:rPr>
      </w:pPr>
      <w:bookmarkStart w:id="56" w:name="_Toc154146124"/>
      <w:r w:rsidRPr="00C1093A">
        <w:rPr>
          <w:rFonts w:ascii="Calibri" w:hAnsi="Calibri" w:cs="Calibri"/>
        </w:rPr>
        <w:t>Investiţii teritoriale integrate</w:t>
      </w:r>
      <w:bookmarkEnd w:id="56"/>
    </w:p>
    <w:p w14:paraId="589F9DF6" w14:textId="77777777" w:rsidR="00F1083B" w:rsidRPr="00C1093A" w:rsidRDefault="00F1083B" w:rsidP="00F1083B">
      <w:pPr>
        <w:pStyle w:val="5Normal"/>
        <w:rPr>
          <w:rFonts w:ascii="Calibri" w:hAnsi="Calibri"/>
          <w:sz w:val="24"/>
        </w:rPr>
      </w:pPr>
      <w:r w:rsidRPr="00C1093A">
        <w:rPr>
          <w:rFonts w:ascii="Calibri" w:hAnsi="Calibri"/>
          <w:sz w:val="24"/>
        </w:rPr>
        <w:t>Această secțiune nu se aplică prezentului apel.</w:t>
      </w:r>
    </w:p>
    <w:p w14:paraId="58FB4690" w14:textId="77777777" w:rsidR="004E43AC" w:rsidRPr="00C1093A" w:rsidRDefault="004E43AC" w:rsidP="004E43AC">
      <w:pPr>
        <w:rPr>
          <w:rFonts w:ascii="Calibri" w:hAnsi="Calibri"/>
          <w:sz w:val="24"/>
          <w:szCs w:val="24"/>
        </w:rPr>
      </w:pPr>
    </w:p>
    <w:p w14:paraId="1937D208" w14:textId="277C53B9" w:rsidR="004E43AC" w:rsidRPr="00C1093A" w:rsidRDefault="00F13D4C" w:rsidP="00E07D7E">
      <w:pPr>
        <w:pStyle w:val="Heading2"/>
        <w:numPr>
          <w:ilvl w:val="1"/>
          <w:numId w:val="31"/>
        </w:numPr>
        <w:rPr>
          <w:rFonts w:ascii="Calibri" w:hAnsi="Calibri" w:cs="Calibri"/>
        </w:rPr>
      </w:pPr>
      <w:bookmarkStart w:id="57" w:name="_Toc154146125"/>
      <w:r w:rsidRPr="00C1093A">
        <w:rPr>
          <w:rFonts w:ascii="Calibri" w:hAnsi="Calibri" w:cs="Calibri"/>
        </w:rPr>
        <w:t>Dezvoltare locală plasată sub responsabilitatea comunității</w:t>
      </w:r>
      <w:bookmarkEnd w:id="57"/>
    </w:p>
    <w:p w14:paraId="7E7BCF1D" w14:textId="77777777" w:rsidR="00F1083B" w:rsidRPr="00C1093A" w:rsidRDefault="00F1083B" w:rsidP="00F1083B">
      <w:pPr>
        <w:pStyle w:val="5Normal"/>
        <w:rPr>
          <w:rFonts w:ascii="Calibri" w:hAnsi="Calibri"/>
          <w:sz w:val="24"/>
        </w:rPr>
      </w:pPr>
      <w:r w:rsidRPr="00C1093A">
        <w:rPr>
          <w:rFonts w:ascii="Calibri" w:hAnsi="Calibri"/>
          <w:sz w:val="24"/>
        </w:rPr>
        <w:t>Această secțiune nu se aplică prezentului apel.</w:t>
      </w:r>
    </w:p>
    <w:p w14:paraId="29A3D9D8" w14:textId="77777777" w:rsidR="004E43AC" w:rsidRPr="00C1093A" w:rsidRDefault="004E43AC" w:rsidP="004E43AC">
      <w:pPr>
        <w:rPr>
          <w:rFonts w:ascii="Calibri" w:hAnsi="Calibri"/>
          <w:sz w:val="24"/>
          <w:szCs w:val="24"/>
        </w:rPr>
      </w:pPr>
    </w:p>
    <w:p w14:paraId="404D9FF1" w14:textId="36751083" w:rsidR="00F13D4C" w:rsidRPr="00C1093A" w:rsidRDefault="00F13D4C" w:rsidP="00E07D7E">
      <w:pPr>
        <w:pStyle w:val="Heading2"/>
        <w:numPr>
          <w:ilvl w:val="1"/>
          <w:numId w:val="31"/>
        </w:numPr>
        <w:rPr>
          <w:rFonts w:ascii="Calibri" w:hAnsi="Calibri" w:cs="Calibri"/>
        </w:rPr>
      </w:pPr>
      <w:bookmarkStart w:id="58" w:name="_Toc154146126"/>
      <w:r w:rsidRPr="00C1093A">
        <w:rPr>
          <w:rFonts w:ascii="Calibri" w:hAnsi="Calibri" w:cs="Calibri"/>
        </w:rPr>
        <w:t>Reguli privind ajutorul de stat</w:t>
      </w:r>
      <w:bookmarkEnd w:id="58"/>
    </w:p>
    <w:p w14:paraId="15B6C3CA" w14:textId="77777777" w:rsidR="005A35D9" w:rsidRPr="00C1093A" w:rsidRDefault="005A35D9" w:rsidP="005A35D9">
      <w:pPr>
        <w:tabs>
          <w:tab w:val="left" w:pos="180"/>
          <w:tab w:val="left" w:pos="720"/>
        </w:tabs>
        <w:spacing w:before="0" w:after="0"/>
        <w:jc w:val="both"/>
        <w:rPr>
          <w:rFonts w:ascii="Calibri" w:hAnsi="Calibri"/>
          <w:sz w:val="24"/>
          <w:szCs w:val="24"/>
        </w:rPr>
      </w:pPr>
      <w:bookmarkStart w:id="59" w:name="_Hlk154087463"/>
      <w:r w:rsidRPr="00C1093A">
        <w:rPr>
          <w:rFonts w:ascii="Calibri" w:hAnsi="Calibri"/>
          <w:sz w:val="24"/>
          <w:szCs w:val="24"/>
        </w:rPr>
        <w:t xml:space="preserve">Prin prezentul ghid nu sunt finanţate proiectele care intră sub incidenţa ajutorului de stat sau în cadrul cărora sunt identificate elemente de natura ajutorului de stat. </w:t>
      </w:r>
    </w:p>
    <w:p w14:paraId="0D539FD0" w14:textId="25F2E7BD" w:rsidR="005A35D9" w:rsidRPr="00C1093A" w:rsidRDefault="005A35D9" w:rsidP="005A35D9">
      <w:pPr>
        <w:tabs>
          <w:tab w:val="left" w:pos="180"/>
          <w:tab w:val="left" w:pos="720"/>
        </w:tabs>
        <w:spacing w:before="0" w:after="0"/>
        <w:jc w:val="both"/>
        <w:rPr>
          <w:rFonts w:ascii="Calibri" w:hAnsi="Calibri"/>
          <w:sz w:val="24"/>
          <w:szCs w:val="24"/>
        </w:rPr>
      </w:pPr>
      <w:r w:rsidRPr="00C1093A">
        <w:rPr>
          <w:rFonts w:ascii="Calibri" w:hAnsi="Calibri"/>
          <w:sz w:val="24"/>
          <w:szCs w:val="24"/>
        </w:rPr>
        <w:t xml:space="preserve">În conformitate cu principiul non-profitului menționat la art. 192 din Regulamentul financial (UE) nr. 1046/2018, cu modificările și completările ulterioare, asistența financiară nerambursabilă acordată în cadrul prezentului apel nu are scopul sau efectul de a produce profit în contextul investițiilor finanțate. </w:t>
      </w:r>
    </w:p>
    <w:p w14:paraId="416FF9A4" w14:textId="77777777"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p>
    <w:p w14:paraId="0B3C0514" w14:textId="1D618675"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89B7BF4" w14:textId="77777777"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p>
    <w:p w14:paraId="1FEEEF26" w14:textId="77777777"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 xml:space="preserve">Este considerat ajutor de stat incompatibil cu Piaţa internă a Uniunii Europene orice măsură de sprijin a unui Stat Membru care îndeplineşte cumulativ următoarele patru condiții: </w:t>
      </w:r>
    </w:p>
    <w:p w14:paraId="2C593E6D" w14:textId="77777777" w:rsidR="00EF2379" w:rsidRPr="00C1093A" w:rsidRDefault="00EF2379" w:rsidP="00EF2379">
      <w:pPr>
        <w:pStyle w:val="ListParagraph"/>
        <w:numPr>
          <w:ilvl w:val="0"/>
          <w:numId w:val="58"/>
        </w:numPr>
        <w:tabs>
          <w:tab w:val="left" w:pos="180"/>
          <w:tab w:val="left" w:pos="720"/>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6BCA938" w14:textId="77777777" w:rsidR="00EF2379" w:rsidRPr="00C1093A" w:rsidRDefault="00EF2379" w:rsidP="00EF2379">
      <w:pPr>
        <w:pStyle w:val="ListParagraph"/>
        <w:numPr>
          <w:ilvl w:val="0"/>
          <w:numId w:val="58"/>
        </w:numPr>
        <w:tabs>
          <w:tab w:val="left" w:pos="180"/>
          <w:tab w:val="left" w:pos="720"/>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 xml:space="preserve">să fie selectivă; </w:t>
      </w:r>
    </w:p>
    <w:p w14:paraId="3EB4D071" w14:textId="77777777" w:rsidR="00EF2379" w:rsidRPr="00C1093A" w:rsidRDefault="00EF2379" w:rsidP="00EF2379">
      <w:pPr>
        <w:pStyle w:val="ListParagraph"/>
        <w:numPr>
          <w:ilvl w:val="0"/>
          <w:numId w:val="58"/>
        </w:numPr>
        <w:tabs>
          <w:tab w:val="left" w:pos="180"/>
          <w:tab w:val="left" w:pos="720"/>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 xml:space="preserve">să asigure un avantaj agentului economic; </w:t>
      </w:r>
    </w:p>
    <w:p w14:paraId="39AD45B5" w14:textId="77777777" w:rsidR="00EF2379" w:rsidRPr="00C1093A" w:rsidRDefault="00EF2379" w:rsidP="00EF2379">
      <w:pPr>
        <w:pStyle w:val="ListParagraph"/>
        <w:numPr>
          <w:ilvl w:val="0"/>
          <w:numId w:val="58"/>
        </w:numPr>
        <w:tabs>
          <w:tab w:val="left" w:pos="180"/>
          <w:tab w:val="left" w:pos="720"/>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să distorsioneze ori să amenințe să distorsioneze concurența sau să afecteze comerțul dintre statele membre ale Uniunii Europene;</w:t>
      </w:r>
    </w:p>
    <w:p w14:paraId="0B9DE426" w14:textId="77777777"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p>
    <w:p w14:paraId="43463E60" w14:textId="77777777"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 xml:space="preserve">Elementele de ajutor de stat sunt excluse, la </w:t>
      </w:r>
      <w:r w:rsidRPr="00C1093A">
        <w:rPr>
          <w:rFonts w:asciiTheme="minorHAnsi" w:hAnsiTheme="minorHAnsi" w:cstheme="minorHAnsi"/>
          <w:b/>
          <w:bCs/>
          <w:sz w:val="24"/>
          <w:szCs w:val="24"/>
        </w:rPr>
        <w:t>nivelul proprietarului infrastructurii</w:t>
      </w:r>
      <w:r w:rsidRPr="00C1093A">
        <w:rPr>
          <w:rFonts w:asciiTheme="minorHAnsi" w:hAnsiTheme="minorHAnsi" w:cstheme="minorHAnsi"/>
          <w:sz w:val="24"/>
          <w:szCs w:val="24"/>
        </w:rPr>
        <w:t xml:space="preserve">, atunci când nu sunt îndeplinite cumulativ criteriile menționate în Comunicarea Comisiei anterior menţionată. </w:t>
      </w:r>
    </w:p>
    <w:p w14:paraId="78D3C808" w14:textId="77777777"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p>
    <w:p w14:paraId="6FADCEF8" w14:textId="2973BAFE"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lastRenderedPageBreak/>
        <w:t xml:space="preserve">La </w:t>
      </w:r>
      <w:r w:rsidRPr="00C1093A">
        <w:rPr>
          <w:rFonts w:asciiTheme="minorHAnsi" w:hAnsiTheme="minorHAnsi" w:cstheme="minorHAnsi"/>
          <w:b/>
          <w:bCs/>
          <w:sz w:val="24"/>
          <w:szCs w:val="24"/>
        </w:rPr>
        <w:t>nivelul utilizatorului infrastructurii</w:t>
      </w:r>
      <w:r w:rsidRPr="00C1093A">
        <w:rPr>
          <w:rFonts w:asciiTheme="minorHAnsi" w:hAnsiTheme="minorHAnsi" w:cstheme="minorHAnsi"/>
          <w:sz w:val="24"/>
          <w:szCs w:val="24"/>
        </w:rPr>
        <w:t xml:space="preserve">, se consideră că investițiile pentru care se acordă finanțare prin prezentul apel nu implică elemente de ajutor de stat avand in vedere natura activitatii desfasurate. </w:t>
      </w:r>
    </w:p>
    <w:p w14:paraId="17D2EC23" w14:textId="77777777"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p>
    <w:p w14:paraId="11B9C4BF" w14:textId="77777777"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 xml:space="preserve">La </w:t>
      </w:r>
      <w:r w:rsidRPr="00C1093A">
        <w:rPr>
          <w:rFonts w:asciiTheme="minorHAnsi" w:hAnsiTheme="minorHAnsi" w:cstheme="minorHAnsi"/>
          <w:b/>
          <w:bCs/>
          <w:sz w:val="24"/>
          <w:szCs w:val="24"/>
        </w:rPr>
        <w:t>nivelul execuției lucrărilor</w:t>
      </w:r>
      <w:r w:rsidRPr="00C1093A">
        <w:rPr>
          <w:rFonts w:asciiTheme="minorHAnsi" w:hAnsiTheme="minorHAnsi" w:cstheme="minorHAnsi"/>
          <w:sz w:val="24"/>
          <w:szCs w:val="24"/>
        </w:rPr>
        <w:t>, dacă selecția executantului este realizată în baza unei proceduri competitive, atunci este înlăturat ajutorul la nivelul constructorului.</w:t>
      </w:r>
    </w:p>
    <w:p w14:paraId="4B2B10D9" w14:textId="77777777"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p>
    <w:p w14:paraId="1EBD988C" w14:textId="57D96CAD" w:rsidR="00EF2379" w:rsidRPr="00C1093A" w:rsidRDefault="00EF2379" w:rsidP="00EF2379">
      <w:pPr>
        <w:tabs>
          <w:tab w:val="left" w:pos="180"/>
          <w:tab w:val="left" w:pos="720"/>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72B0FF38" w14:textId="77777777" w:rsidR="00EF2379" w:rsidRPr="00C1093A" w:rsidRDefault="00EF2379" w:rsidP="005A35D9">
      <w:pPr>
        <w:tabs>
          <w:tab w:val="left" w:pos="180"/>
          <w:tab w:val="left" w:pos="720"/>
        </w:tabs>
        <w:spacing w:before="0" w:after="0"/>
        <w:jc w:val="both"/>
        <w:rPr>
          <w:rFonts w:ascii="Calibri" w:hAnsi="Calibri"/>
          <w:sz w:val="24"/>
          <w:szCs w:val="24"/>
        </w:rPr>
      </w:pPr>
    </w:p>
    <w:p w14:paraId="0DE90020" w14:textId="76E1C665" w:rsidR="004E43AC" w:rsidRPr="00C1093A" w:rsidRDefault="005A35D9" w:rsidP="005A35D9">
      <w:pPr>
        <w:tabs>
          <w:tab w:val="left" w:pos="180"/>
          <w:tab w:val="left" w:pos="720"/>
        </w:tabs>
        <w:spacing w:before="0" w:after="0"/>
        <w:jc w:val="both"/>
        <w:rPr>
          <w:rFonts w:ascii="Calibri" w:hAnsi="Calibri"/>
          <w:sz w:val="24"/>
          <w:szCs w:val="24"/>
        </w:rPr>
      </w:pPr>
      <w:r w:rsidRPr="00C1093A">
        <w:rPr>
          <w:rFonts w:ascii="Calibri" w:hAnsi="Calibri"/>
          <w:sz w:val="24"/>
          <w:szCs w:val="24"/>
        </w:rPr>
        <w:t>Solicitanții vor completa Macheta financiară (Anexa 13 - Macheta privind analiza şi previziunea financiară la prezentul ghid)</w:t>
      </w:r>
      <w:r w:rsidR="007F2A1B" w:rsidRPr="00C1093A">
        <w:rPr>
          <w:rFonts w:ascii="Calibri" w:hAnsi="Calibri"/>
          <w:sz w:val="24"/>
          <w:szCs w:val="24"/>
        </w:rPr>
        <w:t>.</w:t>
      </w:r>
      <w:r w:rsidR="00EF2379" w:rsidRPr="00C1093A">
        <w:rPr>
          <w:rFonts w:ascii="Calibri" w:hAnsi="Calibri"/>
          <w:sz w:val="24"/>
          <w:szCs w:val="24"/>
        </w:rPr>
        <w:t xml:space="preserve"> </w:t>
      </w:r>
      <w:r w:rsidRPr="00C1093A">
        <w:rPr>
          <w:rFonts w:ascii="Calibri" w:hAnsi="Calibri"/>
          <w:sz w:val="24"/>
          <w:szCs w:val="24"/>
        </w:rPr>
        <w:t>În cazul proiectelor depuse în parteneriat, Anexa 13 - Macheta privind analiza şi previziunea financiară la prezentul ghid, va fi completată de liderul parteneriatului/partenerul care deține clădirea/clădirile vizată(e) de proiect.</w:t>
      </w:r>
    </w:p>
    <w:bookmarkEnd w:id="59"/>
    <w:p w14:paraId="5C2D0EB1" w14:textId="77777777" w:rsidR="00B059C8" w:rsidRPr="00C1093A" w:rsidRDefault="00B059C8" w:rsidP="005A35D9">
      <w:pPr>
        <w:tabs>
          <w:tab w:val="left" w:pos="180"/>
          <w:tab w:val="left" w:pos="720"/>
        </w:tabs>
        <w:spacing w:before="0" w:after="0"/>
        <w:jc w:val="both"/>
        <w:rPr>
          <w:rFonts w:ascii="Calibri" w:hAnsi="Calibri"/>
          <w:sz w:val="24"/>
          <w:szCs w:val="24"/>
        </w:rPr>
      </w:pPr>
    </w:p>
    <w:p w14:paraId="10793644" w14:textId="5711BEB4" w:rsidR="00F13D4C" w:rsidRPr="00C1093A" w:rsidRDefault="00F13D4C" w:rsidP="00E07D7E">
      <w:pPr>
        <w:pStyle w:val="Heading2"/>
        <w:numPr>
          <w:ilvl w:val="1"/>
          <w:numId w:val="31"/>
        </w:numPr>
        <w:rPr>
          <w:rFonts w:ascii="Calibri" w:hAnsi="Calibri" w:cs="Calibri"/>
        </w:rPr>
      </w:pPr>
      <w:bookmarkStart w:id="60" w:name="_Toc154146127"/>
      <w:r w:rsidRPr="00C1093A">
        <w:rPr>
          <w:rFonts w:ascii="Calibri" w:hAnsi="Calibri" w:cs="Calibri"/>
        </w:rPr>
        <w:t>Reguli privind instrumente financiare</w:t>
      </w:r>
      <w:bookmarkEnd w:id="60"/>
      <w:r w:rsidR="00D56D62" w:rsidRPr="00C1093A">
        <w:rPr>
          <w:rFonts w:ascii="Calibri" w:hAnsi="Calibri" w:cs="Calibri"/>
        </w:rPr>
        <w:t xml:space="preserve"> </w:t>
      </w:r>
    </w:p>
    <w:p w14:paraId="6EC58930" w14:textId="77777777" w:rsidR="00F1083B" w:rsidRPr="00C1093A" w:rsidRDefault="00F1083B" w:rsidP="00F1083B">
      <w:pPr>
        <w:pStyle w:val="5Normal"/>
        <w:rPr>
          <w:rFonts w:ascii="Calibri" w:hAnsi="Calibri"/>
          <w:sz w:val="24"/>
        </w:rPr>
      </w:pPr>
      <w:r w:rsidRPr="00C1093A">
        <w:rPr>
          <w:rFonts w:ascii="Calibri" w:hAnsi="Calibri"/>
          <w:sz w:val="24"/>
        </w:rPr>
        <w:t>Această secțiune nu se aplică prezentului apel.</w:t>
      </w:r>
    </w:p>
    <w:p w14:paraId="426FCEB1" w14:textId="77777777" w:rsidR="004E43AC" w:rsidRPr="00C1093A" w:rsidRDefault="004E43AC" w:rsidP="004E43AC">
      <w:pPr>
        <w:rPr>
          <w:rFonts w:ascii="Calibri" w:hAnsi="Calibri"/>
          <w:sz w:val="24"/>
          <w:szCs w:val="24"/>
        </w:rPr>
      </w:pPr>
    </w:p>
    <w:p w14:paraId="3B4CFB34" w14:textId="41154A59" w:rsidR="00F13D4C" w:rsidRPr="00C1093A" w:rsidRDefault="00F13D4C" w:rsidP="00E07D7E">
      <w:pPr>
        <w:pStyle w:val="Heading2"/>
        <w:numPr>
          <w:ilvl w:val="1"/>
          <w:numId w:val="31"/>
        </w:numPr>
        <w:rPr>
          <w:rFonts w:ascii="Calibri" w:hAnsi="Calibri" w:cs="Calibri"/>
        </w:rPr>
      </w:pPr>
      <w:bookmarkStart w:id="61" w:name="_Toc154146128"/>
      <w:r w:rsidRPr="00C1093A">
        <w:rPr>
          <w:rFonts w:ascii="Calibri" w:hAnsi="Calibri" w:cs="Calibri"/>
        </w:rPr>
        <w:t xml:space="preserve">Acţiuni </w:t>
      </w:r>
      <w:r w:rsidR="000F3451" w:rsidRPr="00C1093A">
        <w:rPr>
          <w:rFonts w:ascii="Calibri" w:hAnsi="Calibri" w:cs="Calibri"/>
        </w:rPr>
        <w:t>interregionale, transfrontaliere şi transnaţionale</w:t>
      </w:r>
      <w:bookmarkEnd w:id="61"/>
      <w:r w:rsidR="00D56D62" w:rsidRPr="00C1093A">
        <w:rPr>
          <w:rFonts w:ascii="Calibri" w:hAnsi="Calibri" w:cs="Calibri"/>
        </w:rPr>
        <w:t xml:space="preserve"> </w:t>
      </w:r>
    </w:p>
    <w:p w14:paraId="5F289BD8" w14:textId="68CB6CEA" w:rsidR="004E43AC" w:rsidRPr="00C1093A" w:rsidRDefault="00F1083B" w:rsidP="00B059C8">
      <w:pPr>
        <w:pStyle w:val="5Normal"/>
        <w:rPr>
          <w:rFonts w:ascii="Calibri" w:hAnsi="Calibri"/>
          <w:sz w:val="24"/>
        </w:rPr>
      </w:pPr>
      <w:r w:rsidRPr="00C1093A">
        <w:rPr>
          <w:rFonts w:ascii="Calibri" w:hAnsi="Calibri"/>
          <w:sz w:val="24"/>
        </w:rPr>
        <w:t>Această secțiune nu se aplică prezentului apel.</w:t>
      </w:r>
    </w:p>
    <w:p w14:paraId="766BCB72" w14:textId="6C7FB235" w:rsidR="000F3451" w:rsidRPr="00C1093A" w:rsidRDefault="000F3451" w:rsidP="00E07D7E">
      <w:pPr>
        <w:pStyle w:val="Heading2"/>
        <w:numPr>
          <w:ilvl w:val="1"/>
          <w:numId w:val="31"/>
        </w:numPr>
        <w:rPr>
          <w:rFonts w:ascii="Calibri" w:hAnsi="Calibri" w:cs="Calibri"/>
        </w:rPr>
      </w:pPr>
      <w:bookmarkStart w:id="62" w:name="_Toc154146129"/>
      <w:r w:rsidRPr="00C1093A">
        <w:rPr>
          <w:rFonts w:ascii="Calibri" w:hAnsi="Calibri" w:cs="Calibri"/>
        </w:rPr>
        <w:t>Principii orizontale</w:t>
      </w:r>
      <w:bookmarkEnd w:id="62"/>
      <w:r w:rsidRPr="00C1093A">
        <w:rPr>
          <w:rFonts w:ascii="Calibri" w:hAnsi="Calibri" w:cs="Calibri"/>
        </w:rPr>
        <w:t xml:space="preserve"> </w:t>
      </w:r>
    </w:p>
    <w:p w14:paraId="39E4A14E" w14:textId="77777777" w:rsidR="00124820" w:rsidRPr="00C1093A" w:rsidRDefault="00124820" w:rsidP="00124820">
      <w:pPr>
        <w:pStyle w:val="Default"/>
        <w:jc w:val="both"/>
        <w:rPr>
          <w:rFonts w:ascii="Calibri" w:hAnsi="Calibri" w:cs="Calibri"/>
          <w:color w:val="auto"/>
        </w:rPr>
      </w:pPr>
      <w:r w:rsidRPr="00C1093A">
        <w:rPr>
          <w:rFonts w:ascii="Calibri" w:hAnsi="Calibri" w:cs="Calibri"/>
          <w:color w:val="auto"/>
        </w:rPr>
        <w:t xml:space="preserve">O atenție deosebită este acordată respectării principiilor orizontale menționate la nivelul Acordului de Parteneriat și Programului Regional Sud-Est. </w:t>
      </w:r>
    </w:p>
    <w:p w14:paraId="0D490C64" w14:textId="77777777" w:rsidR="00124820" w:rsidRPr="00C1093A" w:rsidRDefault="00124820" w:rsidP="00124820">
      <w:pPr>
        <w:pStyle w:val="Default"/>
        <w:jc w:val="both"/>
        <w:rPr>
          <w:rFonts w:ascii="Calibri" w:hAnsi="Calibri" w:cs="Calibri"/>
          <w:color w:val="auto"/>
        </w:rPr>
      </w:pPr>
    </w:p>
    <w:p w14:paraId="6B9D792D" w14:textId="1D15C138" w:rsidR="00124820" w:rsidRPr="00C1093A" w:rsidRDefault="00124820" w:rsidP="00124820">
      <w:pPr>
        <w:spacing w:before="0" w:after="0"/>
        <w:jc w:val="both"/>
        <w:rPr>
          <w:rFonts w:ascii="Calibri" w:hAnsi="Calibri"/>
          <w:sz w:val="24"/>
          <w:szCs w:val="24"/>
        </w:rPr>
      </w:pPr>
      <w:r w:rsidRPr="00C1093A">
        <w:rPr>
          <w:rFonts w:ascii="Calibri" w:hAnsi="Calibri"/>
          <w:sz w:val="24"/>
          <w:szCs w:val="24"/>
        </w:rPr>
        <w:t>Proiectele trebuie să descrie și s</w:t>
      </w:r>
      <w:bookmarkStart w:id="63" w:name="_Hlk127968621"/>
      <w:r w:rsidRPr="00C1093A">
        <w:rPr>
          <w:rFonts w:ascii="Calibri" w:hAnsi="Calibri"/>
          <w:sz w:val="24"/>
          <w:szCs w:val="24"/>
        </w:rPr>
        <w:t>ă</w:t>
      </w:r>
      <w:bookmarkEnd w:id="63"/>
      <w:r w:rsidRPr="00C1093A">
        <w:rPr>
          <w:rFonts w:ascii="Calibri" w:hAnsi="Calibri"/>
          <w:sz w:val="24"/>
          <w:szCs w:val="24"/>
        </w:rPr>
        <w:t xml:space="preserve"> demonstreze modul în care principiile de mai </w:t>
      </w:r>
      <w:r w:rsidR="00D56D62" w:rsidRPr="00C1093A">
        <w:rPr>
          <w:rFonts w:ascii="Calibri" w:hAnsi="Calibri"/>
          <w:sz w:val="24"/>
          <w:szCs w:val="24"/>
        </w:rPr>
        <w:t>jos</w:t>
      </w:r>
      <w:r w:rsidRPr="00C1093A">
        <w:rPr>
          <w:rFonts w:ascii="Calibri" w:hAnsi="Calibri"/>
          <w:sz w:val="24"/>
          <w:szCs w:val="24"/>
        </w:rPr>
        <w:t xml:space="preserve"> sunt promovate prin investiția respectivă, detaliindu-se concret care sunt măsurile și instrumentele prin care solicitantul va garanta aplicarea respectivelor principii. </w:t>
      </w:r>
      <w:r w:rsidRPr="00C1093A">
        <w:rPr>
          <w:rFonts w:ascii="Calibri" w:hAnsi="Calibri"/>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523863FA" w:rsidR="00124820" w:rsidRPr="00C1093A" w:rsidRDefault="00124820" w:rsidP="00124820">
      <w:pPr>
        <w:spacing w:before="0" w:after="0"/>
        <w:jc w:val="both"/>
        <w:rPr>
          <w:rFonts w:ascii="Calibri" w:hAnsi="Calibri"/>
          <w:sz w:val="24"/>
          <w:szCs w:val="24"/>
          <w:lang w:eastAsia="en-GB"/>
        </w:rPr>
      </w:pPr>
      <w:r w:rsidRPr="00C1093A">
        <w:rPr>
          <w:rFonts w:ascii="Calibri" w:hAnsi="Calibri"/>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C1093A">
        <w:rPr>
          <w:rFonts w:ascii="Calibri" w:hAnsi="Calibri"/>
          <w:i/>
          <w:iCs/>
          <w:sz w:val="24"/>
          <w:szCs w:val="24"/>
          <w:lang w:eastAsia="en-GB"/>
        </w:rPr>
        <w:t xml:space="preserve">Principii orizontale </w:t>
      </w:r>
      <w:r w:rsidRPr="00C1093A">
        <w:rPr>
          <w:rFonts w:ascii="Calibri" w:hAnsi="Calibri"/>
          <w:sz w:val="24"/>
          <w:szCs w:val="24"/>
          <w:lang w:eastAsia="en-GB"/>
        </w:rPr>
        <w:t xml:space="preserve"> a cererii de finanțare.</w:t>
      </w:r>
      <w:bookmarkStart w:id="64" w:name="_Hlk104467274"/>
    </w:p>
    <w:p w14:paraId="1FD41C88" w14:textId="77777777" w:rsidR="000D2C33" w:rsidRPr="00C1093A" w:rsidRDefault="000D2C33" w:rsidP="000D2C33">
      <w:pPr>
        <w:autoSpaceDE w:val="0"/>
        <w:autoSpaceDN w:val="0"/>
        <w:adjustRightInd w:val="0"/>
        <w:spacing w:before="0" w:after="0"/>
        <w:rPr>
          <w:rFonts w:ascii="Calibri" w:hAnsi="Calibri"/>
          <w:sz w:val="24"/>
          <w:szCs w:val="24"/>
          <w:lang w:val="fr-FR" w:eastAsia="ro-RO"/>
        </w:rPr>
      </w:pPr>
      <w:proofErr w:type="spellStart"/>
      <w:r w:rsidRPr="00C1093A">
        <w:rPr>
          <w:rFonts w:ascii="Calibri" w:hAnsi="Calibri"/>
          <w:sz w:val="24"/>
          <w:szCs w:val="24"/>
          <w:lang w:val="fr-FR" w:eastAsia="ro-RO"/>
        </w:rPr>
        <w:t>În</w:t>
      </w:r>
      <w:proofErr w:type="spellEnd"/>
      <w:r w:rsidRPr="00C1093A">
        <w:rPr>
          <w:rFonts w:ascii="Calibri" w:hAnsi="Calibri"/>
          <w:sz w:val="24"/>
          <w:szCs w:val="24"/>
          <w:lang w:val="fr-FR" w:eastAsia="ro-RO"/>
        </w:rPr>
        <w:t xml:space="preserve"> </w:t>
      </w:r>
      <w:proofErr w:type="spellStart"/>
      <w:r w:rsidRPr="00C1093A">
        <w:rPr>
          <w:rFonts w:ascii="Calibri" w:hAnsi="Calibri"/>
          <w:sz w:val="24"/>
          <w:szCs w:val="24"/>
          <w:lang w:val="fr-FR" w:eastAsia="ro-RO"/>
        </w:rPr>
        <w:t>procesul</w:t>
      </w:r>
      <w:proofErr w:type="spellEnd"/>
      <w:r w:rsidRPr="00C1093A">
        <w:rPr>
          <w:rFonts w:ascii="Calibri" w:hAnsi="Calibri"/>
          <w:sz w:val="24"/>
          <w:szCs w:val="24"/>
          <w:lang w:val="fr-FR" w:eastAsia="ro-RO"/>
        </w:rPr>
        <w:t xml:space="preserve"> de </w:t>
      </w:r>
      <w:proofErr w:type="spellStart"/>
      <w:r w:rsidRPr="00C1093A">
        <w:rPr>
          <w:rFonts w:ascii="Calibri" w:hAnsi="Calibri"/>
          <w:sz w:val="24"/>
          <w:szCs w:val="24"/>
          <w:lang w:val="fr-FR" w:eastAsia="ro-RO"/>
        </w:rPr>
        <w:t>pregătire</w:t>
      </w:r>
      <w:proofErr w:type="spellEnd"/>
      <w:r w:rsidRPr="00C1093A">
        <w:rPr>
          <w:rFonts w:ascii="Calibri" w:hAnsi="Calibri"/>
          <w:sz w:val="24"/>
          <w:szCs w:val="24"/>
          <w:lang w:val="fr-FR" w:eastAsia="ro-RO"/>
        </w:rPr>
        <w:t xml:space="preserve">, </w:t>
      </w:r>
      <w:proofErr w:type="spellStart"/>
      <w:r w:rsidRPr="00C1093A">
        <w:rPr>
          <w:rFonts w:ascii="Calibri" w:hAnsi="Calibri"/>
          <w:sz w:val="24"/>
          <w:szCs w:val="24"/>
          <w:lang w:val="fr-FR" w:eastAsia="ro-RO"/>
        </w:rPr>
        <w:t>verificare</w:t>
      </w:r>
      <w:proofErr w:type="spellEnd"/>
      <w:r w:rsidRPr="00C1093A">
        <w:rPr>
          <w:rFonts w:ascii="Calibri" w:hAnsi="Calibri"/>
          <w:sz w:val="24"/>
          <w:szCs w:val="24"/>
          <w:lang w:val="fr-FR" w:eastAsia="ro-RO"/>
        </w:rPr>
        <w:t xml:space="preserve">, </w:t>
      </w:r>
      <w:proofErr w:type="spellStart"/>
      <w:r w:rsidRPr="00C1093A">
        <w:rPr>
          <w:rFonts w:ascii="Calibri" w:hAnsi="Calibri"/>
          <w:sz w:val="24"/>
          <w:szCs w:val="24"/>
          <w:lang w:val="fr-FR" w:eastAsia="ro-RO"/>
        </w:rPr>
        <w:t>implementare</w:t>
      </w:r>
      <w:proofErr w:type="spellEnd"/>
      <w:r w:rsidRPr="00C1093A">
        <w:rPr>
          <w:rFonts w:ascii="Calibri" w:hAnsi="Calibri"/>
          <w:sz w:val="24"/>
          <w:szCs w:val="24"/>
          <w:lang w:val="fr-FR" w:eastAsia="ro-RO"/>
        </w:rPr>
        <w:t xml:space="preserve"> </w:t>
      </w:r>
      <w:proofErr w:type="spellStart"/>
      <w:r w:rsidRPr="00C1093A">
        <w:rPr>
          <w:rFonts w:ascii="Calibri" w:hAnsi="Calibri"/>
          <w:sz w:val="24"/>
          <w:szCs w:val="24"/>
          <w:lang w:val="fr-FR" w:eastAsia="ro-RO"/>
        </w:rPr>
        <w:t>și</w:t>
      </w:r>
      <w:proofErr w:type="spellEnd"/>
      <w:r w:rsidRPr="00C1093A">
        <w:rPr>
          <w:rFonts w:ascii="Calibri" w:hAnsi="Calibri"/>
          <w:sz w:val="24"/>
          <w:szCs w:val="24"/>
          <w:lang w:val="fr-FR" w:eastAsia="ro-RO"/>
        </w:rPr>
        <w:t xml:space="preserve"> </w:t>
      </w:r>
      <w:proofErr w:type="spellStart"/>
      <w:r w:rsidRPr="00C1093A">
        <w:rPr>
          <w:rFonts w:ascii="Calibri" w:hAnsi="Calibri"/>
          <w:sz w:val="24"/>
          <w:szCs w:val="24"/>
          <w:lang w:val="fr-FR" w:eastAsia="ro-RO"/>
        </w:rPr>
        <w:t>durabilitate</w:t>
      </w:r>
      <w:proofErr w:type="spellEnd"/>
      <w:r w:rsidRPr="00C1093A">
        <w:rPr>
          <w:rFonts w:ascii="Calibri" w:hAnsi="Calibri"/>
          <w:sz w:val="24"/>
          <w:szCs w:val="24"/>
          <w:lang w:val="fr-FR" w:eastAsia="ro-RO"/>
        </w:rPr>
        <w:t xml:space="preserve"> a </w:t>
      </w:r>
      <w:proofErr w:type="spellStart"/>
      <w:r w:rsidRPr="00C1093A">
        <w:rPr>
          <w:rFonts w:ascii="Calibri" w:hAnsi="Calibri"/>
          <w:sz w:val="24"/>
          <w:szCs w:val="24"/>
          <w:lang w:val="fr-FR" w:eastAsia="ro-RO"/>
        </w:rPr>
        <w:t>proiectului</w:t>
      </w:r>
      <w:proofErr w:type="spellEnd"/>
      <w:r w:rsidRPr="00C1093A">
        <w:rPr>
          <w:rFonts w:ascii="Calibri" w:hAnsi="Calibri"/>
          <w:sz w:val="24"/>
          <w:szCs w:val="24"/>
          <w:lang w:val="fr-FR" w:eastAsia="ro-RO"/>
        </w:rPr>
        <w:t xml:space="preserve">, </w:t>
      </w:r>
      <w:proofErr w:type="spellStart"/>
      <w:r w:rsidRPr="00C1093A">
        <w:rPr>
          <w:rFonts w:ascii="Calibri" w:hAnsi="Calibri"/>
          <w:sz w:val="24"/>
          <w:szCs w:val="24"/>
          <w:lang w:val="fr-FR" w:eastAsia="ro-RO"/>
        </w:rPr>
        <w:t>solicitantul</w:t>
      </w:r>
      <w:proofErr w:type="spellEnd"/>
      <w:r w:rsidRPr="00C1093A">
        <w:rPr>
          <w:rFonts w:ascii="Calibri" w:hAnsi="Calibri"/>
          <w:sz w:val="24"/>
          <w:szCs w:val="24"/>
          <w:lang w:val="fr-FR" w:eastAsia="ro-RO"/>
        </w:rPr>
        <w:t xml:space="preserve"> </w:t>
      </w:r>
      <w:proofErr w:type="spellStart"/>
      <w:proofErr w:type="gramStart"/>
      <w:r w:rsidRPr="00C1093A">
        <w:rPr>
          <w:rFonts w:ascii="Calibri" w:hAnsi="Calibri"/>
          <w:sz w:val="24"/>
          <w:szCs w:val="24"/>
          <w:lang w:val="fr-FR" w:eastAsia="ro-RO"/>
        </w:rPr>
        <w:t>asigură</w:t>
      </w:r>
      <w:proofErr w:type="spellEnd"/>
      <w:r w:rsidRPr="00C1093A">
        <w:rPr>
          <w:rFonts w:ascii="Calibri" w:hAnsi="Calibri"/>
          <w:sz w:val="24"/>
          <w:szCs w:val="24"/>
          <w:lang w:val="fr-FR" w:eastAsia="ro-RO"/>
        </w:rPr>
        <w:t>:</w:t>
      </w:r>
      <w:proofErr w:type="gramEnd"/>
      <w:r w:rsidRPr="00C1093A">
        <w:rPr>
          <w:rFonts w:ascii="Calibri" w:hAnsi="Calibri"/>
          <w:sz w:val="24"/>
          <w:szCs w:val="24"/>
          <w:lang w:val="fr-FR" w:eastAsia="ro-RO"/>
        </w:rPr>
        <w:t xml:space="preserve"> </w:t>
      </w:r>
    </w:p>
    <w:p w14:paraId="27575A5C" w14:textId="77777777" w:rsidR="000D2C33" w:rsidRPr="00C1093A"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C1093A">
        <w:rPr>
          <w:rFonts w:ascii="Calibri" w:hAnsi="Calibri"/>
          <w:sz w:val="24"/>
          <w:szCs w:val="24"/>
          <w:lang w:eastAsia="ro-RO"/>
        </w:rPr>
        <w:t xml:space="preserve">Respectarea drepturilor fundamentale și a Cartei drepturilor fundamentale a Uniunii Europene </w:t>
      </w:r>
    </w:p>
    <w:p w14:paraId="5D3243CD" w14:textId="77777777" w:rsidR="000D2C33" w:rsidRPr="00C1093A"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C1093A">
        <w:rPr>
          <w:rFonts w:ascii="Calibri" w:hAnsi="Calibri"/>
          <w:sz w:val="24"/>
          <w:szCs w:val="24"/>
          <w:lang w:eastAsia="ro-RO"/>
        </w:rPr>
        <w:t xml:space="preserve">Respectarea egalității între bărbați și femei, integrarea perspectivei de gen și abordarea aspectelor de gen </w:t>
      </w:r>
    </w:p>
    <w:p w14:paraId="6C5FFB24" w14:textId="77777777" w:rsidR="000D2C33" w:rsidRPr="00C1093A"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C1093A">
        <w:rPr>
          <w:rFonts w:ascii="Calibri" w:hAnsi="Calibri"/>
          <w:sz w:val="24"/>
          <w:szCs w:val="24"/>
          <w:lang w:eastAsia="ro-RO"/>
        </w:rPr>
        <w:lastRenderedPageBreak/>
        <w:t xml:space="preserve">Prevenirea oricărei forme de discriminare pe criterii de gen, origine rasială sau etnică, religie sau convingeri, dizabilitate, vârstă sau orientare sexuală, precum și respectarea accesibilității pentru persoanele cu dizabilități. </w:t>
      </w:r>
    </w:p>
    <w:p w14:paraId="58603DEB" w14:textId="730F4CFD" w:rsidR="000D2C33" w:rsidRPr="00C1093A" w:rsidRDefault="000D2C33" w:rsidP="00E07D7E">
      <w:pPr>
        <w:numPr>
          <w:ilvl w:val="0"/>
          <w:numId w:val="40"/>
        </w:numPr>
        <w:spacing w:before="0" w:after="0"/>
        <w:contextualSpacing/>
        <w:jc w:val="both"/>
        <w:rPr>
          <w:rFonts w:ascii="Calibri" w:hAnsi="Calibri"/>
          <w:sz w:val="24"/>
          <w:szCs w:val="24"/>
        </w:rPr>
      </w:pPr>
      <w:r w:rsidRPr="00C1093A">
        <w:rPr>
          <w:rFonts w:ascii="Calibri" w:hAnsi="Calibr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62454E74" w14:textId="77777777" w:rsidR="00987208" w:rsidRPr="00C1093A" w:rsidRDefault="00987208" w:rsidP="00987208">
      <w:pPr>
        <w:jc w:val="both"/>
        <w:rPr>
          <w:rFonts w:asciiTheme="minorHAnsi" w:hAnsiTheme="minorHAnsi" w:cstheme="minorHAnsi"/>
          <w:sz w:val="24"/>
          <w:szCs w:val="24"/>
        </w:rPr>
      </w:pPr>
      <w:r w:rsidRPr="00C1093A">
        <w:rPr>
          <w:rFonts w:asciiTheme="minorHAnsi" w:hAnsiTheme="minorHAnsi" w:cstheme="minorHAnsi"/>
          <w:sz w:val="24"/>
          <w:szCs w:val="24"/>
        </w:rPr>
        <w:t>Solicitanții de finanțare vor completa toate informațiile relevante în legătură cu aspectele menționate mai sus, particularizând pentru proiectul propus, completând corespunzător secțiunii Principii orizontale  a cererii de finanțare.</w:t>
      </w:r>
    </w:p>
    <w:p w14:paraId="752ED7EE" w14:textId="77777777" w:rsidR="00D56D62" w:rsidRPr="00C1093A" w:rsidRDefault="00D56D62" w:rsidP="00124820">
      <w:pPr>
        <w:spacing w:before="0" w:after="0"/>
        <w:jc w:val="both"/>
        <w:rPr>
          <w:rFonts w:ascii="Calibri" w:hAnsi="Calibri"/>
          <w:sz w:val="24"/>
          <w:szCs w:val="24"/>
        </w:rPr>
      </w:pPr>
    </w:p>
    <w:p w14:paraId="180F8C44" w14:textId="64A49C25" w:rsidR="00D56D62" w:rsidRPr="00C1093A" w:rsidRDefault="000F3451" w:rsidP="00E07D7E">
      <w:pPr>
        <w:pStyle w:val="Heading2"/>
        <w:numPr>
          <w:ilvl w:val="1"/>
          <w:numId w:val="31"/>
        </w:numPr>
        <w:rPr>
          <w:rFonts w:ascii="Calibri" w:hAnsi="Calibri" w:cs="Calibri"/>
        </w:rPr>
      </w:pPr>
      <w:bookmarkStart w:id="65" w:name="_Toc154146130"/>
      <w:bookmarkEnd w:id="64"/>
      <w:r w:rsidRPr="00C1093A">
        <w:rPr>
          <w:rFonts w:ascii="Calibri" w:hAnsi="Calibri" w:cs="Calibri"/>
        </w:rPr>
        <w:t>Aspecte de mediu (inclusiv aplicarea Directivei 2011/92/UE a Parlamentului European și a Consiliului). Aplicarea principiului  DNSH. Imunizarea la schimbările climatice</w:t>
      </w:r>
      <w:bookmarkEnd w:id="65"/>
    </w:p>
    <w:p w14:paraId="2252EF3C" w14:textId="77777777" w:rsidR="00A574FA" w:rsidRPr="00C1093A" w:rsidRDefault="00A574FA" w:rsidP="00A574FA">
      <w:pPr>
        <w:pStyle w:val="Default"/>
        <w:jc w:val="both"/>
        <w:rPr>
          <w:rFonts w:ascii="Calibri" w:hAnsi="Calibri" w:cs="Calibri"/>
          <w:color w:val="auto"/>
        </w:rPr>
      </w:pPr>
      <w:r w:rsidRPr="00C1093A">
        <w:rPr>
          <w:rFonts w:ascii="Calibri" w:hAnsi="Calibri" w:cs="Calibri"/>
          <w:color w:val="auto"/>
        </w:rPr>
        <w:t>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https://regiosudest.ro/.</w:t>
      </w:r>
    </w:p>
    <w:p w14:paraId="62B08638" w14:textId="77777777" w:rsidR="00A574FA" w:rsidRPr="00C1093A" w:rsidRDefault="00A574FA" w:rsidP="00A574FA">
      <w:pPr>
        <w:pStyle w:val="Default"/>
        <w:jc w:val="both"/>
        <w:rPr>
          <w:rFonts w:ascii="Calibri" w:hAnsi="Calibri" w:cs="Calibri"/>
          <w:color w:val="auto"/>
        </w:rPr>
      </w:pPr>
    </w:p>
    <w:p w14:paraId="2919FFBE" w14:textId="77777777" w:rsidR="00A574FA" w:rsidRPr="00C1093A" w:rsidRDefault="00A574FA" w:rsidP="00A574FA">
      <w:pPr>
        <w:pStyle w:val="Default"/>
        <w:jc w:val="both"/>
        <w:rPr>
          <w:rFonts w:ascii="Calibri" w:hAnsi="Calibri" w:cs="Calibri"/>
          <w:color w:val="auto"/>
        </w:rPr>
      </w:pPr>
      <w:r w:rsidRPr="00C1093A">
        <w:rPr>
          <w:rFonts w:ascii="Calibri" w:hAnsi="Calibri" w:cs="Calibri"/>
          <w:color w:val="auto"/>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574D6FD" w14:textId="77777777" w:rsidR="00A574FA" w:rsidRPr="00C1093A" w:rsidRDefault="00A574FA" w:rsidP="00A574FA">
      <w:pPr>
        <w:pStyle w:val="Default"/>
        <w:jc w:val="both"/>
        <w:rPr>
          <w:rFonts w:ascii="Calibri" w:hAnsi="Calibri" w:cs="Calibri"/>
          <w:color w:val="auto"/>
        </w:rPr>
      </w:pPr>
      <w:r w:rsidRPr="00C1093A">
        <w:rPr>
          <w:rFonts w:ascii="Calibri" w:hAnsi="Calibri" w:cs="Calibri"/>
          <w:color w:val="auto"/>
        </w:rPr>
        <w:tab/>
        <w:t xml:space="preserve">a) atenuarea schimbărilor climatice ; </w:t>
      </w:r>
    </w:p>
    <w:p w14:paraId="4E68A63D" w14:textId="77777777" w:rsidR="00A574FA" w:rsidRPr="00C1093A" w:rsidRDefault="00A574FA" w:rsidP="00A574FA">
      <w:pPr>
        <w:pStyle w:val="Default"/>
        <w:jc w:val="both"/>
        <w:rPr>
          <w:rFonts w:ascii="Calibri" w:hAnsi="Calibri" w:cs="Calibri"/>
          <w:color w:val="auto"/>
        </w:rPr>
      </w:pPr>
      <w:r w:rsidRPr="00C1093A">
        <w:rPr>
          <w:rFonts w:ascii="Calibri" w:hAnsi="Calibri" w:cs="Calibri"/>
          <w:color w:val="auto"/>
        </w:rPr>
        <w:tab/>
        <w:t xml:space="preserve">b) adaptarea la schimbările climatice ; </w:t>
      </w:r>
    </w:p>
    <w:p w14:paraId="1FBE5571" w14:textId="77777777" w:rsidR="00A574FA" w:rsidRPr="00C1093A" w:rsidRDefault="00A574FA" w:rsidP="00A574FA">
      <w:pPr>
        <w:pStyle w:val="Default"/>
        <w:jc w:val="both"/>
        <w:rPr>
          <w:rFonts w:ascii="Calibri" w:hAnsi="Calibri" w:cs="Calibri"/>
          <w:color w:val="auto"/>
        </w:rPr>
      </w:pPr>
      <w:r w:rsidRPr="00C1093A">
        <w:rPr>
          <w:rFonts w:ascii="Calibri" w:hAnsi="Calibri" w:cs="Calibri"/>
          <w:color w:val="auto"/>
        </w:rPr>
        <w:tab/>
        <w:t xml:space="preserve">c) utilizarea durabilă și protecția resurselor de apă și a celor marine; </w:t>
      </w:r>
    </w:p>
    <w:p w14:paraId="63E09D60" w14:textId="77777777" w:rsidR="00A574FA" w:rsidRPr="00C1093A" w:rsidRDefault="00A574FA" w:rsidP="00A574FA">
      <w:pPr>
        <w:pStyle w:val="Default"/>
        <w:jc w:val="both"/>
        <w:rPr>
          <w:rFonts w:ascii="Calibri" w:hAnsi="Calibri" w:cs="Calibri"/>
          <w:color w:val="auto"/>
        </w:rPr>
      </w:pPr>
      <w:r w:rsidRPr="00C1093A">
        <w:rPr>
          <w:rFonts w:ascii="Calibri" w:hAnsi="Calibri" w:cs="Calibri"/>
          <w:color w:val="auto"/>
        </w:rPr>
        <w:tab/>
        <w:t xml:space="preserve">d) tranziția către o economie circulară; </w:t>
      </w:r>
    </w:p>
    <w:p w14:paraId="3B025719" w14:textId="77777777" w:rsidR="00A574FA" w:rsidRPr="00C1093A" w:rsidRDefault="00A574FA" w:rsidP="00A574FA">
      <w:pPr>
        <w:pStyle w:val="Default"/>
        <w:jc w:val="both"/>
        <w:rPr>
          <w:rFonts w:ascii="Calibri" w:hAnsi="Calibri" w:cs="Calibri"/>
          <w:color w:val="auto"/>
        </w:rPr>
      </w:pPr>
      <w:r w:rsidRPr="00C1093A">
        <w:rPr>
          <w:rFonts w:ascii="Calibri" w:hAnsi="Calibri" w:cs="Calibri"/>
          <w:color w:val="auto"/>
        </w:rPr>
        <w:tab/>
        <w:t xml:space="preserve">e) prevenirea și controlul poluării; </w:t>
      </w:r>
    </w:p>
    <w:p w14:paraId="63D43126" w14:textId="77777777" w:rsidR="00A574FA" w:rsidRPr="00C1093A" w:rsidRDefault="00A574FA" w:rsidP="00A574FA">
      <w:pPr>
        <w:pStyle w:val="Default"/>
        <w:jc w:val="both"/>
        <w:rPr>
          <w:rFonts w:ascii="Calibri" w:hAnsi="Calibri" w:cs="Calibri"/>
          <w:color w:val="auto"/>
        </w:rPr>
      </w:pPr>
      <w:r w:rsidRPr="00C1093A">
        <w:rPr>
          <w:rFonts w:ascii="Calibri" w:hAnsi="Calibri" w:cs="Calibri"/>
          <w:color w:val="auto"/>
        </w:rPr>
        <w:tab/>
        <w:t xml:space="preserve">f) protecția și refacerea biodiversității și a ecosistemelor. </w:t>
      </w:r>
    </w:p>
    <w:p w14:paraId="5E6E5B31" w14:textId="77777777" w:rsidR="00A574FA" w:rsidRPr="00C1093A" w:rsidRDefault="00A574FA" w:rsidP="00A574FA">
      <w:pPr>
        <w:pStyle w:val="Default"/>
        <w:jc w:val="both"/>
        <w:rPr>
          <w:rFonts w:ascii="Calibri" w:hAnsi="Calibri" w:cs="Calibri"/>
          <w:color w:val="auto"/>
        </w:rPr>
      </w:pPr>
    </w:p>
    <w:p w14:paraId="4AAD3F37" w14:textId="77777777" w:rsidR="00A574FA" w:rsidRPr="00C1093A" w:rsidRDefault="00A574FA" w:rsidP="00A574FA">
      <w:pPr>
        <w:pStyle w:val="Default"/>
        <w:jc w:val="both"/>
        <w:rPr>
          <w:rFonts w:ascii="Calibri" w:hAnsi="Calibri" w:cs="Calibri"/>
          <w:color w:val="auto"/>
        </w:rPr>
      </w:pPr>
      <w:r w:rsidRPr="00C1093A">
        <w:rPr>
          <w:rFonts w:ascii="Calibri" w:hAnsi="Calibri" w:cs="Calibri"/>
          <w:color w:val="aut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735F07B4" w14:textId="77777777" w:rsidR="00A574FA" w:rsidRPr="00C1093A" w:rsidRDefault="00A574FA" w:rsidP="00A574FA">
      <w:pPr>
        <w:pStyle w:val="Default"/>
        <w:jc w:val="both"/>
        <w:rPr>
          <w:rFonts w:ascii="Calibri" w:hAnsi="Calibri" w:cs="Calibri"/>
          <w:color w:val="auto"/>
        </w:rPr>
      </w:pPr>
    </w:p>
    <w:p w14:paraId="1284B726" w14:textId="0230F010" w:rsidR="006F05BC" w:rsidRPr="00C1093A" w:rsidRDefault="00A574FA" w:rsidP="00A574FA">
      <w:pPr>
        <w:pStyle w:val="Default"/>
        <w:jc w:val="both"/>
        <w:rPr>
          <w:rFonts w:ascii="Calibri" w:hAnsi="Calibri" w:cs="Calibri"/>
          <w:color w:val="auto"/>
        </w:rPr>
      </w:pPr>
      <w:r w:rsidRPr="00C1093A">
        <w:rPr>
          <w:rFonts w:ascii="Calibri" w:hAnsi="Calibri" w:cs="Calibri"/>
          <w:color w:val="aut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2A764338" w14:textId="77777777" w:rsidR="00A66485" w:rsidRPr="00C1093A" w:rsidRDefault="00A66485" w:rsidP="00A574FA">
      <w:pPr>
        <w:pStyle w:val="Default"/>
        <w:jc w:val="both"/>
        <w:rPr>
          <w:rFonts w:ascii="Calibri" w:hAnsi="Calibri" w:cs="Calibri"/>
          <w:color w:val="auto"/>
        </w:rPr>
      </w:pPr>
    </w:p>
    <w:p w14:paraId="230AB5E4" w14:textId="3FBEB724" w:rsidR="00D56D62" w:rsidRPr="00C1093A" w:rsidRDefault="00D56D62" w:rsidP="00D56D62">
      <w:pPr>
        <w:pStyle w:val="Default"/>
        <w:jc w:val="both"/>
        <w:rPr>
          <w:rFonts w:ascii="Calibri" w:hAnsi="Calibri" w:cs="Calibri"/>
          <w:color w:val="auto"/>
        </w:rPr>
      </w:pPr>
      <w:r w:rsidRPr="00C1093A">
        <w:rPr>
          <w:rFonts w:ascii="Calibri" w:hAnsi="Calibri" w:cs="Calibri"/>
          <w:color w:val="auto"/>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C1093A" w:rsidRDefault="00D56D62" w:rsidP="00D56D62">
      <w:pPr>
        <w:pStyle w:val="Default"/>
        <w:jc w:val="both"/>
        <w:rPr>
          <w:rFonts w:ascii="Calibri" w:hAnsi="Calibri" w:cs="Calibri"/>
          <w:color w:val="auto"/>
        </w:rPr>
      </w:pPr>
    </w:p>
    <w:p w14:paraId="6B5D887B" w14:textId="77777777" w:rsidR="00D56D62" w:rsidRPr="00C1093A" w:rsidRDefault="00D56D62" w:rsidP="00D56D62">
      <w:pPr>
        <w:autoSpaceDE w:val="0"/>
        <w:autoSpaceDN w:val="0"/>
        <w:adjustRightInd w:val="0"/>
        <w:spacing w:before="0" w:after="0"/>
        <w:jc w:val="both"/>
        <w:rPr>
          <w:rFonts w:ascii="Calibri" w:hAnsi="Calibri"/>
          <w:sz w:val="24"/>
          <w:szCs w:val="24"/>
        </w:rPr>
      </w:pPr>
      <w:r w:rsidRPr="00C1093A">
        <w:rPr>
          <w:rFonts w:ascii="Calibri" w:hAnsi="Calibri"/>
          <w:sz w:val="24"/>
          <w:szCs w:val="24"/>
        </w:rPr>
        <w:t xml:space="preserve">Investițiile în infrastructură care au o durată de viață preconizată de cel puțin cinci ani trebuie să demonstreze imunizarea față de schimbările climatice în conformitate cu cerințele din </w:t>
      </w:r>
      <w:r w:rsidRPr="00C1093A">
        <w:rPr>
          <w:rFonts w:ascii="Calibri" w:hAnsi="Calibri"/>
          <w:i/>
          <w:iCs/>
          <w:sz w:val="24"/>
          <w:szCs w:val="24"/>
        </w:rPr>
        <w:t xml:space="preserve">Comunicarea Comisiei Europene privind Orientările tehnice referitoare la imunizarea infrastructurii la schimbările climatice în perioada 2021-2027 publicate la 16 septembrie 2021 (2021/C 373/01). </w:t>
      </w:r>
      <w:r w:rsidRPr="00C1093A">
        <w:rPr>
          <w:rFonts w:ascii="Calibri" w:hAnsi="Calibri"/>
          <w:sz w:val="24"/>
          <w:szCs w:val="24"/>
        </w:rPr>
        <w:t xml:space="preserve">Imunizarea la schimbările climatice este un proces care integrează măsuri de </w:t>
      </w:r>
      <w:r w:rsidRPr="00C1093A">
        <w:rPr>
          <w:rFonts w:ascii="Calibri" w:hAnsi="Calibri"/>
          <w:i/>
          <w:iCs/>
          <w:sz w:val="24"/>
          <w:szCs w:val="24"/>
        </w:rPr>
        <w:t xml:space="preserve">adaptare </w:t>
      </w:r>
      <w:r w:rsidRPr="00C1093A">
        <w:rPr>
          <w:rFonts w:ascii="Calibri" w:hAnsi="Calibri"/>
          <w:sz w:val="24"/>
          <w:szCs w:val="24"/>
        </w:rPr>
        <w:t xml:space="preserve">a schimbărilor climatice și – dacă este cazul -  măsuri de </w:t>
      </w:r>
      <w:r w:rsidRPr="00C1093A">
        <w:rPr>
          <w:rFonts w:ascii="Calibri" w:hAnsi="Calibri"/>
          <w:i/>
          <w:iCs/>
          <w:sz w:val="24"/>
          <w:szCs w:val="24"/>
        </w:rPr>
        <w:t>atenuare (compensare)</w:t>
      </w:r>
      <w:r w:rsidRPr="00C1093A">
        <w:rPr>
          <w:rFonts w:ascii="Calibri" w:hAnsi="Calibri"/>
          <w:sz w:val="24"/>
          <w:szCs w:val="24"/>
        </w:rPr>
        <w:t xml:space="preserve"> la schimbările climatice în dezvoltarea proiectelor de infrastructură. </w:t>
      </w:r>
    </w:p>
    <w:p w14:paraId="7E49CC18" w14:textId="77777777" w:rsidR="00D56D62" w:rsidRPr="00C1093A" w:rsidRDefault="00D56D62" w:rsidP="00D56D62">
      <w:pPr>
        <w:pStyle w:val="Default"/>
        <w:jc w:val="both"/>
        <w:rPr>
          <w:rFonts w:ascii="Calibri" w:hAnsi="Calibri" w:cs="Calibri"/>
          <w:color w:val="auto"/>
        </w:rPr>
      </w:pPr>
    </w:p>
    <w:p w14:paraId="7027A6D5" w14:textId="77777777" w:rsidR="00D56D62" w:rsidRPr="00C1093A" w:rsidRDefault="00D56D62" w:rsidP="00D56D62">
      <w:pPr>
        <w:pStyle w:val="Default"/>
        <w:jc w:val="both"/>
        <w:rPr>
          <w:rFonts w:ascii="Calibri" w:hAnsi="Calibri" w:cs="Calibri"/>
          <w:color w:val="auto"/>
        </w:rPr>
      </w:pPr>
      <w:r w:rsidRPr="00C1093A">
        <w:rPr>
          <w:rFonts w:ascii="Calibri" w:hAnsi="Calibri" w:cs="Calibri"/>
          <w:color w:val="auto"/>
        </w:rPr>
        <w:t xml:space="preserve">Aceasta presupune: </w:t>
      </w:r>
    </w:p>
    <w:p w14:paraId="3C382BCC" w14:textId="77777777" w:rsidR="00D56D62" w:rsidRPr="00C1093A" w:rsidRDefault="00D56D62" w:rsidP="00D56D62">
      <w:pPr>
        <w:pStyle w:val="Default"/>
        <w:jc w:val="both"/>
        <w:rPr>
          <w:rFonts w:ascii="Calibri" w:hAnsi="Calibri" w:cs="Calibri"/>
          <w:color w:val="auto"/>
        </w:rPr>
      </w:pPr>
      <w:r w:rsidRPr="00C1093A">
        <w:rPr>
          <w:rFonts w:ascii="Calibri" w:hAnsi="Calibri" w:cs="Calibri"/>
          <w:i/>
          <w:iCs/>
          <w:color w:val="auto"/>
        </w:rPr>
        <w:t xml:space="preserve">a. În etapa analizei de opțiuni </w:t>
      </w:r>
      <w:r w:rsidRPr="00C1093A">
        <w:rPr>
          <w:rFonts w:ascii="Calibri" w:hAnsi="Calibri" w:cs="Calibr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C1093A" w:rsidRDefault="00D56D62" w:rsidP="00D56D62">
      <w:pPr>
        <w:pStyle w:val="Default"/>
        <w:jc w:val="both"/>
        <w:rPr>
          <w:rFonts w:ascii="Calibri" w:hAnsi="Calibri" w:cs="Calibri"/>
          <w:color w:val="auto"/>
        </w:rPr>
      </w:pPr>
      <w:r w:rsidRPr="00C1093A">
        <w:rPr>
          <w:rFonts w:ascii="Calibri" w:hAnsi="Calibri" w:cs="Calibri"/>
          <w:i/>
          <w:iCs/>
          <w:color w:val="auto"/>
        </w:rPr>
        <w:t xml:space="preserve">b. În etapa detalierii/proiectării opțiunii preferate </w:t>
      </w:r>
      <w:r w:rsidRPr="00C1093A">
        <w:rPr>
          <w:rFonts w:ascii="Calibri" w:hAnsi="Calibri" w:cs="Calibri"/>
          <w:color w:val="auto"/>
        </w:rPr>
        <w:t xml:space="preserve">– integrarea măsurilor adecvate pentru adaptarea, respectiv atenuarea (compensarea) - în măsura în care aceasta este necesară, la schimbările climatice. </w:t>
      </w:r>
    </w:p>
    <w:p w14:paraId="3D0E87DA" w14:textId="77777777" w:rsidR="00D56D62" w:rsidRPr="00C1093A" w:rsidRDefault="00D56D62" w:rsidP="00D56D62">
      <w:pPr>
        <w:spacing w:before="0" w:after="0"/>
        <w:jc w:val="both"/>
        <w:rPr>
          <w:rFonts w:ascii="Calibri" w:hAnsi="Calibri"/>
          <w:b/>
          <w:bCs/>
          <w:sz w:val="24"/>
          <w:szCs w:val="24"/>
        </w:rPr>
      </w:pPr>
    </w:p>
    <w:p w14:paraId="717E8817" w14:textId="77777777" w:rsidR="00D56D62" w:rsidRPr="00C1093A" w:rsidRDefault="00D56D62" w:rsidP="00D56D62">
      <w:pPr>
        <w:spacing w:before="0" w:after="0"/>
        <w:jc w:val="both"/>
        <w:rPr>
          <w:rFonts w:ascii="Calibri" w:hAnsi="Calibri"/>
          <w:b/>
          <w:bCs/>
          <w:sz w:val="24"/>
          <w:szCs w:val="24"/>
        </w:rPr>
      </w:pPr>
      <w:r w:rsidRPr="00C1093A">
        <w:rPr>
          <w:rFonts w:ascii="Calibri" w:hAnsi="Calibri"/>
          <w:sz w:val="24"/>
          <w:szCs w:val="24"/>
        </w:rPr>
        <w:t>Solicitantul de finanțare va avea în vedere</w:t>
      </w:r>
      <w:r w:rsidRPr="00C1093A">
        <w:rPr>
          <w:rFonts w:ascii="Calibri" w:hAnsi="Calibri"/>
          <w:b/>
          <w:bCs/>
          <w:sz w:val="24"/>
          <w:szCs w:val="24"/>
        </w:rPr>
        <w:t xml:space="preserve"> </w:t>
      </w:r>
      <w:r w:rsidRPr="00C1093A">
        <w:rPr>
          <w:rFonts w:ascii="Calibri" w:hAnsi="Calibri"/>
          <w:sz w:val="24"/>
          <w:szCs w:val="24"/>
        </w:rPr>
        <w:t xml:space="preserve">Metodologia privind abordarea DNSH (principiul “a nu aduce prejudicii semnificative”) </w:t>
      </w:r>
      <w:r w:rsidRPr="00C1093A">
        <w:rPr>
          <w:rFonts w:ascii="Calibri" w:hAnsi="Calibri"/>
          <w:iCs/>
          <w:sz w:val="24"/>
          <w:szCs w:val="24"/>
        </w:rPr>
        <w:t>și imunizarea la schimbările climatice</w:t>
      </w:r>
      <w:r w:rsidRPr="00C1093A">
        <w:rPr>
          <w:rFonts w:ascii="Calibri" w:hAnsi="Calibri"/>
          <w:i/>
          <w:sz w:val="24"/>
          <w:szCs w:val="24"/>
        </w:rPr>
        <w:t xml:space="preserve"> </w:t>
      </w:r>
      <w:r w:rsidRPr="00C1093A">
        <w:rPr>
          <w:rFonts w:ascii="Calibri" w:hAnsi="Calibri"/>
          <w:sz w:val="24"/>
          <w:szCs w:val="24"/>
        </w:rPr>
        <w:t>în cadrul PR Sud - Est 2021-2027</w:t>
      </w:r>
      <w:r w:rsidRPr="00C1093A">
        <w:rPr>
          <w:rFonts w:ascii="Calibri" w:hAnsi="Calibri"/>
          <w:b/>
          <w:bCs/>
          <w:sz w:val="24"/>
          <w:szCs w:val="24"/>
        </w:rPr>
        <w:t xml:space="preserve"> </w:t>
      </w:r>
      <w:r w:rsidRPr="00C1093A">
        <w:rPr>
          <w:rFonts w:ascii="Calibri" w:hAnsi="Calibri"/>
          <w:sz w:val="24"/>
          <w:szCs w:val="24"/>
        </w:rPr>
        <w:t>(Anexa 12)</w:t>
      </w:r>
      <w:r w:rsidRPr="00C1093A">
        <w:rPr>
          <w:rStyle w:val="cf01"/>
          <w:rFonts w:ascii="Calibri" w:hAnsi="Calibri" w:cs="Calibri"/>
          <w:sz w:val="24"/>
          <w:szCs w:val="24"/>
        </w:rPr>
        <w:t>.</w:t>
      </w:r>
    </w:p>
    <w:p w14:paraId="1E37C8A7" w14:textId="77777777" w:rsidR="00D56D62" w:rsidRPr="00C1093A" w:rsidRDefault="00D56D62" w:rsidP="00D56D62">
      <w:pPr>
        <w:pStyle w:val="Default"/>
        <w:jc w:val="both"/>
        <w:rPr>
          <w:rFonts w:ascii="Calibri" w:hAnsi="Calibri" w:cs="Calibri"/>
          <w:b/>
          <w:bCs/>
          <w:color w:val="auto"/>
        </w:rPr>
      </w:pPr>
    </w:p>
    <w:p w14:paraId="5D197087" w14:textId="77777777" w:rsidR="00D56D62" w:rsidRPr="00C1093A" w:rsidRDefault="00D56D62" w:rsidP="00D56D62">
      <w:pPr>
        <w:spacing w:before="0" w:after="0"/>
        <w:jc w:val="both"/>
        <w:rPr>
          <w:rFonts w:ascii="Calibri" w:hAnsi="Calibri"/>
          <w:sz w:val="24"/>
          <w:szCs w:val="24"/>
        </w:rPr>
      </w:pPr>
      <w:r w:rsidRPr="00C1093A">
        <w:rPr>
          <w:rFonts w:ascii="Calibri" w:hAnsi="Calibri"/>
          <w:b/>
          <w:bCs/>
          <w:sz w:val="24"/>
          <w:szCs w:val="24"/>
        </w:rPr>
        <w:t xml:space="preserve">Documentațiile tehnico-economice trebuie să aibă integrate aspecte privind imunizarea la schimbările climatice </w:t>
      </w:r>
      <w:r w:rsidRPr="00C1093A">
        <w:rPr>
          <w:rFonts w:ascii="Calibri" w:hAnsi="Calibri"/>
          <w:sz w:val="24"/>
          <w:szCs w:val="24"/>
        </w:rPr>
        <w:t xml:space="preserve">în conformitate cu cerințele din Comunicarea Comisiei Europene privind </w:t>
      </w:r>
      <w:r w:rsidRPr="00C1093A">
        <w:rPr>
          <w:rFonts w:ascii="Calibri" w:hAnsi="Calibri"/>
          <w:sz w:val="24"/>
          <w:szCs w:val="24"/>
        </w:rPr>
        <w:lastRenderedPageBreak/>
        <w:t>Orientările tehnice referitoare la imunizarea infrastructurii la schimbările climatice în perioada 2021-2027 publicate la 16 septembrie 2021 (2021/C 373/01).</w:t>
      </w:r>
    </w:p>
    <w:p w14:paraId="33FEDE49" w14:textId="77777777" w:rsidR="00D56D62" w:rsidRPr="00C1093A" w:rsidRDefault="00D56D62" w:rsidP="00D56D62">
      <w:pPr>
        <w:autoSpaceDE w:val="0"/>
        <w:autoSpaceDN w:val="0"/>
        <w:adjustRightInd w:val="0"/>
        <w:spacing w:before="0" w:after="0"/>
        <w:jc w:val="both"/>
        <w:rPr>
          <w:rFonts w:ascii="Calibri" w:hAnsi="Calibri"/>
          <w:sz w:val="24"/>
          <w:szCs w:val="24"/>
        </w:rPr>
      </w:pPr>
    </w:p>
    <w:p w14:paraId="53A257EE" w14:textId="4CB1887F" w:rsidR="00D56D62" w:rsidRPr="00C1093A" w:rsidRDefault="00D56D62" w:rsidP="00D56D62">
      <w:pPr>
        <w:autoSpaceDE w:val="0"/>
        <w:autoSpaceDN w:val="0"/>
        <w:adjustRightInd w:val="0"/>
        <w:spacing w:before="0" w:after="0"/>
        <w:jc w:val="both"/>
        <w:rPr>
          <w:rFonts w:ascii="Calibri" w:hAnsi="Calibri"/>
          <w:sz w:val="24"/>
          <w:szCs w:val="24"/>
        </w:rPr>
      </w:pPr>
      <w:r w:rsidRPr="00C1093A">
        <w:rPr>
          <w:rFonts w:ascii="Calibri" w:hAnsi="Calibri"/>
          <w:sz w:val="24"/>
          <w:szCs w:val="24"/>
        </w:rPr>
        <w:t xml:space="preserve">Proiectele finanțate vor avea în vedere, pe toată perioada de implementare a proiectului, respectarea obligațiilor pentru implementarea principiului „Do No Significant Harm” (DNSH) așa cum acesta este definit prin Regulamentul (UE) </w:t>
      </w:r>
      <w:r w:rsidR="004F2648" w:rsidRPr="00C1093A">
        <w:rPr>
          <w:rFonts w:ascii="Calibri" w:hAnsi="Calibri"/>
          <w:sz w:val="24"/>
          <w:szCs w:val="24"/>
        </w:rPr>
        <w:t>2020/852</w:t>
      </w:r>
      <w:r w:rsidRPr="00C1093A">
        <w:rPr>
          <w:rFonts w:ascii="Calibri" w:hAnsi="Calibri"/>
          <w:sz w:val="24"/>
          <w:szCs w:val="24"/>
        </w:rPr>
        <w:t xml:space="preserve"> privind instituirea unui cadru care să faciliteze investițiile durabile. </w:t>
      </w:r>
    </w:p>
    <w:p w14:paraId="059171BE" w14:textId="77777777" w:rsidR="00F42A84" w:rsidRPr="00C1093A" w:rsidRDefault="00D56D62" w:rsidP="00D56D62">
      <w:pPr>
        <w:autoSpaceDE w:val="0"/>
        <w:autoSpaceDN w:val="0"/>
        <w:adjustRightInd w:val="0"/>
        <w:spacing w:before="0" w:after="0"/>
        <w:jc w:val="both"/>
        <w:rPr>
          <w:rFonts w:ascii="Calibri" w:hAnsi="Calibri"/>
          <w:sz w:val="24"/>
          <w:szCs w:val="24"/>
        </w:rPr>
      </w:pPr>
      <w:r w:rsidRPr="00C1093A">
        <w:rPr>
          <w:rFonts w:ascii="Calibri" w:hAnsi="Calibr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6143542" w14:textId="26CD5921" w:rsidR="00D56D62" w:rsidRPr="00C1093A" w:rsidRDefault="00D56D62" w:rsidP="00D56D62">
      <w:pPr>
        <w:autoSpaceDE w:val="0"/>
        <w:autoSpaceDN w:val="0"/>
        <w:adjustRightInd w:val="0"/>
        <w:spacing w:before="0" w:after="0"/>
        <w:jc w:val="both"/>
        <w:rPr>
          <w:rFonts w:ascii="Calibri" w:hAnsi="Calibri"/>
          <w:sz w:val="24"/>
          <w:szCs w:val="24"/>
        </w:rPr>
      </w:pPr>
      <w:r w:rsidRPr="00C1093A">
        <w:rPr>
          <w:rFonts w:ascii="Calibri" w:hAnsi="Calibri"/>
          <w:sz w:val="24"/>
          <w:szCs w:val="24"/>
        </w:rPr>
        <w:t>Solicitantul va avea în vedere respectarea principiului DNSH inclusiv la întocmirea documentațiilor de atribuire a contractelor de achiziție.</w:t>
      </w:r>
    </w:p>
    <w:p w14:paraId="204BD8C1" w14:textId="77777777" w:rsidR="00D56D62" w:rsidRPr="00C1093A" w:rsidRDefault="00D56D62" w:rsidP="00D56D62">
      <w:pPr>
        <w:pStyle w:val="Default"/>
        <w:jc w:val="both"/>
        <w:rPr>
          <w:rFonts w:ascii="Calibri" w:hAnsi="Calibri" w:cs="Calibri"/>
          <w:color w:val="auto"/>
        </w:rPr>
      </w:pPr>
    </w:p>
    <w:p w14:paraId="18C72B4C" w14:textId="77777777" w:rsidR="00D56D62" w:rsidRPr="00C1093A" w:rsidRDefault="00D56D62" w:rsidP="00D56D62">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Proiectele care includ măsuri suplimentare cadrului legal in vigoare, vor fi punctate în grila de evaluare tehnică si financiară. Totodată, în faza de selectie se va verifica dacă proiectele propuse respecta cerintele minime obligatorii referitoare la abordarea principiului DNSH prin punctarea în Secțiunea II a grilei de evaluare tehnico-financiară. </w:t>
      </w:r>
    </w:p>
    <w:p w14:paraId="2BD4CB84" w14:textId="77777777" w:rsidR="00D56D62" w:rsidRPr="00C1093A" w:rsidRDefault="00D56D62" w:rsidP="00D56D62">
      <w:pPr>
        <w:autoSpaceDE w:val="0"/>
        <w:autoSpaceDN w:val="0"/>
        <w:adjustRightInd w:val="0"/>
        <w:spacing w:before="0" w:after="0"/>
        <w:jc w:val="both"/>
        <w:rPr>
          <w:rFonts w:ascii="Calibri" w:hAnsi="Calibri"/>
          <w:sz w:val="24"/>
          <w:szCs w:val="24"/>
          <w:lang w:eastAsia="en-GB"/>
        </w:rPr>
      </w:pPr>
    </w:p>
    <w:p w14:paraId="1D9056AE" w14:textId="77777777" w:rsidR="00D56D62" w:rsidRPr="00C1093A" w:rsidRDefault="00D56D62" w:rsidP="00D56D62">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De asemenea, solicitantul va avea în vedere, în mod special: </w:t>
      </w:r>
    </w:p>
    <w:p w14:paraId="455A0EE0" w14:textId="77777777" w:rsidR="00D56D62" w:rsidRPr="00C1093A"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”Ghidul pentru aplicarea Cartei Drepturilor Fundamentale a UE în implementarea fondurilor europene nerambursabile” disponibil </w:t>
      </w:r>
      <w:r w:rsidRPr="00C1093A">
        <w:fldChar w:fldCharType="begin"/>
      </w:r>
      <w:r w:rsidRPr="00C1093A">
        <w:instrText>HYPERLINK "https://mfe.gov.ro/minister/perioade-de-programare/perioada-2021-2027/"</w:instrText>
      </w:r>
      <w:r w:rsidRPr="00C1093A">
        <w:fldChar w:fldCharType="separate"/>
      </w:r>
      <w:r w:rsidRPr="00C1093A">
        <w:rPr>
          <w:rStyle w:val="Hyperlink"/>
          <w:rFonts w:ascii="Calibri" w:hAnsi="Calibri"/>
          <w:color w:val="auto"/>
          <w:sz w:val="24"/>
          <w:szCs w:val="24"/>
          <w:lang w:eastAsia="en-GB"/>
        </w:rPr>
        <w:t>https://mfe.gov.ro/minister/perioade-de-programare/perioada-2021-2027/</w:t>
      </w:r>
      <w:r w:rsidRPr="00C1093A">
        <w:rPr>
          <w:rStyle w:val="Hyperlink"/>
          <w:rFonts w:ascii="Calibri" w:hAnsi="Calibri"/>
          <w:color w:val="auto"/>
          <w:sz w:val="24"/>
          <w:szCs w:val="24"/>
          <w:lang w:eastAsia="en-GB"/>
        </w:rPr>
        <w:fldChar w:fldCharType="end"/>
      </w:r>
      <w:r w:rsidRPr="00C1093A">
        <w:rPr>
          <w:rFonts w:ascii="Calibri" w:hAnsi="Calibri"/>
          <w:sz w:val="24"/>
          <w:szCs w:val="24"/>
          <w:lang w:eastAsia="en-GB"/>
        </w:rPr>
        <w:t xml:space="preserve">  </w:t>
      </w:r>
    </w:p>
    <w:p w14:paraId="2AF99406" w14:textId="783B6CFC" w:rsidR="00D56D62" w:rsidRPr="00C1093A"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Strategia națională privind drepturile persoanelor cu dizabilități 2022-2027; Ghidul CDPD - Ghid </w:t>
      </w:r>
      <w:r w:rsidR="00C9251F" w:rsidRPr="00C1093A">
        <w:rPr>
          <w:rFonts w:ascii="Calibri" w:hAnsi="Calibri"/>
          <w:sz w:val="24"/>
          <w:szCs w:val="24"/>
          <w:lang w:eastAsia="en-GB"/>
        </w:rPr>
        <w:t>pentru</w:t>
      </w:r>
      <w:r w:rsidRPr="00C1093A">
        <w:rPr>
          <w:rFonts w:ascii="Calibri" w:hAnsi="Calibri"/>
          <w:sz w:val="24"/>
          <w:szCs w:val="24"/>
          <w:lang w:eastAsia="en-GB"/>
        </w:rPr>
        <w:t xml:space="preserve"> Reflectarea Convenției ONU privind drepturile persoanelor cu dizabilități în pregătirea și implementarea programelor și proiectelor cu finanțare nerambursabilă alocată României în perioada 2021–2027: </w:t>
      </w:r>
      <w:r w:rsidRPr="00C1093A">
        <w:fldChar w:fldCharType="begin"/>
      </w:r>
      <w:r w:rsidRPr="00C1093A">
        <w:instrText>HYPERLINK "https://mfe.gov.ro/minister/punctul-de-contact-pentru-implementarea-conventiei-privind-drepturile-persoanelor-cu-dizabilitati/"</w:instrText>
      </w:r>
      <w:r w:rsidRPr="00C1093A">
        <w:fldChar w:fldCharType="separate"/>
      </w:r>
      <w:r w:rsidRPr="00C1093A">
        <w:rPr>
          <w:rStyle w:val="Hyperlink"/>
          <w:rFonts w:ascii="Calibri" w:hAnsi="Calibri"/>
          <w:color w:val="auto"/>
          <w:sz w:val="24"/>
          <w:szCs w:val="24"/>
          <w:lang w:eastAsia="en-GB"/>
        </w:rPr>
        <w:t>https://mfe.gov.ro/minister/punctul-de-contact-pentru-implementarea-conventiei-privind-drepturile-persoanelor-cu-dizabilitati/</w:t>
      </w:r>
      <w:r w:rsidRPr="00C1093A">
        <w:rPr>
          <w:rStyle w:val="Hyperlink"/>
          <w:rFonts w:ascii="Calibri" w:hAnsi="Calibri"/>
          <w:color w:val="auto"/>
          <w:sz w:val="24"/>
          <w:szCs w:val="24"/>
          <w:lang w:eastAsia="en-GB"/>
        </w:rPr>
        <w:fldChar w:fldCharType="end"/>
      </w:r>
      <w:r w:rsidRPr="00C1093A">
        <w:rPr>
          <w:rFonts w:ascii="Calibri" w:hAnsi="Calibri"/>
          <w:sz w:val="24"/>
          <w:szCs w:val="24"/>
          <w:lang w:eastAsia="en-GB"/>
        </w:rPr>
        <w:t xml:space="preserve">;  </w:t>
      </w:r>
    </w:p>
    <w:p w14:paraId="43B06C31" w14:textId="77777777" w:rsidR="00D56D62" w:rsidRPr="00C1093A"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Raportul de mediu pentru Programul Regional Sud-Est 2021-2027, Analiza privind evaluarea principiului DNSH în PR SE 2021-2027, </w:t>
      </w:r>
      <w:r w:rsidRPr="00C1093A">
        <w:rPr>
          <w:rFonts w:ascii="Calibri" w:hAnsi="Calibri"/>
          <w:sz w:val="24"/>
          <w:szCs w:val="24"/>
        </w:rPr>
        <w:t xml:space="preserve">Metodologia privind abordarea DNSH </w:t>
      </w:r>
      <w:bookmarkStart w:id="66" w:name="_Hlk121482610"/>
      <w:r w:rsidRPr="00C1093A">
        <w:rPr>
          <w:rFonts w:ascii="Calibri" w:hAnsi="Calibri"/>
          <w:sz w:val="24"/>
          <w:szCs w:val="24"/>
        </w:rPr>
        <w:t xml:space="preserve">(principiul “a nu aduce prejudicii semnificative”) </w:t>
      </w:r>
      <w:bookmarkEnd w:id="66"/>
      <w:r w:rsidRPr="00C1093A">
        <w:rPr>
          <w:rFonts w:ascii="Calibri" w:hAnsi="Calibri"/>
          <w:iCs/>
          <w:sz w:val="24"/>
          <w:szCs w:val="24"/>
        </w:rPr>
        <w:t>și imunizarea la schimbările climatice</w:t>
      </w:r>
      <w:r w:rsidRPr="00C1093A">
        <w:rPr>
          <w:rFonts w:ascii="Calibri" w:hAnsi="Calibri"/>
          <w:i/>
          <w:sz w:val="24"/>
          <w:szCs w:val="24"/>
        </w:rPr>
        <w:t xml:space="preserve"> </w:t>
      </w:r>
      <w:r w:rsidRPr="00C1093A">
        <w:rPr>
          <w:rFonts w:ascii="Calibri" w:hAnsi="Calibri"/>
          <w:sz w:val="24"/>
          <w:szCs w:val="24"/>
        </w:rPr>
        <w:t>în cadrul PR SE 2021-2027</w:t>
      </w:r>
      <w:r w:rsidRPr="00C1093A">
        <w:rPr>
          <w:rFonts w:ascii="Calibri" w:hAnsi="Calibri"/>
          <w:sz w:val="24"/>
          <w:szCs w:val="24"/>
          <w:lang w:eastAsia="en-GB"/>
        </w:rPr>
        <w:t xml:space="preserve">: </w:t>
      </w:r>
      <w:hyperlink r:id="rId8" w:history="1">
        <w:r w:rsidRPr="00C1093A">
          <w:rPr>
            <w:rStyle w:val="Hyperlink"/>
            <w:rFonts w:ascii="Calibri" w:hAnsi="Calibri"/>
            <w:color w:val="auto"/>
            <w:sz w:val="24"/>
            <w:szCs w:val="24"/>
            <w:lang w:eastAsia="en-GB"/>
          </w:rPr>
          <w:t>www.regiosudest.ro</w:t>
        </w:r>
      </w:hyperlink>
      <w:r w:rsidRPr="00C1093A">
        <w:rPr>
          <w:rFonts w:ascii="Calibri" w:hAnsi="Calibri"/>
          <w:sz w:val="24"/>
          <w:szCs w:val="24"/>
          <w:lang w:eastAsia="en-GB"/>
        </w:rPr>
        <w:t xml:space="preserve">. </w:t>
      </w:r>
    </w:p>
    <w:p w14:paraId="62336E9D" w14:textId="77777777" w:rsidR="00D56D62" w:rsidRPr="00C1093A" w:rsidRDefault="00D56D62" w:rsidP="00D56D62">
      <w:pPr>
        <w:autoSpaceDE w:val="0"/>
        <w:autoSpaceDN w:val="0"/>
        <w:adjustRightInd w:val="0"/>
        <w:spacing w:before="0" w:after="0"/>
        <w:rPr>
          <w:rFonts w:ascii="Calibri" w:hAnsi="Calibri"/>
          <w:sz w:val="24"/>
          <w:szCs w:val="24"/>
          <w:lang w:eastAsia="en-GB"/>
        </w:rPr>
      </w:pPr>
    </w:p>
    <w:p w14:paraId="30F87FAF" w14:textId="26212355" w:rsidR="0020173D" w:rsidRPr="00C1093A" w:rsidRDefault="00D56D62" w:rsidP="006F05BC">
      <w:pPr>
        <w:jc w:val="both"/>
        <w:rPr>
          <w:rFonts w:ascii="Calibri" w:hAnsi="Calibri"/>
          <w:sz w:val="24"/>
          <w:szCs w:val="24"/>
          <w:lang w:eastAsia="en-GB"/>
        </w:rPr>
      </w:pPr>
      <w:r w:rsidRPr="00C1093A">
        <w:rPr>
          <w:rFonts w:ascii="Calibri" w:hAnsi="Calibri"/>
          <w:sz w:val="24"/>
          <w:szCs w:val="24"/>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735C3E2" w14:textId="44614524" w:rsidR="000F3451" w:rsidRPr="00C1093A" w:rsidRDefault="000F3451" w:rsidP="00E07D7E">
      <w:pPr>
        <w:pStyle w:val="Heading2"/>
        <w:numPr>
          <w:ilvl w:val="1"/>
          <w:numId w:val="31"/>
        </w:numPr>
        <w:rPr>
          <w:rFonts w:ascii="Calibri" w:hAnsi="Calibri" w:cs="Calibri"/>
        </w:rPr>
      </w:pPr>
      <w:bookmarkStart w:id="67" w:name="_Toc154146131"/>
      <w:r w:rsidRPr="00C1093A">
        <w:rPr>
          <w:rFonts w:ascii="Calibri" w:hAnsi="Calibri" w:cs="Calibri"/>
        </w:rPr>
        <w:lastRenderedPageBreak/>
        <w:t>Caracterul durabil al proiectului</w:t>
      </w:r>
      <w:bookmarkEnd w:id="67"/>
    </w:p>
    <w:p w14:paraId="7A299C3E" w14:textId="77777777" w:rsidR="00A66485" w:rsidRPr="00C1093A" w:rsidRDefault="00A66485" w:rsidP="00A66485">
      <w:pPr>
        <w:pStyle w:val="Default"/>
        <w:jc w:val="both"/>
        <w:rPr>
          <w:rFonts w:ascii="Calibri" w:hAnsi="Calibri" w:cs="Calibri"/>
          <w:color w:val="auto"/>
        </w:rPr>
      </w:pPr>
      <w:r w:rsidRPr="00C1093A">
        <w:rPr>
          <w:rFonts w:ascii="Calibri" w:hAnsi="Calibri" w:cs="Calibri"/>
          <w:color w:val="auto"/>
        </w:rPr>
        <w:t xml:space="preserve">Caracterul durabil al operațiunilor este definit în conformitate cu art. 65 din Regulamentul (UE) 2021/1060 și cu normele privind ajutoarele de stat. Astfel, pe perioada respectivă, beneficiarul nu trebuie să: </w:t>
      </w:r>
    </w:p>
    <w:p w14:paraId="295C00EB" w14:textId="77777777" w:rsidR="00A66485" w:rsidRPr="00C1093A" w:rsidRDefault="00A66485" w:rsidP="00A66485">
      <w:pPr>
        <w:pStyle w:val="Default"/>
        <w:jc w:val="both"/>
        <w:rPr>
          <w:rFonts w:ascii="Calibri" w:hAnsi="Calibri" w:cs="Calibri"/>
          <w:color w:val="auto"/>
        </w:rPr>
      </w:pPr>
      <w:r w:rsidRPr="00C1093A">
        <w:rPr>
          <w:rFonts w:ascii="Calibri" w:hAnsi="Calibri" w:cs="Calibri"/>
          <w:color w:val="auto"/>
        </w:rPr>
        <w:t>-</w:t>
      </w:r>
      <w:r w:rsidRPr="00C1093A">
        <w:rPr>
          <w:rFonts w:ascii="Calibri" w:hAnsi="Calibri" w:cs="Calibri"/>
          <w:color w:val="auto"/>
        </w:rPr>
        <w:tab/>
        <w:t xml:space="preserve">înceteze activitatea productivă sau să o transfere în afara regiunii de nivel NUTS 2 în care a primit sprijin; </w:t>
      </w:r>
    </w:p>
    <w:p w14:paraId="499BFDBA" w14:textId="77777777" w:rsidR="00A66485" w:rsidRPr="00C1093A" w:rsidRDefault="00A66485" w:rsidP="00A66485">
      <w:pPr>
        <w:pStyle w:val="Default"/>
        <w:jc w:val="both"/>
        <w:rPr>
          <w:rFonts w:ascii="Calibri" w:hAnsi="Calibri" w:cs="Calibri"/>
          <w:color w:val="auto"/>
        </w:rPr>
      </w:pPr>
      <w:r w:rsidRPr="00C1093A">
        <w:rPr>
          <w:rFonts w:ascii="Calibri" w:hAnsi="Calibri" w:cs="Calibri"/>
          <w:color w:val="auto"/>
        </w:rPr>
        <w:t>-</w:t>
      </w:r>
      <w:r w:rsidRPr="00C1093A">
        <w:rPr>
          <w:rFonts w:ascii="Calibri" w:hAnsi="Calibri" w:cs="Calibri"/>
          <w:color w:val="auto"/>
        </w:rPr>
        <w:tab/>
        <w:t xml:space="preserve">efectueze o modificare a proprietății asupra unui element de infrastructură care conferă un avantaj nejustificat unei întreprinderi sau unui organism public; </w:t>
      </w:r>
    </w:p>
    <w:p w14:paraId="0061B7EB" w14:textId="77777777" w:rsidR="00A66485" w:rsidRPr="00C1093A" w:rsidRDefault="00A66485" w:rsidP="00A66485">
      <w:pPr>
        <w:pStyle w:val="Default"/>
        <w:jc w:val="both"/>
        <w:rPr>
          <w:rFonts w:ascii="Calibri" w:hAnsi="Calibri" w:cs="Calibri"/>
          <w:color w:val="auto"/>
        </w:rPr>
      </w:pPr>
      <w:r w:rsidRPr="00C1093A">
        <w:rPr>
          <w:rFonts w:ascii="Calibri" w:hAnsi="Calibri" w:cs="Calibri"/>
          <w:color w:val="auto"/>
        </w:rPr>
        <w:t>-</w:t>
      </w:r>
      <w:r w:rsidRPr="00C1093A">
        <w:rPr>
          <w:rFonts w:ascii="Calibri" w:hAnsi="Calibri" w:cs="Calibri"/>
          <w:color w:val="auto"/>
        </w:rPr>
        <w:tab/>
        <w:t xml:space="preserve">efectueze o modificare substanțială care afectează natura, obiectivele sau condițiile de implementare a operațiunii și care ar conduce la subminarea obiectivelor inițiale ale acesteia. </w:t>
      </w:r>
    </w:p>
    <w:p w14:paraId="3FD962B3" w14:textId="77777777" w:rsidR="00A66485" w:rsidRPr="00C1093A" w:rsidRDefault="00A66485" w:rsidP="00A66485">
      <w:pPr>
        <w:pStyle w:val="Default"/>
        <w:jc w:val="both"/>
        <w:rPr>
          <w:rFonts w:ascii="Calibri" w:hAnsi="Calibri" w:cs="Calibri"/>
          <w:color w:val="auto"/>
        </w:rPr>
      </w:pPr>
    </w:p>
    <w:p w14:paraId="11AC4CF1" w14:textId="77777777" w:rsidR="00A66485" w:rsidRPr="00C1093A" w:rsidRDefault="00A66485" w:rsidP="00A66485">
      <w:pPr>
        <w:pStyle w:val="Default"/>
        <w:jc w:val="both"/>
        <w:rPr>
          <w:rFonts w:ascii="Calibri" w:hAnsi="Calibri" w:cs="Calibri"/>
          <w:color w:val="auto"/>
        </w:rPr>
      </w:pPr>
      <w:r w:rsidRPr="00C1093A">
        <w:rPr>
          <w:rFonts w:ascii="Calibri" w:hAnsi="Calibri" w:cs="Calibri"/>
          <w:color w:val="auto"/>
        </w:rPr>
        <w:t>În vederea asigurării celor 3 condiții de mai sus, solicitantul va completa Declarația unică.</w:t>
      </w:r>
    </w:p>
    <w:p w14:paraId="1A10683C" w14:textId="77777777" w:rsidR="00A66485" w:rsidRPr="00C1093A" w:rsidRDefault="00A66485" w:rsidP="00A66485">
      <w:pPr>
        <w:pStyle w:val="Default"/>
        <w:jc w:val="both"/>
        <w:rPr>
          <w:rFonts w:ascii="Calibri" w:hAnsi="Calibri" w:cs="Calibri"/>
          <w:color w:val="auto"/>
        </w:rPr>
      </w:pPr>
      <w:r w:rsidRPr="00C1093A">
        <w:rPr>
          <w:rFonts w:ascii="Calibri" w:hAnsi="Calibri" w:cs="Calibri"/>
          <w:color w:val="auto"/>
        </w:rPr>
        <w:t xml:space="preserve">În cadrul prezentelor apeluri de proiecte, perioada de durabilitate este de 5 ani, calculată de la efectuarea plății finale. </w:t>
      </w:r>
    </w:p>
    <w:p w14:paraId="027B7F7F" w14:textId="77777777" w:rsidR="00A66485" w:rsidRPr="00C1093A" w:rsidRDefault="00A66485" w:rsidP="00A66485">
      <w:pPr>
        <w:pStyle w:val="Default"/>
        <w:jc w:val="both"/>
        <w:rPr>
          <w:rFonts w:ascii="Calibri" w:hAnsi="Calibri" w:cs="Calibri"/>
          <w:color w:val="auto"/>
        </w:rPr>
      </w:pPr>
    </w:p>
    <w:p w14:paraId="56D6D95E" w14:textId="77777777" w:rsidR="00A66485" w:rsidRPr="00C1093A" w:rsidRDefault="00A66485" w:rsidP="00A66485">
      <w:pPr>
        <w:pStyle w:val="Default"/>
        <w:jc w:val="both"/>
        <w:rPr>
          <w:rFonts w:ascii="Calibri" w:hAnsi="Calibri" w:cs="Calibri"/>
          <w:i/>
          <w:color w:val="auto"/>
        </w:rPr>
      </w:pPr>
      <w:r w:rsidRPr="00C1093A">
        <w:rPr>
          <w:rFonts w:ascii="Calibri" w:hAnsi="Calibri" w:cs="Calibri"/>
          <w:i/>
          <w:color w:val="auto"/>
        </w:rPr>
        <w:t>Notă!</w:t>
      </w:r>
    </w:p>
    <w:p w14:paraId="0B5DC7C4" w14:textId="77777777" w:rsidR="00A66485" w:rsidRPr="00C1093A" w:rsidRDefault="00A66485" w:rsidP="00A66485">
      <w:pPr>
        <w:pStyle w:val="Default"/>
        <w:jc w:val="both"/>
        <w:rPr>
          <w:rFonts w:ascii="Calibri" w:hAnsi="Calibri" w:cs="Calibri"/>
          <w:i/>
          <w:color w:val="auto"/>
        </w:rPr>
      </w:pPr>
      <w:r w:rsidRPr="00C1093A">
        <w:rPr>
          <w:rFonts w:ascii="Calibri" w:hAnsi="Calibri" w:cs="Calibri"/>
          <w:i/>
          <w:color w:val="auto"/>
        </w:rPr>
        <w:t xml:space="preserve">Finanțarea nerambursabilă acordată se recuperează total sau parțial de la Beneficiar dacă, în perioada pentru care trebuie asigurat caracterul durabil, proiectul face obiectul oricăreia dintre situațiile enunțate anterior. </w:t>
      </w:r>
    </w:p>
    <w:p w14:paraId="27C561CD" w14:textId="77777777" w:rsidR="00A66485" w:rsidRPr="00C1093A" w:rsidRDefault="00A66485" w:rsidP="00A66485">
      <w:pPr>
        <w:pStyle w:val="Default"/>
        <w:jc w:val="both"/>
        <w:rPr>
          <w:rFonts w:ascii="Calibri" w:hAnsi="Calibri" w:cs="Calibri"/>
          <w:i/>
          <w:color w:val="auto"/>
        </w:rPr>
      </w:pPr>
      <w:r w:rsidRPr="00C1093A">
        <w:rPr>
          <w:rFonts w:ascii="Calibri" w:hAnsi="Calibri" w:cs="Calibri"/>
          <w:i/>
          <w:color w:val="aut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5A45C6C5" w14:textId="77777777" w:rsidR="00A66485" w:rsidRPr="00C1093A" w:rsidRDefault="00A66485" w:rsidP="00A66485">
      <w:pPr>
        <w:pStyle w:val="Default"/>
        <w:jc w:val="both"/>
        <w:rPr>
          <w:rFonts w:ascii="Calibri" w:hAnsi="Calibri" w:cs="Calibri"/>
          <w:i/>
          <w:color w:val="auto"/>
        </w:rPr>
      </w:pPr>
      <w:r w:rsidRPr="00C1093A">
        <w:rPr>
          <w:rFonts w:ascii="Calibri" w:hAnsi="Calibri" w:cs="Calibri"/>
          <w:i/>
          <w:color w:val="aut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5F1E4976" w:rsidR="00D56D62" w:rsidRPr="00C1093A" w:rsidRDefault="00A66485" w:rsidP="00A66485">
      <w:pPr>
        <w:pStyle w:val="Default"/>
        <w:jc w:val="both"/>
        <w:rPr>
          <w:rFonts w:ascii="Calibri" w:hAnsi="Calibri" w:cs="Calibri"/>
          <w:i/>
          <w:color w:val="auto"/>
        </w:rPr>
      </w:pPr>
      <w:r w:rsidRPr="00C1093A">
        <w:rPr>
          <w:rFonts w:ascii="Calibri" w:hAnsi="Calibri" w:cs="Calibri"/>
          <w:i/>
          <w:color w:val="auto"/>
        </w:rPr>
        <w:t>Solicitantul este obligat să asigure toate costurile de funcționare și întreținere a investiției în perioada de durabilitate.</w:t>
      </w:r>
    </w:p>
    <w:p w14:paraId="27F528C2" w14:textId="77777777" w:rsidR="00B059C8" w:rsidRPr="00C1093A" w:rsidRDefault="00B059C8" w:rsidP="00A66485">
      <w:pPr>
        <w:pStyle w:val="Default"/>
        <w:jc w:val="both"/>
        <w:rPr>
          <w:rFonts w:ascii="Calibri" w:hAnsi="Calibri" w:cs="Calibri"/>
          <w:i/>
          <w:color w:val="auto"/>
        </w:rPr>
      </w:pPr>
    </w:p>
    <w:p w14:paraId="61416A93" w14:textId="0DF4C2CA" w:rsidR="000F3451" w:rsidRPr="00C1093A" w:rsidRDefault="000F3451" w:rsidP="00E07D7E">
      <w:pPr>
        <w:pStyle w:val="Heading2"/>
        <w:numPr>
          <w:ilvl w:val="1"/>
          <w:numId w:val="31"/>
        </w:numPr>
        <w:rPr>
          <w:rFonts w:ascii="Calibri" w:hAnsi="Calibri" w:cs="Calibri"/>
        </w:rPr>
      </w:pPr>
      <w:bookmarkStart w:id="68" w:name="_Toc154146132"/>
      <w:r w:rsidRPr="00C1093A">
        <w:rPr>
          <w:rFonts w:ascii="Calibri" w:hAnsi="Calibri" w:cs="Calibri"/>
        </w:rPr>
        <w:t>Acțiuni menite să garanteze egalitatea de șanse, de gen, incluziunea și nediscriminarea</w:t>
      </w:r>
      <w:bookmarkEnd w:id="68"/>
    </w:p>
    <w:p w14:paraId="679BB7E4" w14:textId="7F780155" w:rsidR="000E3268" w:rsidRPr="00C1093A" w:rsidRDefault="000E3268" w:rsidP="000E3268">
      <w:pPr>
        <w:pStyle w:val="Default"/>
        <w:jc w:val="both"/>
        <w:rPr>
          <w:rFonts w:ascii="Calibri" w:hAnsi="Calibri" w:cs="Calibri"/>
          <w:color w:val="auto"/>
        </w:rPr>
      </w:pPr>
      <w:r w:rsidRPr="00C1093A">
        <w:rPr>
          <w:rFonts w:ascii="Calibri" w:hAnsi="Calibri" w:cs="Calibri"/>
          <w:color w:val="aut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39D81DAE" w14:textId="77777777" w:rsidR="00B059C8" w:rsidRPr="00C1093A" w:rsidRDefault="00B059C8" w:rsidP="000E3268">
      <w:pPr>
        <w:pStyle w:val="Default"/>
        <w:jc w:val="both"/>
        <w:rPr>
          <w:rFonts w:ascii="Calibri" w:hAnsi="Calibri" w:cs="Calibri"/>
          <w:color w:val="auto"/>
        </w:rPr>
      </w:pPr>
    </w:p>
    <w:p w14:paraId="5BEA9F5C" w14:textId="77777777" w:rsidR="000E3268" w:rsidRPr="00C1093A" w:rsidRDefault="000E3268" w:rsidP="000E3268">
      <w:pPr>
        <w:pStyle w:val="Default"/>
        <w:jc w:val="both"/>
        <w:rPr>
          <w:rFonts w:ascii="Calibri" w:hAnsi="Calibri" w:cs="Calibri"/>
          <w:b/>
          <w:color w:val="auto"/>
        </w:rPr>
      </w:pPr>
      <w:r w:rsidRPr="00C1093A">
        <w:rPr>
          <w:rFonts w:ascii="Calibri" w:hAnsi="Calibri" w:cs="Calibri"/>
          <w:b/>
          <w:color w:val="auto"/>
        </w:rPr>
        <w:t xml:space="preserve">1. Respectarea drepturilor fundamentale și a Cartei drepturilor fundamentale a Uniunii Europene </w:t>
      </w:r>
    </w:p>
    <w:p w14:paraId="52F07E16" w14:textId="77777777" w:rsidR="000E3268" w:rsidRPr="00C1093A" w:rsidRDefault="000E3268" w:rsidP="000E3268">
      <w:pPr>
        <w:pStyle w:val="Default"/>
        <w:jc w:val="both"/>
        <w:rPr>
          <w:rFonts w:ascii="Calibri" w:hAnsi="Calibri" w:cs="Calibri"/>
          <w:color w:val="auto"/>
        </w:rPr>
      </w:pPr>
      <w:r w:rsidRPr="00C1093A">
        <w:rPr>
          <w:rFonts w:ascii="Calibri" w:hAnsi="Calibri" w:cs="Calibri"/>
          <w:color w:val="auto"/>
        </w:rPr>
        <w:lastRenderedPageBreak/>
        <w:t xml:space="preserve">Carta drepturilor fundamentale a Uniunii Europene (Anexa 10) este un document adoptat de Comisia Europeană, Parlamentul European și Consiliul Uniunii Europene la 7 decembrie 2000, în cadrul Consiliului European de la Nisa. </w:t>
      </w:r>
    </w:p>
    <w:p w14:paraId="6F2200E2" w14:textId="53AA99A2" w:rsidR="000E3268" w:rsidRPr="00C1093A" w:rsidRDefault="000E3268" w:rsidP="000E3268">
      <w:pPr>
        <w:pStyle w:val="Default"/>
        <w:jc w:val="both"/>
        <w:rPr>
          <w:rFonts w:ascii="Calibri" w:hAnsi="Calibri" w:cs="Calibri"/>
          <w:color w:val="auto"/>
        </w:rPr>
      </w:pPr>
      <w:r w:rsidRPr="00C1093A">
        <w:rPr>
          <w:rFonts w:ascii="Calibri" w:hAnsi="Calibri" w:cs="Calibri"/>
          <w:color w:val="auto"/>
        </w:rPr>
        <w:t xml:space="preserve">Solicitantul se va asigura de respectarea drepturilor fundamentale și a Cartei drepturilor fundamentale a Uniunii Europene pe întreg ciclul de viață al proiectului. </w:t>
      </w:r>
    </w:p>
    <w:p w14:paraId="52D4BEC2" w14:textId="77777777" w:rsidR="00B059C8" w:rsidRPr="00C1093A" w:rsidRDefault="00B059C8" w:rsidP="000E3268">
      <w:pPr>
        <w:pStyle w:val="Default"/>
        <w:jc w:val="both"/>
        <w:rPr>
          <w:rFonts w:ascii="Calibri" w:hAnsi="Calibri" w:cs="Calibri"/>
          <w:color w:val="auto"/>
        </w:rPr>
      </w:pPr>
    </w:p>
    <w:p w14:paraId="0688D7B7" w14:textId="77777777" w:rsidR="000E3268" w:rsidRPr="00C1093A" w:rsidRDefault="000E3268" w:rsidP="000E3268">
      <w:pPr>
        <w:pStyle w:val="Default"/>
        <w:jc w:val="both"/>
        <w:rPr>
          <w:rFonts w:ascii="Calibri" w:hAnsi="Calibri" w:cs="Calibri"/>
          <w:b/>
          <w:color w:val="auto"/>
        </w:rPr>
      </w:pPr>
      <w:r w:rsidRPr="00C1093A">
        <w:rPr>
          <w:rFonts w:ascii="Calibri" w:hAnsi="Calibri" w:cs="Calibri"/>
          <w:b/>
          <w:color w:val="auto"/>
        </w:rPr>
        <w:t xml:space="preserve">2. Respectarea egalității între bărbați și femei, integrarea perspectivei de gen și abordarea aspectelor de gen </w:t>
      </w:r>
    </w:p>
    <w:p w14:paraId="4AC83377" w14:textId="77777777" w:rsidR="000E3268" w:rsidRPr="00C1093A" w:rsidRDefault="000E3268" w:rsidP="000E3268">
      <w:pPr>
        <w:pStyle w:val="Default"/>
        <w:jc w:val="both"/>
        <w:rPr>
          <w:rFonts w:ascii="Calibri" w:hAnsi="Calibri" w:cs="Calibri"/>
          <w:color w:val="auto"/>
        </w:rPr>
      </w:pPr>
      <w:r w:rsidRPr="00C1093A">
        <w:rPr>
          <w:rFonts w:ascii="Calibri" w:hAnsi="Calibri" w:cs="Calibri"/>
          <w:color w:val="aut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7D6B279B" w14:textId="77777777" w:rsidR="000E3268" w:rsidRPr="00C1093A" w:rsidRDefault="000E3268" w:rsidP="000E3268">
      <w:pPr>
        <w:pStyle w:val="Default"/>
        <w:jc w:val="both"/>
        <w:rPr>
          <w:rFonts w:ascii="Calibri" w:hAnsi="Calibri" w:cs="Calibri"/>
          <w:color w:val="auto"/>
        </w:rPr>
      </w:pPr>
      <w:r w:rsidRPr="00C1093A">
        <w:rPr>
          <w:rFonts w:ascii="Calibri" w:hAnsi="Calibri" w:cs="Calibri"/>
          <w:color w:val="aut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12DB5B2D" w14:textId="46A6E953" w:rsidR="000E3268" w:rsidRPr="00C1093A" w:rsidRDefault="000E3268" w:rsidP="000E3268">
      <w:pPr>
        <w:pStyle w:val="Default"/>
        <w:jc w:val="both"/>
        <w:rPr>
          <w:rFonts w:ascii="Calibri" w:hAnsi="Calibri" w:cs="Calibri"/>
          <w:color w:val="auto"/>
        </w:rPr>
      </w:pPr>
      <w:r w:rsidRPr="00C1093A">
        <w:rPr>
          <w:rFonts w:ascii="Calibri" w:hAnsi="Calibri" w:cs="Calibri"/>
          <w:color w:val="aut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0C51EE9F" w14:textId="77777777" w:rsidR="00B059C8" w:rsidRPr="00C1093A" w:rsidRDefault="00B059C8" w:rsidP="000E3268">
      <w:pPr>
        <w:pStyle w:val="Default"/>
        <w:jc w:val="both"/>
        <w:rPr>
          <w:rFonts w:ascii="Calibri" w:hAnsi="Calibri" w:cs="Calibri"/>
          <w:color w:val="auto"/>
        </w:rPr>
      </w:pPr>
    </w:p>
    <w:p w14:paraId="04457630" w14:textId="77777777" w:rsidR="000E3268" w:rsidRPr="00C1093A" w:rsidRDefault="000E3268" w:rsidP="000E3268">
      <w:pPr>
        <w:pStyle w:val="Default"/>
        <w:jc w:val="both"/>
        <w:rPr>
          <w:rFonts w:ascii="Calibri" w:hAnsi="Calibri" w:cs="Calibri"/>
          <w:b/>
          <w:color w:val="auto"/>
        </w:rPr>
      </w:pPr>
      <w:r w:rsidRPr="00C1093A">
        <w:rPr>
          <w:rFonts w:ascii="Calibri" w:hAnsi="Calibri" w:cs="Calibri"/>
          <w:b/>
          <w:color w:val="aut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77D3C2AF" w14:textId="3E49F54D" w:rsidR="000E3268" w:rsidRPr="00C1093A" w:rsidRDefault="000E3268" w:rsidP="000E3268">
      <w:pPr>
        <w:pStyle w:val="Default"/>
        <w:jc w:val="both"/>
        <w:rPr>
          <w:rFonts w:ascii="Calibri" w:hAnsi="Calibri" w:cs="Calibri"/>
          <w:color w:val="auto"/>
        </w:rPr>
      </w:pPr>
      <w:r w:rsidRPr="00C1093A">
        <w:rPr>
          <w:rFonts w:ascii="Calibri" w:hAnsi="Calibri" w:cs="Calibri"/>
          <w:color w:val="aut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365452FB" w14:textId="77777777" w:rsidR="008D26C3" w:rsidRPr="00C1093A" w:rsidRDefault="008D26C3" w:rsidP="000E3268">
      <w:pPr>
        <w:pStyle w:val="Default"/>
        <w:jc w:val="both"/>
        <w:rPr>
          <w:rFonts w:ascii="Calibri" w:hAnsi="Calibri" w:cs="Calibri"/>
          <w:color w:val="auto"/>
        </w:rPr>
      </w:pPr>
    </w:p>
    <w:p w14:paraId="11E0BD12" w14:textId="77777777" w:rsidR="000E3268" w:rsidRPr="00C1093A" w:rsidRDefault="000E3268" w:rsidP="000E3268">
      <w:pPr>
        <w:pStyle w:val="Default"/>
        <w:jc w:val="both"/>
        <w:rPr>
          <w:rFonts w:ascii="Calibri" w:hAnsi="Calibri" w:cs="Calibri"/>
          <w:color w:val="auto"/>
        </w:rPr>
      </w:pPr>
      <w:r w:rsidRPr="00C1093A">
        <w:rPr>
          <w:rFonts w:ascii="Calibri" w:hAnsi="Calibri" w:cs="Calibri"/>
          <w:color w:val="aut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w:t>
      </w:r>
      <w:r w:rsidRPr="00C1093A">
        <w:rPr>
          <w:rFonts w:ascii="Calibri" w:hAnsi="Calibri" w:cs="Calibri"/>
          <w:color w:val="auto"/>
        </w:rPr>
        <w:lastRenderedPageBreak/>
        <w:t xml:space="preserve">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75C21B00" w14:textId="6140D3C2" w:rsidR="000E3268" w:rsidRPr="00C1093A" w:rsidRDefault="000E3268" w:rsidP="000E3268">
      <w:pPr>
        <w:pStyle w:val="Default"/>
        <w:jc w:val="both"/>
        <w:rPr>
          <w:rFonts w:ascii="Calibri" w:hAnsi="Calibri" w:cs="Calibri"/>
          <w:color w:val="auto"/>
        </w:rPr>
      </w:pPr>
      <w:r w:rsidRPr="00C1093A">
        <w:rPr>
          <w:rFonts w:ascii="Calibri" w:hAnsi="Calibri" w:cs="Calibri"/>
          <w:color w:val="aut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0F0894D1" w14:textId="77777777" w:rsidR="00871F2B" w:rsidRPr="00C1093A" w:rsidRDefault="00871F2B" w:rsidP="000E3268">
      <w:pPr>
        <w:pStyle w:val="Default"/>
        <w:jc w:val="both"/>
        <w:rPr>
          <w:rFonts w:ascii="Calibri" w:hAnsi="Calibri" w:cs="Calibri"/>
          <w:color w:val="auto"/>
        </w:rPr>
      </w:pPr>
    </w:p>
    <w:p w14:paraId="3292C96F" w14:textId="5741D983" w:rsidR="000E3268" w:rsidRPr="00C1093A" w:rsidRDefault="000E3268" w:rsidP="000E3268">
      <w:pPr>
        <w:pStyle w:val="Default"/>
        <w:jc w:val="both"/>
        <w:rPr>
          <w:rFonts w:ascii="Calibri" w:hAnsi="Calibri" w:cs="Calibri"/>
          <w:color w:val="auto"/>
        </w:rPr>
      </w:pPr>
      <w:r w:rsidRPr="00C1093A">
        <w:rPr>
          <w:rFonts w:ascii="Calibri" w:hAnsi="Calibri" w:cs="Calibri"/>
          <w:color w:val="auto"/>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14424A4A" w14:textId="39D3C497" w:rsidR="00871F2B" w:rsidRPr="00C1093A" w:rsidRDefault="00871F2B" w:rsidP="000E3268">
      <w:pPr>
        <w:pStyle w:val="Default"/>
        <w:jc w:val="both"/>
        <w:rPr>
          <w:rFonts w:ascii="Calibri" w:hAnsi="Calibri" w:cs="Calibri"/>
          <w:color w:val="auto"/>
        </w:rPr>
      </w:pPr>
    </w:p>
    <w:p w14:paraId="51742394" w14:textId="77777777" w:rsidR="00871F2B" w:rsidRPr="00C1093A" w:rsidRDefault="00871F2B" w:rsidP="00871F2B">
      <w:pPr>
        <w:pStyle w:val="Default"/>
        <w:jc w:val="both"/>
        <w:rPr>
          <w:rFonts w:ascii="Calibri" w:hAnsi="Calibri" w:cs="Calibri"/>
          <w:color w:val="auto"/>
        </w:rPr>
      </w:pPr>
      <w:r w:rsidRPr="00C1093A">
        <w:rPr>
          <w:rFonts w:ascii="Calibri" w:hAnsi="Calibri" w:cs="Calibri"/>
          <w:color w:val="aut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6F85C964" w14:textId="77777777" w:rsidR="00871F2B" w:rsidRPr="00C1093A" w:rsidRDefault="00871F2B" w:rsidP="00871F2B">
      <w:pPr>
        <w:pStyle w:val="Default"/>
        <w:jc w:val="both"/>
        <w:rPr>
          <w:rFonts w:ascii="Calibri" w:hAnsi="Calibri" w:cs="Calibri"/>
          <w:color w:val="auto"/>
        </w:rPr>
      </w:pPr>
      <w:r w:rsidRPr="00C1093A">
        <w:rPr>
          <w:rFonts w:ascii="Calibri" w:hAnsi="Calibri" w:cs="Calibri"/>
          <w:color w:val="aut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A8BFF5B" w14:textId="77777777" w:rsidR="00871F2B" w:rsidRPr="00C1093A" w:rsidRDefault="00871F2B" w:rsidP="00871F2B">
      <w:pPr>
        <w:pStyle w:val="Default"/>
        <w:jc w:val="both"/>
        <w:rPr>
          <w:rFonts w:ascii="Calibri" w:hAnsi="Calibri" w:cs="Calibri"/>
          <w:color w:val="auto"/>
        </w:rPr>
      </w:pPr>
      <w:r w:rsidRPr="00C1093A">
        <w:rPr>
          <w:rFonts w:ascii="Calibri" w:hAnsi="Calibri" w:cs="Calibri"/>
          <w:color w:val="aut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C299632" w14:textId="67D033FA" w:rsidR="00871F2B" w:rsidRPr="00C1093A" w:rsidRDefault="00871F2B" w:rsidP="00871F2B">
      <w:pPr>
        <w:pStyle w:val="Default"/>
        <w:jc w:val="both"/>
        <w:rPr>
          <w:rFonts w:ascii="Calibri" w:hAnsi="Calibri" w:cs="Calibri"/>
          <w:color w:val="auto"/>
        </w:rPr>
      </w:pPr>
      <w:r w:rsidRPr="00C1093A">
        <w:rPr>
          <w:rFonts w:ascii="Calibri" w:hAnsi="Calibri" w:cs="Calibri"/>
          <w:color w:val="aut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1D64DE63" w14:textId="77777777" w:rsidR="00871F2B" w:rsidRPr="00C1093A" w:rsidRDefault="00871F2B" w:rsidP="000E3268">
      <w:pPr>
        <w:pStyle w:val="Default"/>
        <w:jc w:val="both"/>
        <w:rPr>
          <w:rFonts w:ascii="Calibri" w:hAnsi="Calibri" w:cs="Calibri"/>
          <w:color w:val="auto"/>
        </w:rPr>
      </w:pPr>
    </w:p>
    <w:p w14:paraId="444679AC" w14:textId="77777777" w:rsidR="000E3268" w:rsidRPr="00C1093A" w:rsidRDefault="000E3268" w:rsidP="000E3268">
      <w:pPr>
        <w:pStyle w:val="Default"/>
        <w:jc w:val="both"/>
        <w:rPr>
          <w:rFonts w:ascii="Calibri" w:hAnsi="Calibri" w:cs="Calibri"/>
          <w:color w:val="auto"/>
        </w:rPr>
      </w:pPr>
      <w:r w:rsidRPr="00C1093A">
        <w:rPr>
          <w:rFonts w:ascii="Calibri" w:hAnsi="Calibri" w:cs="Calibri"/>
          <w:color w:val="auto"/>
        </w:rPr>
        <w:lastRenderedPageBreak/>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EB686DC" w14:textId="77777777" w:rsidR="000E3268" w:rsidRPr="00C1093A" w:rsidRDefault="000E3268" w:rsidP="00987208">
      <w:pPr>
        <w:pStyle w:val="Default"/>
        <w:jc w:val="both"/>
        <w:rPr>
          <w:rFonts w:ascii="Calibri" w:hAnsi="Calibri" w:cs="Calibri"/>
          <w:color w:val="auto"/>
        </w:rPr>
      </w:pPr>
      <w:r w:rsidRPr="00C1093A">
        <w:rPr>
          <w:rFonts w:ascii="Calibri" w:hAnsi="Calibri" w:cs="Calibri"/>
          <w:color w:val="auto"/>
        </w:rPr>
        <w:t>-</w:t>
      </w:r>
      <w:r w:rsidRPr="00C1093A">
        <w:rPr>
          <w:rFonts w:ascii="Calibri" w:hAnsi="Calibri" w:cs="Calibri"/>
          <w:color w:val="auto"/>
        </w:rPr>
        <w:tab/>
        <w:t>Strategia națională privind drepturile persoanelor cu dizabilități 2022-2027</w:t>
      </w:r>
    </w:p>
    <w:p w14:paraId="1B609BC9" w14:textId="77777777" w:rsidR="000E3268" w:rsidRPr="00C1093A" w:rsidRDefault="000E3268" w:rsidP="00987208">
      <w:pPr>
        <w:pStyle w:val="Default"/>
        <w:jc w:val="both"/>
        <w:rPr>
          <w:rFonts w:ascii="Calibri" w:hAnsi="Calibri" w:cs="Calibri"/>
          <w:color w:val="auto"/>
        </w:rPr>
      </w:pPr>
      <w:r w:rsidRPr="00C1093A">
        <w:rPr>
          <w:rFonts w:ascii="Calibri" w:hAnsi="Calibri" w:cs="Calibri"/>
          <w:color w:val="auto"/>
        </w:rPr>
        <w:t>-</w:t>
      </w:r>
      <w:r w:rsidRPr="00C1093A">
        <w:rPr>
          <w:rFonts w:ascii="Calibri" w:hAnsi="Calibri" w:cs="Calibri"/>
          <w:color w:val="auto"/>
        </w:rPr>
        <w:tab/>
        <w:t>Strategia UE pentru persoanele cu dizabilități 2021-2030;</w:t>
      </w:r>
    </w:p>
    <w:p w14:paraId="64453D24" w14:textId="77777777" w:rsidR="000E3268" w:rsidRPr="00C1093A" w:rsidRDefault="000E3268" w:rsidP="00987208">
      <w:pPr>
        <w:pStyle w:val="Default"/>
        <w:jc w:val="both"/>
        <w:rPr>
          <w:rFonts w:ascii="Calibri" w:hAnsi="Calibri" w:cs="Calibri"/>
          <w:color w:val="auto"/>
        </w:rPr>
      </w:pPr>
      <w:r w:rsidRPr="00C1093A">
        <w:rPr>
          <w:rFonts w:ascii="Calibri" w:hAnsi="Calibri" w:cs="Calibri"/>
          <w:color w:val="auto"/>
        </w:rPr>
        <w:t>-</w:t>
      </w:r>
      <w:r w:rsidRPr="00C1093A">
        <w:rPr>
          <w:rFonts w:ascii="Calibri" w:hAnsi="Calibri" w:cs="Calibri"/>
          <w:color w:val="auto"/>
        </w:rPr>
        <w:tab/>
        <w:t>Legea nr. 221/2010 pentru ratificarea Convenţiei ONU privind drepturile persoanelor cu dizabilităţi;</w:t>
      </w:r>
    </w:p>
    <w:p w14:paraId="4F478716" w14:textId="3C1E2107" w:rsidR="000E3268" w:rsidRPr="00C1093A" w:rsidRDefault="000E3268" w:rsidP="00987208">
      <w:pPr>
        <w:pStyle w:val="Default"/>
        <w:jc w:val="both"/>
        <w:rPr>
          <w:rFonts w:ascii="Calibri" w:hAnsi="Calibri" w:cs="Calibri"/>
          <w:color w:val="auto"/>
        </w:rPr>
      </w:pPr>
      <w:r w:rsidRPr="00C1093A">
        <w:rPr>
          <w:rFonts w:ascii="Calibri" w:hAnsi="Calibri" w:cs="Calibri"/>
          <w:color w:val="auto"/>
        </w:rPr>
        <w:t>-</w:t>
      </w:r>
      <w:r w:rsidRPr="00C1093A">
        <w:rPr>
          <w:rFonts w:ascii="Calibri" w:hAnsi="Calibri" w:cs="Calibri"/>
          <w:color w:val="auto"/>
        </w:rPr>
        <w:tab/>
        <w:t>Legea nr. 448/2006 privind protecţia şi promovarea drepturilor persoanelor cu dizabilităţi, cu modificările și completările ulterioare, alte strategii și acte normative relevante.</w:t>
      </w:r>
    </w:p>
    <w:p w14:paraId="6AE5EB52" w14:textId="3C015149" w:rsidR="00871F2B" w:rsidRPr="00C1093A" w:rsidRDefault="00871F2B" w:rsidP="00987208">
      <w:pPr>
        <w:pStyle w:val="ListParagraph"/>
        <w:numPr>
          <w:ilvl w:val="0"/>
          <w:numId w:val="44"/>
        </w:numPr>
        <w:ind w:left="709" w:hanging="709"/>
        <w:jc w:val="both"/>
        <w:rPr>
          <w:rFonts w:ascii="Calibri" w:hAnsi="Calibri"/>
          <w:sz w:val="24"/>
          <w:szCs w:val="24"/>
        </w:rPr>
      </w:pPr>
      <w:r w:rsidRPr="00C1093A">
        <w:rPr>
          <w:rFonts w:ascii="Calibri" w:hAnsi="Calibri"/>
          <w:sz w:val="24"/>
          <w:szCs w:val="24"/>
        </w:rPr>
        <w:t>Legea nr. 232/2022 privind cerințele de accesibilitate aplicabile produselor şi serviciilor, cu modificările și completările ulterioare.</w:t>
      </w:r>
    </w:p>
    <w:p w14:paraId="61910CB7" w14:textId="06163E3F" w:rsidR="00D56D62" w:rsidRPr="00C1093A" w:rsidRDefault="000E3268" w:rsidP="00987208">
      <w:pPr>
        <w:pStyle w:val="Default"/>
        <w:jc w:val="both"/>
        <w:rPr>
          <w:rFonts w:ascii="Calibri" w:hAnsi="Calibri" w:cs="Calibri"/>
          <w:color w:val="auto"/>
        </w:rPr>
      </w:pPr>
      <w:r w:rsidRPr="00C1093A">
        <w:rPr>
          <w:rFonts w:ascii="Calibri" w:hAnsi="Calibri" w:cs="Calibr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r w:rsidR="00D56D62" w:rsidRPr="00C1093A">
        <w:rPr>
          <w:rFonts w:ascii="Calibri" w:hAnsi="Calibri" w:cs="Calibri"/>
          <w:color w:val="auto"/>
        </w:rPr>
        <w:t xml:space="preserve"> </w:t>
      </w:r>
    </w:p>
    <w:p w14:paraId="0CB6FC07" w14:textId="77777777" w:rsidR="006F05BC" w:rsidRPr="00C1093A" w:rsidRDefault="006F05BC" w:rsidP="00D56D62">
      <w:pPr>
        <w:pStyle w:val="Default"/>
        <w:jc w:val="both"/>
        <w:rPr>
          <w:rFonts w:ascii="Calibri" w:hAnsi="Calibri" w:cs="Calibri"/>
          <w:color w:val="auto"/>
        </w:rPr>
      </w:pPr>
    </w:p>
    <w:p w14:paraId="48473A76" w14:textId="4D379E3F" w:rsidR="0020173D" w:rsidRPr="00C1093A" w:rsidRDefault="000F3451" w:rsidP="00E07D7E">
      <w:pPr>
        <w:pStyle w:val="Heading2"/>
        <w:numPr>
          <w:ilvl w:val="1"/>
          <w:numId w:val="31"/>
        </w:numPr>
        <w:rPr>
          <w:rFonts w:ascii="Calibri" w:hAnsi="Calibri" w:cs="Calibri"/>
        </w:rPr>
      </w:pPr>
      <w:bookmarkStart w:id="69" w:name="_Toc154146133"/>
      <w:r w:rsidRPr="00C1093A">
        <w:rPr>
          <w:rFonts w:ascii="Calibri" w:hAnsi="Calibri" w:cs="Calibri"/>
        </w:rPr>
        <w:t>Teme secundare</w:t>
      </w:r>
      <w:bookmarkEnd w:id="69"/>
    </w:p>
    <w:p w14:paraId="74C59CEE" w14:textId="5C224128" w:rsidR="00F1083B" w:rsidRPr="00C1093A" w:rsidRDefault="00F1083B" w:rsidP="00F1083B">
      <w:pPr>
        <w:pStyle w:val="5Normal"/>
        <w:rPr>
          <w:rFonts w:ascii="Calibri" w:hAnsi="Calibri"/>
          <w:sz w:val="24"/>
        </w:rPr>
      </w:pPr>
      <w:r w:rsidRPr="00C1093A">
        <w:rPr>
          <w:rFonts w:ascii="Calibri" w:hAnsi="Calibri"/>
          <w:sz w:val="24"/>
        </w:rPr>
        <w:t>Această secțiune nu se aplică prezentului apel.</w:t>
      </w:r>
    </w:p>
    <w:p w14:paraId="292A8E8C" w14:textId="77777777" w:rsidR="00F1083B" w:rsidRPr="00C1093A" w:rsidRDefault="00F1083B" w:rsidP="00F1083B">
      <w:pPr>
        <w:pStyle w:val="5Normal"/>
        <w:rPr>
          <w:rFonts w:ascii="Calibri" w:hAnsi="Calibri"/>
          <w:sz w:val="24"/>
        </w:rPr>
      </w:pPr>
    </w:p>
    <w:p w14:paraId="6C2F4C4C" w14:textId="462B3BC3" w:rsidR="000F3451" w:rsidRPr="00C1093A" w:rsidRDefault="000F3451" w:rsidP="00E07D7E">
      <w:pPr>
        <w:pStyle w:val="Heading2"/>
        <w:numPr>
          <w:ilvl w:val="1"/>
          <w:numId w:val="31"/>
        </w:numPr>
        <w:rPr>
          <w:rFonts w:ascii="Calibri" w:hAnsi="Calibri" w:cs="Calibri"/>
        </w:rPr>
      </w:pPr>
      <w:bookmarkStart w:id="70" w:name="_Toc154146134"/>
      <w:r w:rsidRPr="00C1093A">
        <w:rPr>
          <w:rFonts w:ascii="Calibri" w:hAnsi="Calibri" w:cs="Calibri"/>
        </w:rPr>
        <w:t>Informarea şi vizibilitatea sprijinului din fonduri</w:t>
      </w:r>
      <w:bookmarkEnd w:id="70"/>
    </w:p>
    <w:p w14:paraId="050A6AC0" w14:textId="77777777" w:rsidR="00944AF6" w:rsidRPr="00C1093A" w:rsidRDefault="00944AF6" w:rsidP="00944AF6">
      <w:pPr>
        <w:spacing w:before="0" w:after="0"/>
        <w:jc w:val="both"/>
        <w:rPr>
          <w:rFonts w:ascii="Calibri" w:eastAsia="Times New Roman" w:hAnsi="Calibri"/>
          <w:bCs/>
          <w:iCs/>
          <w:sz w:val="24"/>
          <w:szCs w:val="24"/>
        </w:rPr>
      </w:pPr>
      <w:r w:rsidRPr="00C1093A">
        <w:rPr>
          <w:rFonts w:ascii="Calibri" w:eastAsia="Times New Roman" w:hAnsi="Calibr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7BAE0BB5" w14:textId="77777777" w:rsidR="00944AF6" w:rsidRPr="00C1093A" w:rsidRDefault="00944AF6" w:rsidP="00944AF6">
      <w:pPr>
        <w:jc w:val="both"/>
        <w:rPr>
          <w:rFonts w:ascii="Calibri" w:hAnsi="Calibri"/>
          <w:sz w:val="24"/>
          <w:szCs w:val="24"/>
          <w:lang w:eastAsia="en-GB"/>
        </w:rPr>
      </w:pPr>
      <w:r w:rsidRPr="00C1093A">
        <w:rPr>
          <w:rFonts w:ascii="Calibri" w:hAnsi="Calibr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r w:rsidRPr="00C1093A">
        <w:fldChar w:fldCharType="begin"/>
      </w:r>
      <w:r w:rsidRPr="00C1093A">
        <w:instrText>HYPERLINK "http://www.regiosudest.ro"</w:instrText>
      </w:r>
      <w:r w:rsidRPr="00C1093A">
        <w:fldChar w:fldCharType="separate"/>
      </w:r>
      <w:r w:rsidRPr="00C1093A">
        <w:rPr>
          <w:rStyle w:val="Hyperlink"/>
          <w:rFonts w:ascii="Calibri" w:hAnsi="Calibri"/>
          <w:color w:val="auto"/>
          <w:sz w:val="24"/>
          <w:szCs w:val="24"/>
        </w:rPr>
        <w:t>www.regiosudest.ro</w:t>
      </w:r>
      <w:r w:rsidRPr="00C1093A">
        <w:rPr>
          <w:rStyle w:val="Hyperlink"/>
          <w:rFonts w:ascii="Calibri" w:hAnsi="Calibri"/>
          <w:color w:val="auto"/>
          <w:sz w:val="24"/>
          <w:szCs w:val="24"/>
        </w:rPr>
        <w:fldChar w:fldCharType="end"/>
      </w:r>
      <w:r w:rsidRPr="00C1093A">
        <w:rPr>
          <w:rFonts w:ascii="Calibri" w:hAnsi="Calibri"/>
          <w:sz w:val="24"/>
          <w:szCs w:val="24"/>
        </w:rPr>
        <w:t xml:space="preserve">  </w:t>
      </w:r>
    </w:p>
    <w:p w14:paraId="5F04154A" w14:textId="77777777" w:rsidR="00944AF6" w:rsidRPr="00C1093A" w:rsidRDefault="00944AF6" w:rsidP="00944AF6">
      <w:pPr>
        <w:jc w:val="both"/>
        <w:rPr>
          <w:rFonts w:ascii="Calibri" w:hAnsi="Calibri"/>
          <w:sz w:val="24"/>
          <w:szCs w:val="24"/>
        </w:rPr>
      </w:pPr>
      <w:r w:rsidRPr="00C1093A">
        <w:rPr>
          <w:rFonts w:ascii="Calibri" w:hAnsi="Calibri"/>
          <w:sz w:val="24"/>
          <w:szCs w:val="24"/>
        </w:rPr>
        <w:t xml:space="preserve">Beneficiarii sunt obligați să utilizeze, pentru toate materialele de comunicare și vizibilitate realizate în cadrul proiectelor finanțate prin PRSE 2021-2027, indicațiile tehnice din Manualul de Identitate Vizuală, conform </w:t>
      </w:r>
      <w:r w:rsidRPr="00C1093A">
        <w:rPr>
          <w:rStyle w:val="sden1"/>
          <w:rFonts w:ascii="Calibri" w:eastAsia="Times New Roman" w:hAnsi="Calibri"/>
          <w:b w:val="0"/>
          <w:bCs w:val="0"/>
          <w:color w:val="auto"/>
          <w:sz w:val="24"/>
          <w:szCs w:val="24"/>
          <w:specVanish w:val="0"/>
        </w:rPr>
        <w:t>GHID din 6 noiembrie 2023</w:t>
      </w:r>
      <w:r w:rsidRPr="00C1093A">
        <w:rPr>
          <w:rStyle w:val="sden1"/>
          <w:rFonts w:eastAsia="Times New Roman"/>
          <w:color w:val="auto"/>
          <w:specVanish w:val="0"/>
        </w:rPr>
        <w:t xml:space="preserve"> </w:t>
      </w:r>
      <w:r w:rsidRPr="00C1093A">
        <w:rPr>
          <w:rFonts w:ascii="Calibri" w:hAnsi="Calibri"/>
          <w:sz w:val="24"/>
          <w:szCs w:val="24"/>
        </w:rPr>
        <w:t>de identitate vizuală "Vizibilitate, transparenţă şi comunicare în perioada de programare 2021-2027", p</w:t>
      </w:r>
      <w:r w:rsidRPr="00C1093A">
        <w:rPr>
          <w:rStyle w:val="spubttl"/>
          <w:rFonts w:ascii="Calibri" w:eastAsia="Times New Roman" w:hAnsi="Calibri"/>
          <w:color w:val="auto"/>
          <w:sz w:val="24"/>
          <w:szCs w:val="24"/>
        </w:rPr>
        <w:t>ublicat în </w:t>
      </w:r>
      <w:r w:rsidRPr="00C1093A">
        <w:rPr>
          <w:rStyle w:val="spubbdy1"/>
          <w:rFonts w:ascii="Calibri" w:eastAsia="Times New Roman" w:hAnsi="Calibri"/>
          <w:b w:val="0"/>
          <w:bCs w:val="0"/>
          <w:color w:val="auto"/>
          <w:sz w:val="24"/>
          <w:szCs w:val="24"/>
        </w:rPr>
        <w:t>Monitorul Oficial nr. 1.041 bis din 16 noiembrie 2023.</w:t>
      </w:r>
    </w:p>
    <w:p w14:paraId="4A2CE637" w14:textId="67BBD470" w:rsidR="000F3451" w:rsidRPr="00C1093A" w:rsidRDefault="000F3451" w:rsidP="00E07D7E">
      <w:pPr>
        <w:pStyle w:val="Heading1"/>
        <w:numPr>
          <w:ilvl w:val="0"/>
          <w:numId w:val="31"/>
        </w:numPr>
        <w:rPr>
          <w:rFonts w:ascii="Calibri" w:hAnsi="Calibri" w:cs="Calibri"/>
        </w:rPr>
      </w:pPr>
      <w:bookmarkStart w:id="71" w:name="_Toc154146135"/>
      <w:r w:rsidRPr="00C1093A">
        <w:rPr>
          <w:rFonts w:ascii="Calibri" w:hAnsi="Calibri" w:cs="Calibri"/>
        </w:rPr>
        <w:lastRenderedPageBreak/>
        <w:t>INFORMAȚII ADMINISTRATIVE DESPRE APELUL DE PROIECTE</w:t>
      </w:r>
      <w:bookmarkEnd w:id="71"/>
    </w:p>
    <w:p w14:paraId="577A72F2" w14:textId="3D835769" w:rsidR="000F3451" w:rsidRPr="00C1093A" w:rsidRDefault="000F3451" w:rsidP="00E07D7E">
      <w:pPr>
        <w:pStyle w:val="Heading2"/>
        <w:numPr>
          <w:ilvl w:val="1"/>
          <w:numId w:val="32"/>
        </w:numPr>
        <w:rPr>
          <w:rFonts w:ascii="Calibri" w:hAnsi="Calibri" w:cs="Calibri"/>
        </w:rPr>
      </w:pPr>
      <w:bookmarkStart w:id="72" w:name="_Toc154146136"/>
      <w:r w:rsidRPr="00C1093A">
        <w:rPr>
          <w:rFonts w:ascii="Calibri" w:hAnsi="Calibri" w:cs="Calibri"/>
        </w:rPr>
        <w:t>Data deschiderii apelului de proiecte</w:t>
      </w:r>
      <w:bookmarkEnd w:id="72"/>
    </w:p>
    <w:p w14:paraId="72BD2B36" w14:textId="48DAF532" w:rsidR="00B059C8" w:rsidRPr="00C1093A" w:rsidRDefault="00B059C8" w:rsidP="00B059C8">
      <w:r w:rsidRPr="00C1093A">
        <w:rPr>
          <w:rFonts w:asciiTheme="minorHAnsi" w:hAnsiTheme="minorHAnsi" w:cstheme="minorHAnsi"/>
          <w:sz w:val="24"/>
          <w:szCs w:val="24"/>
        </w:rPr>
        <w:t>Prezentul apel de proiecte se lansează în data de 22.12.2023</w:t>
      </w:r>
    </w:p>
    <w:p w14:paraId="7E1BE2B8" w14:textId="70A96E42" w:rsidR="000F3451" w:rsidRPr="00C1093A" w:rsidRDefault="000F3451" w:rsidP="00E07D7E">
      <w:pPr>
        <w:pStyle w:val="Heading2"/>
        <w:numPr>
          <w:ilvl w:val="1"/>
          <w:numId w:val="32"/>
        </w:numPr>
        <w:rPr>
          <w:rFonts w:ascii="Calibri" w:hAnsi="Calibri" w:cs="Calibri"/>
        </w:rPr>
      </w:pPr>
      <w:bookmarkStart w:id="73" w:name="_Toc154146137"/>
      <w:r w:rsidRPr="00C1093A">
        <w:rPr>
          <w:rFonts w:ascii="Calibri" w:hAnsi="Calibri" w:cs="Calibri"/>
        </w:rPr>
        <w:t>Perioada de pregătire a proiectelor</w:t>
      </w:r>
      <w:bookmarkEnd w:id="73"/>
      <w:r w:rsidR="000E3380" w:rsidRPr="00C1093A">
        <w:rPr>
          <w:rFonts w:ascii="Calibri" w:hAnsi="Calibri" w:cs="Calibri"/>
        </w:rPr>
        <w:t xml:space="preserve"> </w:t>
      </w:r>
    </w:p>
    <w:p w14:paraId="1B58910B" w14:textId="77777777" w:rsidR="00E1323A" w:rsidRPr="00C1093A" w:rsidRDefault="00E1323A" w:rsidP="00E1323A">
      <w:pPr>
        <w:rPr>
          <w:rFonts w:ascii="Calibri" w:hAnsi="Calibri"/>
          <w:sz w:val="24"/>
          <w:szCs w:val="24"/>
        </w:rPr>
      </w:pPr>
      <w:bookmarkStart w:id="74" w:name="_Hlk118198093"/>
      <w:r w:rsidRPr="00C1093A">
        <w:rPr>
          <w:rFonts w:ascii="Calibri" w:hAnsi="Calibri"/>
          <w:sz w:val="24"/>
          <w:szCs w:val="24"/>
        </w:rPr>
        <w:t>Perioada minimă de pregătire a proiectelor este perioada cuprinsă între data publicării prezentului ghid pe site-ul programului www.regiosudest.ro și data lansării apelului de proiecte.</w:t>
      </w:r>
    </w:p>
    <w:p w14:paraId="37A624D9" w14:textId="77777777" w:rsidR="000F3451" w:rsidRPr="00C1093A" w:rsidRDefault="000F3451" w:rsidP="00E07D7E">
      <w:pPr>
        <w:pStyle w:val="Heading2"/>
        <w:numPr>
          <w:ilvl w:val="1"/>
          <w:numId w:val="32"/>
        </w:numPr>
        <w:rPr>
          <w:rFonts w:ascii="Calibri" w:hAnsi="Calibri" w:cs="Calibri"/>
        </w:rPr>
      </w:pPr>
      <w:bookmarkStart w:id="75" w:name="_Toc154146138"/>
      <w:r w:rsidRPr="00C1093A">
        <w:rPr>
          <w:rFonts w:ascii="Calibri" w:hAnsi="Calibri" w:cs="Calibri"/>
        </w:rPr>
        <w:t>Perioada de depunere a proiectelelor</w:t>
      </w:r>
      <w:bookmarkEnd w:id="75"/>
    </w:p>
    <w:p w14:paraId="64E8ADFC" w14:textId="1E013961" w:rsidR="00B059C8" w:rsidRPr="00C1093A" w:rsidRDefault="00B059C8" w:rsidP="00E07D7E">
      <w:pPr>
        <w:pStyle w:val="Heading3"/>
        <w:numPr>
          <w:ilvl w:val="2"/>
          <w:numId w:val="49"/>
        </w:numPr>
        <w:rPr>
          <w:rFonts w:asciiTheme="minorHAnsi" w:hAnsiTheme="minorHAnsi" w:cstheme="minorHAnsi"/>
          <w:b w:val="0"/>
          <w:bCs/>
        </w:rPr>
      </w:pPr>
      <w:bookmarkStart w:id="76" w:name="_Toc152442305"/>
      <w:bookmarkStart w:id="77" w:name="_Toc154146139"/>
      <w:bookmarkStart w:id="78" w:name="_Hlk154087755"/>
      <w:bookmarkEnd w:id="74"/>
      <w:r w:rsidRPr="00C1093A">
        <w:rPr>
          <w:rFonts w:asciiTheme="minorHAnsi" w:hAnsiTheme="minorHAnsi" w:cstheme="minorHAnsi"/>
          <w:b w:val="0"/>
          <w:bCs/>
        </w:rPr>
        <w:t>Data și ora lansării apelului de proiecte:</w:t>
      </w:r>
      <w:bookmarkEnd w:id="76"/>
      <w:r w:rsidRPr="00C1093A">
        <w:rPr>
          <w:rFonts w:asciiTheme="minorHAnsi" w:hAnsiTheme="minorHAnsi" w:cstheme="minorHAnsi"/>
          <w:b w:val="0"/>
          <w:bCs/>
        </w:rPr>
        <w:t xml:space="preserve"> 22.02.2024, ora 10.00</w:t>
      </w:r>
      <w:bookmarkStart w:id="79" w:name="_Hlk128039496"/>
      <w:bookmarkEnd w:id="77"/>
    </w:p>
    <w:p w14:paraId="4D67817A" w14:textId="7FCB5F70" w:rsidR="00B059C8" w:rsidRPr="00C1093A" w:rsidRDefault="00B059C8" w:rsidP="00E07D7E">
      <w:pPr>
        <w:pStyle w:val="Heading3"/>
        <w:numPr>
          <w:ilvl w:val="2"/>
          <w:numId w:val="49"/>
        </w:numPr>
        <w:rPr>
          <w:rFonts w:asciiTheme="minorHAnsi" w:hAnsiTheme="minorHAnsi" w:cstheme="minorHAnsi"/>
          <w:b w:val="0"/>
          <w:bCs/>
          <w:i w:val="0"/>
        </w:rPr>
      </w:pPr>
      <w:bookmarkStart w:id="80" w:name="_Toc152442306"/>
      <w:bookmarkStart w:id="81" w:name="_Toc154146140"/>
      <w:r w:rsidRPr="00C1093A">
        <w:rPr>
          <w:rFonts w:asciiTheme="minorHAnsi" w:hAnsiTheme="minorHAnsi" w:cstheme="minorHAnsi"/>
          <w:b w:val="0"/>
          <w:bCs/>
        </w:rPr>
        <w:t>Data și ora închiderii apelului de proiecte</w:t>
      </w:r>
      <w:bookmarkEnd w:id="80"/>
      <w:r w:rsidRPr="00C1093A">
        <w:rPr>
          <w:rFonts w:asciiTheme="minorHAnsi" w:hAnsiTheme="minorHAnsi" w:cstheme="minorHAnsi"/>
          <w:b w:val="0"/>
          <w:bCs/>
        </w:rPr>
        <w:t>: 21.08.2024, ora 16.00</w:t>
      </w:r>
      <w:bookmarkEnd w:id="79"/>
      <w:bookmarkEnd w:id="81"/>
    </w:p>
    <w:p w14:paraId="68A0E35F" w14:textId="361FF0A3" w:rsidR="00B43CD9" w:rsidRPr="00C1093A" w:rsidRDefault="00B059C8" w:rsidP="00B059C8">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 xml:space="preserve">Durata de depunere va fi de </w:t>
      </w:r>
      <w:r w:rsidRPr="00C1093A">
        <w:rPr>
          <w:rFonts w:asciiTheme="minorHAnsi" w:hAnsiTheme="minorHAnsi" w:cstheme="minorHAnsi"/>
          <w:bCs/>
          <w:sz w:val="24"/>
          <w:szCs w:val="24"/>
        </w:rPr>
        <w:t xml:space="preserve">6 (șase) luni </w:t>
      </w:r>
      <w:r w:rsidRPr="00C1093A">
        <w:rPr>
          <w:rFonts w:asciiTheme="minorHAnsi" w:hAnsiTheme="minorHAnsi" w:cstheme="minorHAnsi"/>
          <w:sz w:val="24"/>
          <w:szCs w:val="24"/>
        </w:rPr>
        <w:t>de la începerea depunerii proiectelor.</w:t>
      </w:r>
    </w:p>
    <w:bookmarkEnd w:id="78"/>
    <w:p w14:paraId="025F6022" w14:textId="77777777" w:rsidR="00B059C8" w:rsidRPr="00C1093A" w:rsidRDefault="00B059C8" w:rsidP="00B059C8">
      <w:pPr>
        <w:spacing w:before="0" w:after="0"/>
        <w:jc w:val="both"/>
        <w:rPr>
          <w:rFonts w:ascii="Calibri" w:hAnsi="Calibri"/>
          <w:bCs/>
          <w:sz w:val="24"/>
          <w:szCs w:val="24"/>
        </w:rPr>
      </w:pPr>
    </w:p>
    <w:p w14:paraId="46E70F49" w14:textId="06DA0491" w:rsidR="00A86515" w:rsidRPr="00C1093A" w:rsidRDefault="00A86515" w:rsidP="00E07D7E">
      <w:pPr>
        <w:pStyle w:val="Heading2"/>
        <w:numPr>
          <w:ilvl w:val="1"/>
          <w:numId w:val="32"/>
        </w:numPr>
        <w:rPr>
          <w:rFonts w:ascii="Calibri" w:hAnsi="Calibri" w:cs="Calibri"/>
        </w:rPr>
      </w:pPr>
      <w:bookmarkStart w:id="82" w:name="_Toc154146141"/>
      <w:r w:rsidRPr="00C1093A">
        <w:rPr>
          <w:rFonts w:ascii="Calibri" w:hAnsi="Calibri" w:cs="Calibri"/>
        </w:rPr>
        <w:t>Modalitatea de depunere a proiectelor</w:t>
      </w:r>
      <w:bookmarkEnd w:id="82"/>
    </w:p>
    <w:p w14:paraId="2942345E" w14:textId="46AABDC2" w:rsidR="00A86515" w:rsidRPr="00C1093A" w:rsidRDefault="00A86515" w:rsidP="00A86515">
      <w:pPr>
        <w:spacing w:before="0" w:after="0"/>
        <w:jc w:val="both"/>
        <w:rPr>
          <w:rFonts w:ascii="Calibri" w:hAnsi="Calibri"/>
          <w:sz w:val="24"/>
          <w:szCs w:val="24"/>
        </w:rPr>
      </w:pPr>
      <w:r w:rsidRPr="00C1093A">
        <w:rPr>
          <w:rFonts w:ascii="Calibri" w:hAnsi="Calibri"/>
          <w:sz w:val="24"/>
          <w:szCs w:val="24"/>
        </w:rPr>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6BDFD39C" w14:textId="77777777" w:rsidR="00A86515" w:rsidRPr="00C1093A" w:rsidRDefault="00A86515" w:rsidP="00A86515">
      <w:pPr>
        <w:spacing w:before="0" w:after="0"/>
        <w:jc w:val="both"/>
        <w:rPr>
          <w:rFonts w:ascii="Calibri" w:hAnsi="Calibri"/>
          <w:sz w:val="24"/>
          <w:szCs w:val="24"/>
        </w:rPr>
      </w:pPr>
    </w:p>
    <w:p w14:paraId="04C6033C" w14:textId="77777777" w:rsidR="00A86515" w:rsidRPr="00C1093A" w:rsidRDefault="00A86515" w:rsidP="00A86515">
      <w:pPr>
        <w:spacing w:before="0" w:after="0"/>
        <w:jc w:val="both"/>
        <w:rPr>
          <w:rFonts w:ascii="Calibri" w:hAnsi="Calibri"/>
          <w:sz w:val="24"/>
          <w:szCs w:val="24"/>
        </w:rPr>
      </w:pPr>
      <w:r w:rsidRPr="00C1093A">
        <w:rPr>
          <w:rFonts w:ascii="Calibri" w:hAnsi="Calibr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3B76B624" w14:textId="77777777" w:rsidR="00A86515" w:rsidRPr="00C1093A" w:rsidRDefault="00A86515" w:rsidP="00A86515">
      <w:pPr>
        <w:spacing w:before="0" w:after="0"/>
        <w:jc w:val="both"/>
        <w:rPr>
          <w:rFonts w:ascii="Calibri" w:hAnsi="Calibri"/>
          <w:sz w:val="24"/>
          <w:szCs w:val="24"/>
        </w:rPr>
      </w:pPr>
    </w:p>
    <w:p w14:paraId="54365666" w14:textId="77777777" w:rsidR="00A86515" w:rsidRPr="00C1093A" w:rsidRDefault="00A86515" w:rsidP="00A86515">
      <w:pPr>
        <w:spacing w:before="0" w:after="0"/>
        <w:jc w:val="both"/>
        <w:rPr>
          <w:rFonts w:ascii="Calibri" w:hAnsi="Calibri"/>
          <w:sz w:val="24"/>
          <w:szCs w:val="24"/>
        </w:rPr>
      </w:pPr>
      <w:r w:rsidRPr="00C1093A">
        <w:rPr>
          <w:rFonts w:ascii="Calibri" w:hAnsi="Calibr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C1093A" w:rsidRDefault="006867DA" w:rsidP="00A86515">
      <w:pPr>
        <w:spacing w:before="0" w:after="0"/>
        <w:jc w:val="both"/>
        <w:rPr>
          <w:rFonts w:ascii="Calibri" w:hAnsi="Calibri"/>
          <w:sz w:val="24"/>
          <w:szCs w:val="24"/>
        </w:rPr>
      </w:pPr>
    </w:p>
    <w:p w14:paraId="4C34CB2D" w14:textId="77777777" w:rsidR="006867DA" w:rsidRPr="00C1093A" w:rsidRDefault="006867DA" w:rsidP="006867DA">
      <w:pPr>
        <w:spacing w:before="0" w:after="0"/>
        <w:jc w:val="both"/>
        <w:rPr>
          <w:rFonts w:ascii="Calibri" w:eastAsia="SimSun" w:hAnsi="Calibri"/>
          <w:bCs/>
          <w:sz w:val="24"/>
          <w:szCs w:val="24"/>
        </w:rPr>
      </w:pPr>
      <w:r w:rsidRPr="00C1093A">
        <w:rPr>
          <w:rFonts w:ascii="Calibri" w:eastAsia="SimSun" w:hAnsi="Calibri"/>
          <w:bCs/>
          <w:sz w:val="24"/>
          <w:szCs w:val="24"/>
        </w:rPr>
        <w:t>Un potenţial beneficiar poate depune mai multe cereri de finanţare.</w:t>
      </w:r>
    </w:p>
    <w:p w14:paraId="20635025" w14:textId="77777777" w:rsidR="006867DA" w:rsidRPr="00C1093A" w:rsidRDefault="006867DA" w:rsidP="006867DA">
      <w:pPr>
        <w:spacing w:before="0" w:after="0"/>
        <w:jc w:val="both"/>
        <w:rPr>
          <w:rFonts w:ascii="Calibri" w:eastAsia="SimSun" w:hAnsi="Calibri"/>
          <w:bCs/>
          <w:sz w:val="24"/>
          <w:szCs w:val="24"/>
        </w:rPr>
      </w:pPr>
      <w:r w:rsidRPr="00C1093A">
        <w:rPr>
          <w:rFonts w:ascii="Calibri" w:eastAsia="SimSun" w:hAnsi="Calibr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PR Sud-Est, cu scopul de a sprijini potenţialii solicitanţi de finanţare să acceseze fonduri nerambursabile, prin intermediul Programului Regional Sud-Est 2021-2027.</w:t>
      </w:r>
    </w:p>
    <w:p w14:paraId="1D066A45" w14:textId="77151AE3" w:rsidR="006867DA" w:rsidRPr="00C1093A" w:rsidRDefault="006867DA" w:rsidP="006867DA">
      <w:pPr>
        <w:spacing w:before="0" w:after="0"/>
        <w:jc w:val="both"/>
        <w:rPr>
          <w:rFonts w:ascii="Calibri" w:hAnsi="Calibri"/>
          <w:sz w:val="24"/>
          <w:szCs w:val="24"/>
        </w:rPr>
      </w:pPr>
      <w:r w:rsidRPr="00C1093A">
        <w:rPr>
          <w:rFonts w:ascii="Calibri" w:hAnsi="Calibri"/>
          <w:sz w:val="24"/>
          <w:szCs w:val="24"/>
        </w:rPr>
        <w:t xml:space="preserve">Pentru informarea corectă a potențialilor solicitanți, AM PR Sud-Est va publica lunar pe site-ul programului situația proiectelor depuse. </w:t>
      </w:r>
    </w:p>
    <w:p w14:paraId="1A278FD7" w14:textId="77777777" w:rsidR="006867DA" w:rsidRPr="00C1093A" w:rsidRDefault="006867DA" w:rsidP="006867DA">
      <w:pPr>
        <w:pBdr>
          <w:top w:val="nil"/>
          <w:left w:val="nil"/>
          <w:bottom w:val="nil"/>
          <w:right w:val="nil"/>
          <w:between w:val="nil"/>
        </w:pBdr>
        <w:spacing w:before="0" w:after="0"/>
        <w:jc w:val="both"/>
        <w:rPr>
          <w:rFonts w:ascii="Calibri" w:eastAsia="Times New Roman" w:hAnsi="Calibri"/>
          <w:b/>
          <w:sz w:val="24"/>
          <w:szCs w:val="24"/>
        </w:rPr>
      </w:pPr>
      <w:bookmarkStart w:id="83" w:name="_Hlk100144350"/>
    </w:p>
    <w:p w14:paraId="7AC5FC79" w14:textId="77777777" w:rsidR="006867DA" w:rsidRPr="00C1093A" w:rsidRDefault="006867DA" w:rsidP="006867DA">
      <w:pPr>
        <w:pBdr>
          <w:top w:val="nil"/>
          <w:left w:val="nil"/>
          <w:bottom w:val="nil"/>
          <w:right w:val="nil"/>
          <w:between w:val="nil"/>
        </w:pBdr>
        <w:spacing w:before="0" w:after="0"/>
        <w:jc w:val="both"/>
        <w:rPr>
          <w:rFonts w:ascii="Calibri" w:eastAsia="Times New Roman" w:hAnsi="Calibri"/>
          <w:b/>
          <w:sz w:val="24"/>
          <w:szCs w:val="24"/>
        </w:rPr>
      </w:pPr>
      <w:r w:rsidRPr="00C1093A">
        <w:rPr>
          <w:rFonts w:ascii="Calibri" w:eastAsia="Times New Roman" w:hAnsi="Calibri"/>
          <w:b/>
          <w:sz w:val="24"/>
          <w:szCs w:val="24"/>
        </w:rPr>
        <w:t>Redepunerea proiectelor</w:t>
      </w:r>
    </w:p>
    <w:p w14:paraId="1873B834" w14:textId="77777777" w:rsidR="006867DA" w:rsidRPr="00C1093A" w:rsidRDefault="006867DA" w:rsidP="006867DA">
      <w:pPr>
        <w:pBdr>
          <w:top w:val="nil"/>
          <w:left w:val="nil"/>
          <w:bottom w:val="nil"/>
          <w:right w:val="nil"/>
          <w:between w:val="nil"/>
        </w:pBdr>
        <w:spacing w:before="0" w:after="0"/>
        <w:jc w:val="both"/>
        <w:rPr>
          <w:rFonts w:ascii="Calibri" w:eastAsia="Times New Roman" w:hAnsi="Calibri"/>
          <w:sz w:val="24"/>
          <w:szCs w:val="24"/>
        </w:rPr>
      </w:pPr>
      <w:r w:rsidRPr="00C1093A">
        <w:rPr>
          <w:rFonts w:ascii="Calibri" w:eastAsia="Times New Roman" w:hAnsi="Calibri"/>
          <w:sz w:val="24"/>
          <w:szCs w:val="24"/>
        </w:rPr>
        <w:lastRenderedPageBreak/>
        <w:t xml:space="preserve">În cadrul acestui apel, proiectele </w:t>
      </w:r>
      <w:r w:rsidRPr="00C1093A">
        <w:rPr>
          <w:rFonts w:ascii="Calibri" w:eastAsia="Times New Roman" w:hAnsi="Calibri"/>
          <w:bCs/>
          <w:sz w:val="24"/>
          <w:szCs w:val="24"/>
        </w:rPr>
        <w:t>respinse sau retrase</w:t>
      </w:r>
      <w:r w:rsidRPr="00C1093A">
        <w:rPr>
          <w:rFonts w:ascii="Calibri" w:eastAsia="Times New Roman" w:hAnsi="Calibri"/>
          <w:sz w:val="24"/>
          <w:szCs w:val="24"/>
        </w:rPr>
        <w:t xml:space="preserve"> în cadrul oricărei etape de evaluare/selecție/contractare pot fi redepuse atâta timp cât se menține apelul de proiecte deschis.</w:t>
      </w:r>
    </w:p>
    <w:p w14:paraId="2A6E5B50" w14:textId="77777777" w:rsidR="006867DA" w:rsidRPr="00C1093A" w:rsidRDefault="006867DA" w:rsidP="006867DA">
      <w:pPr>
        <w:pBdr>
          <w:top w:val="nil"/>
          <w:left w:val="nil"/>
          <w:bottom w:val="nil"/>
          <w:right w:val="nil"/>
          <w:between w:val="nil"/>
        </w:pBdr>
        <w:spacing w:before="0" w:after="0"/>
        <w:jc w:val="both"/>
        <w:rPr>
          <w:rFonts w:ascii="Calibri" w:eastAsia="Times New Roman" w:hAnsi="Calibri"/>
          <w:sz w:val="24"/>
          <w:szCs w:val="24"/>
        </w:rPr>
      </w:pPr>
      <w:r w:rsidRPr="00C1093A">
        <w:rPr>
          <w:rFonts w:ascii="Calibri" w:eastAsia="Times New Roman" w:hAnsi="Calibri"/>
          <w:sz w:val="24"/>
          <w:szCs w:val="24"/>
        </w:rPr>
        <w:t>Toate proiectele redepuse sunt considerate, din punct de vedere procedural, cereri de finanțare nou-depuse.</w:t>
      </w:r>
    </w:p>
    <w:bookmarkEnd w:id="83"/>
    <w:p w14:paraId="7172625F" w14:textId="77777777" w:rsidR="006867DA" w:rsidRPr="00C1093A" w:rsidRDefault="006867DA" w:rsidP="00A86515">
      <w:pPr>
        <w:spacing w:before="0" w:after="0"/>
        <w:jc w:val="both"/>
        <w:rPr>
          <w:rFonts w:ascii="Calibri" w:hAnsi="Calibri"/>
          <w:sz w:val="24"/>
          <w:szCs w:val="24"/>
        </w:rPr>
      </w:pPr>
    </w:p>
    <w:p w14:paraId="420891D8" w14:textId="65A49428" w:rsidR="00A86515" w:rsidRPr="00C1093A" w:rsidRDefault="00A86515" w:rsidP="00E07D7E">
      <w:pPr>
        <w:pStyle w:val="Heading1"/>
        <w:numPr>
          <w:ilvl w:val="0"/>
          <w:numId w:val="32"/>
        </w:numPr>
        <w:rPr>
          <w:rFonts w:ascii="Calibri" w:hAnsi="Calibri" w:cs="Calibri"/>
        </w:rPr>
      </w:pPr>
      <w:bookmarkStart w:id="84" w:name="_Toc154146142"/>
      <w:r w:rsidRPr="00C1093A">
        <w:rPr>
          <w:rFonts w:ascii="Calibri" w:hAnsi="Calibri" w:cs="Calibri"/>
        </w:rPr>
        <w:t>CONDIŢII DE ELIGIBILITATE</w:t>
      </w:r>
      <w:bookmarkEnd w:id="84"/>
    </w:p>
    <w:p w14:paraId="61FF9D14" w14:textId="77777777" w:rsidR="00E535AD" w:rsidRPr="00C1093A" w:rsidRDefault="00E535AD" w:rsidP="00E80C01">
      <w:pPr>
        <w:jc w:val="both"/>
        <w:rPr>
          <w:rFonts w:ascii="Calibri" w:hAnsi="Calibri"/>
          <w:sz w:val="24"/>
          <w:szCs w:val="24"/>
          <w:lang w:eastAsia="ja-JP"/>
        </w:rPr>
      </w:pPr>
      <w:r w:rsidRPr="00C1093A">
        <w:rPr>
          <w:rFonts w:ascii="Calibri" w:hAnsi="Calibri"/>
          <w:sz w:val="24"/>
          <w:szCs w:val="24"/>
          <w:lang w:eastAsia="ja-JP"/>
        </w:rPr>
        <w:t xml:space="preserve">Condițiile de eligibilitate trebuie respectate de către solicitant începând cu data depunerii cererii de finanțare precum și pe parcursul perioadei de implementare până la finalul perioadei de durabilitate a proiectului, conform informațiilor de mai jos, precum și a prevederilor contractuale. </w:t>
      </w:r>
    </w:p>
    <w:p w14:paraId="75D4BD8F" w14:textId="2639FDD4" w:rsidR="00E535AD" w:rsidRPr="00C1093A" w:rsidRDefault="00E535AD" w:rsidP="00E80C01">
      <w:pPr>
        <w:jc w:val="both"/>
        <w:rPr>
          <w:rFonts w:ascii="Calibri" w:hAnsi="Calibri"/>
          <w:sz w:val="24"/>
          <w:szCs w:val="24"/>
          <w:lang w:eastAsia="ja-JP"/>
        </w:rPr>
      </w:pPr>
      <w:r w:rsidRPr="00C1093A">
        <w:rPr>
          <w:rFonts w:ascii="Calibri" w:hAnsi="Calibri"/>
          <w:sz w:val="24"/>
          <w:szCs w:val="24"/>
          <w:lang w:eastAsia="ja-JP"/>
        </w:rPr>
        <w:t>Solicitantul/liderul de parteneriat/partenerul și proiectul trebuie să respecte toate condițiile de eligibilitate prevăzute în ghidul solicitantului.</w:t>
      </w:r>
    </w:p>
    <w:p w14:paraId="13891999" w14:textId="73769FF1" w:rsidR="00A86515" w:rsidRPr="00C1093A" w:rsidRDefault="00A86515" w:rsidP="00E07D7E">
      <w:pPr>
        <w:pStyle w:val="Heading2"/>
        <w:numPr>
          <w:ilvl w:val="1"/>
          <w:numId w:val="32"/>
        </w:numPr>
        <w:rPr>
          <w:rFonts w:ascii="Calibri" w:hAnsi="Calibri" w:cs="Calibri"/>
        </w:rPr>
      </w:pPr>
      <w:bookmarkStart w:id="85" w:name="_Toc154146143"/>
      <w:r w:rsidRPr="00C1093A">
        <w:rPr>
          <w:rFonts w:ascii="Calibri" w:hAnsi="Calibri" w:cs="Calibri"/>
        </w:rPr>
        <w:t>Eligibilitatea solicitanţilor şi partenerilor</w:t>
      </w:r>
      <w:bookmarkEnd w:id="85"/>
      <w:r w:rsidRPr="00C1093A">
        <w:rPr>
          <w:rFonts w:ascii="Calibri" w:hAnsi="Calibri" w:cs="Calibri"/>
        </w:rPr>
        <w:t xml:space="preserve"> </w:t>
      </w:r>
    </w:p>
    <w:p w14:paraId="1DFD1B31" w14:textId="72D35984" w:rsidR="00427BEC" w:rsidRPr="00C1093A" w:rsidRDefault="009035FA" w:rsidP="00E80C01">
      <w:pPr>
        <w:jc w:val="both"/>
        <w:rPr>
          <w:rFonts w:ascii="Calibri" w:hAnsi="Calibri"/>
          <w:sz w:val="24"/>
          <w:szCs w:val="24"/>
        </w:rPr>
      </w:pPr>
      <w:r w:rsidRPr="00C1093A">
        <w:rPr>
          <w:rFonts w:ascii="Calibri" w:eastAsia="Times New Roman" w:hAnsi="Calibri"/>
          <w:sz w:val="24"/>
          <w:szCs w:val="24"/>
        </w:rPr>
        <w:t>În cadrul subsecțiunilor următoare sunt prezentate criteriile de eligibilitate şi selectie aplicabile prezentului apel de proiecte:</w:t>
      </w:r>
    </w:p>
    <w:p w14:paraId="0DA7C67D" w14:textId="6662AF01" w:rsidR="0007627B" w:rsidRPr="00C1093A" w:rsidRDefault="006F4663" w:rsidP="006F4663">
      <w:pPr>
        <w:pStyle w:val="Heading3"/>
        <w:numPr>
          <w:ilvl w:val="0"/>
          <w:numId w:val="0"/>
        </w:numPr>
        <w:ind w:left="720" w:hanging="720"/>
        <w:rPr>
          <w:rFonts w:cs="Calibri"/>
          <w:i w:val="0"/>
        </w:rPr>
      </w:pPr>
      <w:bookmarkStart w:id="86" w:name="_Toc154146144"/>
      <w:r w:rsidRPr="00C1093A">
        <w:rPr>
          <w:rFonts w:cs="Calibri"/>
          <w:i w:val="0"/>
        </w:rPr>
        <w:t xml:space="preserve">5.1.1. </w:t>
      </w:r>
      <w:r w:rsidR="0007627B" w:rsidRPr="00C1093A">
        <w:rPr>
          <w:rFonts w:cs="Calibri"/>
          <w:i w:val="0"/>
        </w:rPr>
        <w:t>Cerințe privind eli</w:t>
      </w:r>
      <w:r w:rsidR="000E3380" w:rsidRPr="00C1093A">
        <w:rPr>
          <w:rFonts w:cs="Calibri"/>
          <w:i w:val="0"/>
        </w:rPr>
        <w:t>gib</w:t>
      </w:r>
      <w:r w:rsidR="0007627B" w:rsidRPr="00C1093A">
        <w:rPr>
          <w:rFonts w:cs="Calibri"/>
          <w:i w:val="0"/>
        </w:rPr>
        <w:t>ilitatea solicitanților și partenerilor</w:t>
      </w:r>
      <w:bookmarkEnd w:id="86"/>
    </w:p>
    <w:p w14:paraId="5BF45787" w14:textId="31C4FFBD" w:rsidR="001868B7" w:rsidRPr="00C1093A" w:rsidRDefault="001868B7" w:rsidP="001868B7">
      <w:pPr>
        <w:spacing w:before="0" w:after="0" w:line="256" w:lineRule="auto"/>
        <w:jc w:val="both"/>
        <w:rPr>
          <w:rFonts w:ascii="Calibri" w:hAnsi="Calibri"/>
          <w:sz w:val="24"/>
          <w:szCs w:val="24"/>
          <w:lang w:val="en-GB"/>
        </w:rPr>
      </w:pPr>
    </w:p>
    <w:p w14:paraId="6D93B87E" w14:textId="24E28B08" w:rsidR="00E80C01" w:rsidRPr="00C1093A" w:rsidRDefault="00E80C01" w:rsidP="00E07D7E">
      <w:pPr>
        <w:pStyle w:val="ListParagraph"/>
        <w:numPr>
          <w:ilvl w:val="0"/>
          <w:numId w:val="50"/>
        </w:numPr>
        <w:spacing w:before="0" w:after="0" w:line="256" w:lineRule="auto"/>
        <w:jc w:val="both"/>
        <w:rPr>
          <w:rFonts w:ascii="Calibri" w:hAnsi="Calibri"/>
          <w:sz w:val="24"/>
          <w:szCs w:val="24"/>
          <w:lang w:val="en-GB"/>
        </w:rPr>
      </w:pPr>
      <w:proofErr w:type="spellStart"/>
      <w:r w:rsidRPr="00C1093A">
        <w:rPr>
          <w:rFonts w:ascii="Calibri" w:hAnsi="Calibri"/>
          <w:sz w:val="24"/>
          <w:szCs w:val="24"/>
          <w:lang w:val="en-GB"/>
        </w:rPr>
        <w:t>Solicitanti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eligibili</w:t>
      </w:r>
      <w:proofErr w:type="spellEnd"/>
    </w:p>
    <w:p w14:paraId="0B440167" w14:textId="77777777" w:rsidR="00E80C01" w:rsidRPr="00C1093A" w:rsidRDefault="00E80C01" w:rsidP="00E07D7E">
      <w:pPr>
        <w:numPr>
          <w:ilvl w:val="0"/>
          <w:numId w:val="51"/>
        </w:numPr>
        <w:tabs>
          <w:tab w:val="left" w:pos="180"/>
        </w:tabs>
        <w:spacing w:before="0" w:after="0" w:line="259" w:lineRule="auto"/>
        <w:jc w:val="both"/>
        <w:rPr>
          <w:rFonts w:ascii="Calibri" w:eastAsia="Times New Roman" w:hAnsi="Calibri"/>
          <w:noProof/>
          <w:sz w:val="24"/>
          <w:szCs w:val="24"/>
          <w:lang w:val="en-GB" w:eastAsia="ro-RO"/>
        </w:rPr>
      </w:pPr>
      <w:r w:rsidRPr="00C1093A">
        <w:rPr>
          <w:rFonts w:ascii="Calibri" w:eastAsia="Times New Roman" w:hAnsi="Calibri"/>
          <w:noProof/>
          <w:sz w:val="24"/>
          <w:szCs w:val="24"/>
          <w:lang w:val="en-GB" w:eastAsia="ro-RO"/>
        </w:rPr>
        <w:t>Unităţi administrativ-teritoriale (autorităţile administraţiei publice locale) definite conform Legii administraţiei publice locale nr. 215/2001, republicată, cu modificările şi completările ulterioare și a Codului administrativ (OUG nr.57/2019);</w:t>
      </w:r>
    </w:p>
    <w:p w14:paraId="4AF67E3F" w14:textId="77777777" w:rsidR="00E80C01" w:rsidRPr="00C1093A" w:rsidRDefault="00E80C01" w:rsidP="00E07D7E">
      <w:pPr>
        <w:numPr>
          <w:ilvl w:val="0"/>
          <w:numId w:val="51"/>
        </w:numPr>
        <w:tabs>
          <w:tab w:val="left" w:pos="180"/>
        </w:tabs>
        <w:spacing w:before="0" w:after="0" w:line="259" w:lineRule="auto"/>
        <w:jc w:val="both"/>
        <w:rPr>
          <w:rFonts w:ascii="Calibri" w:eastAsia="Times New Roman" w:hAnsi="Calibri"/>
          <w:noProof/>
          <w:sz w:val="24"/>
          <w:szCs w:val="24"/>
          <w:lang w:val="en-GB" w:eastAsia="ro-RO"/>
        </w:rPr>
      </w:pPr>
      <w:r w:rsidRPr="00C1093A">
        <w:rPr>
          <w:rFonts w:ascii="Calibri" w:eastAsia="Times New Roman" w:hAnsi="Calibri"/>
          <w:noProof/>
          <w:sz w:val="24"/>
          <w:szCs w:val="24"/>
          <w:lang w:val="en-GB" w:eastAsia="ro-RO"/>
        </w:rPr>
        <w:t xml:space="preserve">Instituții ale administraţiei publice locale aferente entităţilor menţionate la punctul a): Ex: acele entităţi (Direcţie/Serviciu) desprinse din aparatul Primăriei, aflate sub coordonarea Consiliului Local, cu bugetul aprobat prin HCL, derulează proceduri de achiziţii publice având personalitate juridică şi care au primit în administrare infrastructura educaţională; </w:t>
      </w:r>
    </w:p>
    <w:p w14:paraId="6D5608B5" w14:textId="77777777" w:rsidR="00E80C01" w:rsidRPr="00C1093A" w:rsidRDefault="00E80C01" w:rsidP="00E07D7E">
      <w:pPr>
        <w:numPr>
          <w:ilvl w:val="0"/>
          <w:numId w:val="51"/>
        </w:numPr>
        <w:tabs>
          <w:tab w:val="left" w:pos="180"/>
        </w:tabs>
        <w:spacing w:before="0" w:after="0" w:line="259" w:lineRule="auto"/>
        <w:jc w:val="both"/>
        <w:rPr>
          <w:rFonts w:ascii="Calibri" w:eastAsia="Times New Roman" w:hAnsi="Calibri"/>
          <w:noProof/>
          <w:sz w:val="24"/>
          <w:szCs w:val="24"/>
          <w:lang w:val="fr-FR" w:eastAsia="ro-RO"/>
        </w:rPr>
      </w:pPr>
      <w:r w:rsidRPr="00C1093A">
        <w:rPr>
          <w:rFonts w:ascii="Calibri" w:hAnsi="Calibri"/>
          <w:sz w:val="24"/>
          <w:szCs w:val="24"/>
        </w:rPr>
        <w:t>Instituții de învățământ de stat (învățământul preșcolar);</w:t>
      </w:r>
    </w:p>
    <w:p w14:paraId="1898EF15" w14:textId="3F5DBDB2" w:rsidR="00E80C01" w:rsidRPr="00C1093A" w:rsidRDefault="00E80C01" w:rsidP="00E07D7E">
      <w:pPr>
        <w:numPr>
          <w:ilvl w:val="0"/>
          <w:numId w:val="51"/>
        </w:numPr>
        <w:spacing w:before="0" w:after="0" w:line="259" w:lineRule="auto"/>
        <w:jc w:val="both"/>
        <w:rPr>
          <w:rFonts w:ascii="Calibri" w:eastAsia="Times New Roman" w:hAnsi="Calibri"/>
          <w:sz w:val="24"/>
          <w:szCs w:val="24"/>
          <w:lang w:val="en-GB" w:eastAsia="en-GB"/>
        </w:rPr>
      </w:pPr>
      <w:proofErr w:type="spellStart"/>
      <w:r w:rsidRPr="00C1093A">
        <w:rPr>
          <w:rFonts w:ascii="Calibri" w:eastAsia="Times New Roman" w:hAnsi="Calibri"/>
          <w:sz w:val="24"/>
          <w:szCs w:val="24"/>
          <w:lang w:val="en-GB" w:eastAsia="en-GB"/>
        </w:rPr>
        <w:t>Asociaţiile</w:t>
      </w:r>
      <w:proofErr w:type="spellEnd"/>
      <w:r w:rsidRPr="00C1093A">
        <w:rPr>
          <w:rFonts w:ascii="Calibri" w:eastAsia="Times New Roman" w:hAnsi="Calibri"/>
          <w:sz w:val="24"/>
          <w:szCs w:val="24"/>
          <w:lang w:val="en-GB" w:eastAsia="en-GB"/>
        </w:rPr>
        <w:t xml:space="preserve"> de </w:t>
      </w:r>
      <w:proofErr w:type="spellStart"/>
      <w:r w:rsidRPr="00C1093A">
        <w:rPr>
          <w:rFonts w:ascii="Calibri" w:eastAsia="Times New Roman" w:hAnsi="Calibri"/>
          <w:sz w:val="24"/>
          <w:szCs w:val="24"/>
          <w:lang w:val="en-GB" w:eastAsia="en-GB"/>
        </w:rPr>
        <w:t>Dezvoltare</w:t>
      </w:r>
      <w:proofErr w:type="spellEnd"/>
      <w:r w:rsidRPr="00C1093A">
        <w:rPr>
          <w:rFonts w:ascii="Calibri" w:eastAsia="Times New Roman" w:hAnsi="Calibri"/>
          <w:sz w:val="24"/>
          <w:szCs w:val="24"/>
          <w:lang w:val="en-GB" w:eastAsia="en-GB"/>
        </w:rPr>
        <w:t xml:space="preserve"> </w:t>
      </w:r>
      <w:proofErr w:type="spellStart"/>
      <w:r w:rsidRPr="00C1093A">
        <w:rPr>
          <w:rFonts w:ascii="Calibri" w:hAnsi="Calibri"/>
          <w:sz w:val="24"/>
          <w:szCs w:val="24"/>
          <w:lang w:val="en-GB"/>
        </w:rPr>
        <w:t>Intercomunitară</w:t>
      </w:r>
      <w:proofErr w:type="spellEnd"/>
      <w:r w:rsidRPr="00C1093A">
        <w:rPr>
          <w:rFonts w:ascii="Calibri" w:hAnsi="Calibri"/>
          <w:sz w:val="24"/>
          <w:szCs w:val="24"/>
          <w:lang w:val="en-GB"/>
        </w:rPr>
        <w:t>,</w:t>
      </w:r>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înfiinţate</w:t>
      </w:r>
      <w:proofErr w:type="spellEnd"/>
      <w:r w:rsidRPr="00C1093A">
        <w:rPr>
          <w:rFonts w:ascii="Calibri" w:eastAsia="Times New Roman" w:hAnsi="Calibri"/>
          <w:sz w:val="24"/>
          <w:szCs w:val="24"/>
          <w:lang w:val="en-GB" w:eastAsia="en-GB"/>
        </w:rPr>
        <w:t xml:space="preserve"> conform </w:t>
      </w:r>
      <w:proofErr w:type="spellStart"/>
      <w:r w:rsidRPr="00C1093A">
        <w:rPr>
          <w:rFonts w:ascii="Calibri" w:eastAsia="Times New Roman" w:hAnsi="Calibri"/>
          <w:sz w:val="24"/>
          <w:szCs w:val="24"/>
          <w:lang w:val="en-GB" w:eastAsia="en-GB"/>
        </w:rPr>
        <w:t>prevederilor</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legale</w:t>
      </w:r>
      <w:proofErr w:type="spellEnd"/>
      <w:r w:rsidRPr="00C1093A">
        <w:rPr>
          <w:rFonts w:ascii="Calibri" w:eastAsia="Times New Roman" w:hAnsi="Calibri"/>
          <w:sz w:val="24"/>
          <w:szCs w:val="24"/>
          <w:lang w:val="en-GB" w:eastAsia="en-GB"/>
        </w:rPr>
        <w:t>.</w:t>
      </w:r>
    </w:p>
    <w:p w14:paraId="3E18BEB0" w14:textId="77777777" w:rsidR="00E80C01" w:rsidRPr="00C1093A" w:rsidRDefault="00E80C01" w:rsidP="00E07D7E">
      <w:pPr>
        <w:numPr>
          <w:ilvl w:val="0"/>
          <w:numId w:val="51"/>
        </w:numPr>
        <w:spacing w:before="0" w:after="0"/>
        <w:contextualSpacing/>
        <w:jc w:val="both"/>
        <w:rPr>
          <w:rFonts w:ascii="Calibri" w:hAnsi="Calibri"/>
          <w:sz w:val="24"/>
          <w:szCs w:val="24"/>
        </w:rPr>
      </w:pPr>
      <w:r w:rsidRPr="00C1093A">
        <w:rPr>
          <w:rFonts w:ascii="Calibri" w:hAnsi="Calibri"/>
          <w:sz w:val="24"/>
          <w:szCs w:val="24"/>
        </w:rPr>
        <w:t>Parteneriatele între entitățile de mai sus.</w:t>
      </w:r>
    </w:p>
    <w:p w14:paraId="21FC7DE3" w14:textId="77777777" w:rsidR="00E80C01" w:rsidRPr="00C1093A" w:rsidRDefault="00E80C01" w:rsidP="00E80C01">
      <w:pPr>
        <w:spacing w:before="0" w:after="0" w:line="256" w:lineRule="auto"/>
        <w:jc w:val="both"/>
        <w:rPr>
          <w:rFonts w:ascii="Calibri" w:hAnsi="Calibri"/>
          <w:sz w:val="24"/>
          <w:szCs w:val="24"/>
          <w:lang w:val="fr-FR"/>
        </w:rPr>
      </w:pPr>
    </w:p>
    <w:p w14:paraId="6187692B" w14:textId="77777777" w:rsidR="00AA6C1A" w:rsidRPr="00C1093A" w:rsidRDefault="00AA6C1A" w:rsidP="00E07D7E">
      <w:pPr>
        <w:numPr>
          <w:ilvl w:val="0"/>
          <w:numId w:val="43"/>
        </w:numPr>
        <w:spacing w:before="0" w:after="0" w:line="259" w:lineRule="auto"/>
        <w:contextualSpacing/>
        <w:jc w:val="both"/>
        <w:rPr>
          <w:rFonts w:asciiTheme="minorHAnsi" w:hAnsiTheme="minorHAnsi" w:cstheme="minorHAnsi"/>
          <w:sz w:val="24"/>
          <w:szCs w:val="24"/>
          <w:lang w:val="fr-FR"/>
        </w:rPr>
      </w:pPr>
      <w:bookmarkStart w:id="87" w:name="_Hlk117769416"/>
      <w:proofErr w:type="spellStart"/>
      <w:r w:rsidRPr="00C1093A">
        <w:rPr>
          <w:rFonts w:asciiTheme="minorHAnsi" w:hAnsiTheme="minorHAnsi" w:cstheme="minorHAnsi"/>
          <w:b/>
          <w:bCs/>
          <w:sz w:val="24"/>
          <w:szCs w:val="24"/>
          <w:lang w:val="fr-FR"/>
        </w:rPr>
        <w:t>Solicitantul</w:t>
      </w:r>
      <w:proofErr w:type="spellEnd"/>
      <w:r w:rsidRPr="00C1093A">
        <w:rPr>
          <w:rFonts w:asciiTheme="minorHAnsi" w:hAnsiTheme="minorHAnsi" w:cstheme="minorHAnsi"/>
          <w:b/>
          <w:bCs/>
          <w:sz w:val="24"/>
          <w:szCs w:val="24"/>
          <w:lang w:val="fr-FR"/>
        </w:rPr>
        <w:t>/</w:t>
      </w:r>
      <w:proofErr w:type="spellStart"/>
      <w:r w:rsidRPr="00C1093A">
        <w:rPr>
          <w:rFonts w:asciiTheme="minorHAnsi" w:hAnsiTheme="minorHAnsi" w:cstheme="minorHAnsi"/>
          <w:b/>
          <w:bCs/>
          <w:sz w:val="24"/>
          <w:szCs w:val="24"/>
          <w:lang w:val="fr-FR"/>
        </w:rPr>
        <w:t>Membrii</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parteneriatului</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precum</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și</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reprezentanții</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legali</w:t>
      </w:r>
      <w:proofErr w:type="spellEnd"/>
      <w:r w:rsidRPr="00C1093A">
        <w:rPr>
          <w:rFonts w:asciiTheme="minorHAnsi" w:hAnsiTheme="minorHAnsi" w:cstheme="minorHAnsi"/>
          <w:b/>
          <w:bCs/>
          <w:sz w:val="24"/>
          <w:szCs w:val="24"/>
          <w:lang w:val="fr-FR"/>
        </w:rPr>
        <w:t xml:space="preserve"> ai </w:t>
      </w:r>
      <w:proofErr w:type="spellStart"/>
      <w:r w:rsidRPr="00C1093A">
        <w:rPr>
          <w:rFonts w:asciiTheme="minorHAnsi" w:hAnsiTheme="minorHAnsi" w:cstheme="minorHAnsi"/>
          <w:b/>
          <w:bCs/>
          <w:sz w:val="24"/>
          <w:szCs w:val="24"/>
          <w:lang w:val="fr-FR"/>
        </w:rPr>
        <w:t>acestora</w:t>
      </w:r>
      <w:proofErr w:type="spellEnd"/>
      <w:r w:rsidRPr="00C1093A">
        <w:rPr>
          <w:rFonts w:asciiTheme="minorHAnsi" w:hAnsiTheme="minorHAnsi" w:cstheme="minorHAnsi"/>
          <w:b/>
          <w:bCs/>
          <w:sz w:val="24"/>
          <w:szCs w:val="24"/>
          <w:lang w:val="fr-FR"/>
        </w:rPr>
        <w:t xml:space="preserve">, care </w:t>
      </w:r>
      <w:proofErr w:type="spellStart"/>
      <w:r w:rsidRPr="00C1093A">
        <w:rPr>
          <w:rFonts w:asciiTheme="minorHAnsi" w:hAnsiTheme="minorHAnsi" w:cstheme="minorHAnsi"/>
          <w:b/>
          <w:bCs/>
          <w:sz w:val="24"/>
          <w:szCs w:val="24"/>
          <w:lang w:val="fr-FR"/>
        </w:rPr>
        <w:t>îşi</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exercita</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atribuțiile</w:t>
      </w:r>
      <w:proofErr w:type="spellEnd"/>
      <w:r w:rsidRPr="00C1093A">
        <w:rPr>
          <w:rFonts w:asciiTheme="minorHAnsi" w:hAnsiTheme="minorHAnsi" w:cstheme="minorHAnsi"/>
          <w:b/>
          <w:bCs/>
          <w:sz w:val="24"/>
          <w:szCs w:val="24"/>
          <w:lang w:val="fr-FR"/>
        </w:rPr>
        <w:t xml:space="preserve"> de </w:t>
      </w:r>
      <w:proofErr w:type="spellStart"/>
      <w:r w:rsidRPr="00C1093A">
        <w:rPr>
          <w:rFonts w:asciiTheme="minorHAnsi" w:hAnsiTheme="minorHAnsi" w:cstheme="minorHAnsi"/>
          <w:b/>
          <w:bCs/>
          <w:sz w:val="24"/>
          <w:szCs w:val="24"/>
          <w:lang w:val="fr-FR"/>
        </w:rPr>
        <w:t>drept</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îndeplinesc</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condițiile</w:t>
      </w:r>
      <w:proofErr w:type="spellEnd"/>
      <w:r w:rsidRPr="00C1093A">
        <w:rPr>
          <w:rFonts w:asciiTheme="minorHAnsi" w:hAnsiTheme="minorHAnsi" w:cstheme="minorHAnsi"/>
          <w:b/>
          <w:bCs/>
          <w:sz w:val="24"/>
          <w:szCs w:val="24"/>
          <w:lang w:val="fr-FR"/>
        </w:rPr>
        <w:t xml:space="preserve"> de </w:t>
      </w:r>
      <w:proofErr w:type="spellStart"/>
      <w:r w:rsidRPr="00C1093A">
        <w:rPr>
          <w:rFonts w:asciiTheme="minorHAnsi" w:hAnsiTheme="minorHAnsi" w:cstheme="minorHAnsi"/>
          <w:b/>
          <w:bCs/>
          <w:sz w:val="24"/>
          <w:szCs w:val="24"/>
          <w:lang w:val="fr-FR"/>
        </w:rPr>
        <w:t>eligibilitate</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respectiv</w:t>
      </w:r>
      <w:proofErr w:type="spellEnd"/>
      <w:r w:rsidRPr="00C1093A">
        <w:rPr>
          <w:rFonts w:asciiTheme="minorHAnsi" w:hAnsiTheme="minorHAnsi" w:cstheme="minorHAnsi"/>
          <w:b/>
          <w:bCs/>
          <w:sz w:val="24"/>
          <w:szCs w:val="24"/>
          <w:lang w:val="fr-FR"/>
        </w:rPr>
        <w:t xml:space="preserve"> nu se </w:t>
      </w:r>
      <w:proofErr w:type="spellStart"/>
      <w:r w:rsidRPr="00C1093A">
        <w:rPr>
          <w:rFonts w:asciiTheme="minorHAnsi" w:hAnsiTheme="minorHAnsi" w:cstheme="minorHAnsi"/>
          <w:b/>
          <w:bCs/>
          <w:sz w:val="24"/>
          <w:szCs w:val="24"/>
          <w:lang w:val="fr-FR"/>
        </w:rPr>
        <w:t>încadrează</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în</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situațiile</w:t>
      </w:r>
      <w:proofErr w:type="spellEnd"/>
      <w:r w:rsidRPr="00C1093A">
        <w:rPr>
          <w:rFonts w:asciiTheme="minorHAnsi" w:hAnsiTheme="minorHAnsi" w:cstheme="minorHAnsi"/>
          <w:b/>
          <w:bCs/>
          <w:sz w:val="24"/>
          <w:szCs w:val="24"/>
          <w:lang w:val="fr-FR"/>
        </w:rPr>
        <w:t xml:space="preserve"> de </w:t>
      </w:r>
      <w:proofErr w:type="spellStart"/>
      <w:r w:rsidRPr="00C1093A">
        <w:rPr>
          <w:rFonts w:asciiTheme="minorHAnsi" w:hAnsiTheme="minorHAnsi" w:cstheme="minorHAnsi"/>
          <w:b/>
          <w:bCs/>
          <w:sz w:val="24"/>
          <w:szCs w:val="24"/>
          <w:lang w:val="fr-FR"/>
        </w:rPr>
        <w:t>excludere</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prezentate</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în</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Declarația</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unică</w:t>
      </w:r>
      <w:proofErr w:type="spellEnd"/>
    </w:p>
    <w:p w14:paraId="3805BFC7" w14:textId="77777777" w:rsidR="00377879" w:rsidRPr="00C1093A" w:rsidRDefault="00377879" w:rsidP="00377879">
      <w:pPr>
        <w:spacing w:before="0" w:after="0" w:line="259" w:lineRule="auto"/>
        <w:jc w:val="both"/>
        <w:rPr>
          <w:rFonts w:ascii="Calibri" w:hAnsi="Calibri"/>
          <w:sz w:val="24"/>
          <w:szCs w:val="24"/>
          <w:lang w:val="fr-FR"/>
        </w:rPr>
      </w:pPr>
    </w:p>
    <w:p w14:paraId="56DC0076" w14:textId="0B4CD544" w:rsidR="001868B7" w:rsidRPr="00C1093A" w:rsidRDefault="00377879" w:rsidP="00377879">
      <w:pPr>
        <w:spacing w:before="0" w:after="0" w:line="259" w:lineRule="auto"/>
        <w:jc w:val="both"/>
        <w:rPr>
          <w:rFonts w:ascii="Calibri" w:hAnsi="Calibri"/>
          <w:sz w:val="24"/>
          <w:szCs w:val="24"/>
          <w:lang w:val="fr-FR"/>
        </w:rPr>
      </w:pPr>
      <w:proofErr w:type="spellStart"/>
      <w:r w:rsidRPr="00C1093A">
        <w:rPr>
          <w:rFonts w:ascii="Calibri" w:hAnsi="Calibri"/>
          <w:sz w:val="24"/>
          <w:szCs w:val="24"/>
          <w:lang w:val="fr-FR"/>
        </w:rPr>
        <w:lastRenderedPageBreak/>
        <w:t>Pentru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completarea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cererii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finanțare</w:t>
      </w:r>
      <w:proofErr w:type="spellEnd"/>
      <w:r w:rsidRPr="00C1093A">
        <w:rPr>
          <w:rFonts w:ascii="Calibri" w:hAnsi="Calibri"/>
          <w:sz w:val="24"/>
          <w:szCs w:val="24"/>
          <w:lang w:val="fr-FR"/>
        </w:rPr>
        <w:t xml:space="preserve"> se va </w:t>
      </w:r>
      <w:proofErr w:type="spellStart"/>
      <w:r w:rsidRPr="00C1093A">
        <w:rPr>
          <w:rFonts w:ascii="Calibri" w:hAnsi="Calibri"/>
          <w:sz w:val="24"/>
          <w:szCs w:val="24"/>
          <w:lang w:val="fr-FR"/>
        </w:rPr>
        <w:t>utiliza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modelul</w:t>
      </w:r>
      <w:proofErr w:type="spellEnd"/>
      <w:r w:rsidRPr="00C1093A">
        <w:rPr>
          <w:rFonts w:ascii="Calibri" w:hAnsi="Calibri"/>
          <w:sz w:val="24"/>
          <w:szCs w:val="24"/>
          <w:lang w:val="fr-FR"/>
        </w:rPr>
        <w:t xml:space="preserve"> de </w:t>
      </w:r>
      <w:proofErr w:type="spellStart"/>
      <w:r w:rsidRPr="00C1093A">
        <w:rPr>
          <w:rFonts w:ascii="Calibri" w:hAnsi="Calibri"/>
          <w:i/>
          <w:sz w:val="24"/>
          <w:szCs w:val="24"/>
          <w:lang w:val="fr-FR"/>
        </w:rPr>
        <w:t>Declarație</w:t>
      </w:r>
      <w:proofErr w:type="spellEnd"/>
      <w:r w:rsidRPr="00C1093A">
        <w:rPr>
          <w:rFonts w:ascii="Calibri" w:hAnsi="Calibri"/>
          <w:i/>
          <w:sz w:val="24"/>
          <w:szCs w:val="24"/>
          <w:lang w:val="fr-FR"/>
        </w:rPr>
        <w:t xml:space="preserve"> </w:t>
      </w:r>
      <w:proofErr w:type="spellStart"/>
      <w:r w:rsidRPr="00C1093A">
        <w:rPr>
          <w:rFonts w:ascii="Calibri" w:hAnsi="Calibri"/>
          <w:i/>
          <w:sz w:val="24"/>
          <w:szCs w:val="24"/>
          <w:lang w:val="fr-FR"/>
        </w:rPr>
        <w:t>unică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care </w:t>
      </w:r>
      <w:proofErr w:type="spellStart"/>
      <w:r w:rsidRPr="00C1093A">
        <w:rPr>
          <w:rFonts w:ascii="Calibri" w:hAnsi="Calibri"/>
          <w:sz w:val="24"/>
          <w:szCs w:val="24"/>
          <w:lang w:val="fr-FR"/>
        </w:rPr>
        <w:t>sunt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detaliate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situațiile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care </w:t>
      </w:r>
      <w:proofErr w:type="spellStart"/>
      <w:r w:rsidRPr="00C1093A">
        <w:rPr>
          <w:rFonts w:ascii="Calibri" w:hAnsi="Calibri"/>
          <w:sz w:val="24"/>
          <w:szCs w:val="24"/>
          <w:lang w:val="fr-FR"/>
        </w:rPr>
        <w:t>solicitantul</w:t>
      </w:r>
      <w:proofErr w:type="spellEnd"/>
      <w:r w:rsidRPr="00C1093A">
        <w:rPr>
          <w:rFonts w:ascii="Calibri" w:hAnsi="Calibri"/>
          <w:sz w:val="24"/>
          <w:szCs w:val="24"/>
          <w:lang w:val="fr-FR"/>
        </w:rPr>
        <w:t>/</w:t>
      </w:r>
      <w:proofErr w:type="spellStart"/>
      <w:r w:rsidRPr="00C1093A">
        <w:rPr>
          <w:rFonts w:ascii="Calibri" w:hAnsi="Calibri"/>
          <w:sz w:val="24"/>
          <w:szCs w:val="24"/>
          <w:lang w:val="fr-FR"/>
        </w:rPr>
        <w:t>membrii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parteneriatului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precum</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și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reprezentanții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legali</w:t>
      </w:r>
      <w:proofErr w:type="spellEnd"/>
      <w:r w:rsidRPr="00C1093A">
        <w:rPr>
          <w:rFonts w:ascii="Calibri" w:hAnsi="Calibri"/>
          <w:sz w:val="24"/>
          <w:szCs w:val="24"/>
          <w:lang w:val="fr-FR"/>
        </w:rPr>
        <w:t xml:space="preserve"> ai </w:t>
      </w:r>
      <w:proofErr w:type="spellStart"/>
      <w:r w:rsidRPr="00C1093A">
        <w:rPr>
          <w:rFonts w:ascii="Calibri" w:hAnsi="Calibri"/>
          <w:sz w:val="24"/>
          <w:szCs w:val="24"/>
          <w:lang w:val="fr-FR"/>
        </w:rPr>
        <w:t>acestora</w:t>
      </w:r>
      <w:proofErr w:type="spellEnd"/>
      <w:r w:rsidRPr="00C1093A">
        <w:rPr>
          <w:rFonts w:ascii="Calibri" w:hAnsi="Calibri"/>
          <w:sz w:val="24"/>
          <w:szCs w:val="24"/>
          <w:lang w:val="fr-FR"/>
        </w:rPr>
        <w:t xml:space="preserve">, care </w:t>
      </w:r>
      <w:proofErr w:type="spellStart"/>
      <w:r w:rsidRPr="00C1093A">
        <w:rPr>
          <w:rFonts w:ascii="Calibri" w:hAnsi="Calibri"/>
          <w:sz w:val="24"/>
          <w:szCs w:val="24"/>
          <w:lang w:val="fr-FR"/>
        </w:rPr>
        <w:t>îşi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exercita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atribuțiile</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drept</w:t>
      </w:r>
      <w:proofErr w:type="spellEnd"/>
      <w:r w:rsidRPr="00C1093A">
        <w:rPr>
          <w:rFonts w:ascii="Calibri" w:hAnsi="Calibri"/>
          <w:sz w:val="24"/>
          <w:szCs w:val="24"/>
          <w:lang w:val="fr-FR"/>
        </w:rPr>
        <w:t xml:space="preserve">, nu </w:t>
      </w:r>
      <w:proofErr w:type="spellStart"/>
      <w:r w:rsidRPr="00C1093A">
        <w:rPr>
          <w:rFonts w:ascii="Calibri" w:hAnsi="Calibri"/>
          <w:sz w:val="24"/>
          <w:szCs w:val="24"/>
          <w:lang w:val="fr-FR"/>
        </w:rPr>
        <w:t>trebuie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să</w:t>
      </w:r>
      <w:proofErr w:type="spellEnd"/>
      <w:r w:rsidRPr="00C1093A">
        <w:rPr>
          <w:rFonts w:ascii="Calibri" w:hAnsi="Calibri"/>
          <w:sz w:val="24"/>
          <w:szCs w:val="24"/>
          <w:lang w:val="fr-FR"/>
        </w:rPr>
        <w:t xml:space="preserve"> se </w:t>
      </w:r>
      <w:proofErr w:type="spellStart"/>
      <w:r w:rsidRPr="00C1093A">
        <w:rPr>
          <w:rFonts w:ascii="Calibri" w:hAnsi="Calibri"/>
          <w:sz w:val="24"/>
          <w:szCs w:val="24"/>
          <w:lang w:val="fr-FR"/>
        </w:rPr>
        <w:t>regăsească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pentru</w:t>
      </w:r>
      <w:proofErr w:type="spellEnd"/>
      <w:r w:rsidRPr="00C1093A">
        <w:rPr>
          <w:rFonts w:ascii="Calibri" w:hAnsi="Calibri"/>
          <w:sz w:val="24"/>
          <w:szCs w:val="24"/>
          <w:lang w:val="fr-FR"/>
        </w:rPr>
        <w:t xml:space="preserve"> a fi </w:t>
      </w:r>
      <w:proofErr w:type="spellStart"/>
      <w:r w:rsidRPr="00C1093A">
        <w:rPr>
          <w:rFonts w:ascii="Calibri" w:hAnsi="Calibri"/>
          <w:sz w:val="24"/>
          <w:szCs w:val="24"/>
          <w:lang w:val="fr-FR"/>
        </w:rPr>
        <w:t>beneficiarul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acestei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priorități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investiții</w:t>
      </w:r>
      <w:proofErr w:type="spellEnd"/>
      <w:r w:rsidRPr="00C1093A">
        <w:rPr>
          <w:rFonts w:ascii="Calibri" w:hAnsi="Calibri"/>
          <w:sz w:val="24"/>
          <w:szCs w:val="24"/>
          <w:lang w:val="fr-FR"/>
        </w:rPr>
        <w:t>.</w:t>
      </w:r>
    </w:p>
    <w:p w14:paraId="510A9B70" w14:textId="77777777" w:rsidR="001868B7" w:rsidRPr="00C1093A" w:rsidRDefault="001868B7" w:rsidP="001868B7">
      <w:pPr>
        <w:spacing w:before="0" w:after="0" w:line="256" w:lineRule="auto"/>
        <w:ind w:left="720"/>
        <w:jc w:val="both"/>
        <w:rPr>
          <w:rFonts w:ascii="Calibri" w:hAnsi="Calibri"/>
          <w:b/>
          <w:bCs/>
          <w:sz w:val="24"/>
          <w:szCs w:val="24"/>
          <w:lang w:val="fr-FR"/>
        </w:rPr>
      </w:pPr>
    </w:p>
    <w:p w14:paraId="25FEB61C" w14:textId="1A432CA5" w:rsidR="000246E0" w:rsidRPr="00C1093A" w:rsidRDefault="00DC4F81" w:rsidP="00E07D7E">
      <w:pPr>
        <w:numPr>
          <w:ilvl w:val="0"/>
          <w:numId w:val="43"/>
        </w:numPr>
        <w:spacing w:before="0" w:after="0" w:line="259" w:lineRule="auto"/>
        <w:contextualSpacing/>
        <w:jc w:val="both"/>
        <w:rPr>
          <w:rFonts w:ascii="Calibri" w:hAnsi="Calibri"/>
          <w:b/>
          <w:bCs/>
          <w:sz w:val="24"/>
          <w:szCs w:val="24"/>
          <w:lang w:val="fr-FR"/>
        </w:rPr>
      </w:pPr>
      <w:bookmarkStart w:id="88" w:name="_Toc498693693"/>
      <w:bookmarkEnd w:id="87"/>
      <w:proofErr w:type="spellStart"/>
      <w:r w:rsidRPr="00C1093A">
        <w:rPr>
          <w:rFonts w:ascii="Calibri" w:hAnsi="Calibri"/>
          <w:b/>
          <w:bCs/>
          <w:sz w:val="24"/>
          <w:szCs w:val="24"/>
          <w:lang w:val="fr-FR"/>
        </w:rPr>
        <w:t>Drepturi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reale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asupra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imobilului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clădire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și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teren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obiect</w:t>
      </w:r>
      <w:proofErr w:type="spellEnd"/>
      <w:r w:rsidRPr="00C1093A">
        <w:rPr>
          <w:rFonts w:ascii="Calibri" w:hAnsi="Calibri"/>
          <w:b/>
          <w:bCs/>
          <w:sz w:val="24"/>
          <w:szCs w:val="24"/>
          <w:lang w:val="fr-FR"/>
        </w:rPr>
        <w:t xml:space="preserve"> al </w:t>
      </w:r>
      <w:proofErr w:type="spellStart"/>
      <w:r w:rsidRPr="00C1093A">
        <w:rPr>
          <w:rFonts w:ascii="Calibri" w:hAnsi="Calibri"/>
          <w:b/>
          <w:bCs/>
          <w:sz w:val="24"/>
          <w:szCs w:val="24"/>
          <w:lang w:val="fr-FR"/>
        </w:rPr>
        <w:t>proiectului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precum</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şi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pe</w:t>
      </w:r>
      <w:proofErr w:type="spellEnd"/>
      <w:r w:rsidRPr="00C1093A">
        <w:rPr>
          <w:rFonts w:ascii="Calibri" w:hAnsi="Calibri"/>
          <w:b/>
          <w:bCs/>
          <w:sz w:val="24"/>
          <w:szCs w:val="24"/>
          <w:lang w:val="fr-FR"/>
        </w:rPr>
        <w:t xml:space="preserve"> o </w:t>
      </w:r>
      <w:proofErr w:type="spellStart"/>
      <w:r w:rsidRPr="00C1093A">
        <w:rPr>
          <w:rFonts w:ascii="Calibri" w:hAnsi="Calibri"/>
          <w:b/>
          <w:bCs/>
          <w:sz w:val="24"/>
          <w:szCs w:val="24"/>
          <w:lang w:val="fr-FR"/>
        </w:rPr>
        <w:t>perioadă</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minim</w:t>
      </w:r>
      <w:proofErr w:type="spellEnd"/>
      <w:r w:rsidRPr="00C1093A">
        <w:rPr>
          <w:rFonts w:ascii="Calibri" w:hAnsi="Calibri"/>
          <w:b/>
          <w:bCs/>
          <w:sz w:val="24"/>
          <w:szCs w:val="24"/>
          <w:lang w:val="fr-FR"/>
        </w:rPr>
        <w:t xml:space="preserve"> 5 </w:t>
      </w:r>
      <w:proofErr w:type="spellStart"/>
      <w:r w:rsidRPr="00C1093A">
        <w:rPr>
          <w:rFonts w:ascii="Calibri" w:hAnsi="Calibri"/>
          <w:b/>
          <w:bCs/>
          <w:sz w:val="24"/>
          <w:szCs w:val="24"/>
          <w:lang w:val="fr-FR"/>
        </w:rPr>
        <w:t>ani</w:t>
      </w:r>
      <w:proofErr w:type="spellEnd"/>
      <w:r w:rsidRPr="00C1093A">
        <w:rPr>
          <w:rFonts w:ascii="Calibri" w:hAnsi="Calibri"/>
          <w:b/>
          <w:bCs/>
          <w:sz w:val="24"/>
          <w:szCs w:val="24"/>
          <w:lang w:val="fr-FR"/>
        </w:rPr>
        <w:t xml:space="preserve"> de la </w:t>
      </w:r>
      <w:proofErr w:type="spellStart"/>
      <w:r w:rsidRPr="00C1093A">
        <w:rPr>
          <w:rFonts w:ascii="Calibri" w:hAnsi="Calibri"/>
          <w:b/>
          <w:bCs/>
          <w:sz w:val="24"/>
          <w:szCs w:val="24"/>
          <w:lang w:val="fr-FR"/>
        </w:rPr>
        <w:t>efectuarea</w:t>
      </w:r>
      <w:proofErr w:type="spellEnd"/>
      <w:r w:rsidRPr="00C1093A">
        <w:rPr>
          <w:rFonts w:ascii="Calibri" w:hAnsi="Calibri"/>
          <w:b/>
          <w:bCs/>
          <w:sz w:val="24"/>
          <w:szCs w:val="24"/>
          <w:lang w:val="fr-FR"/>
        </w:rPr>
        <w:t xml:space="preserve"> de AM a </w:t>
      </w:r>
      <w:proofErr w:type="spellStart"/>
      <w:r w:rsidRPr="00C1093A">
        <w:rPr>
          <w:rFonts w:ascii="Calibri" w:hAnsi="Calibri"/>
          <w:b/>
          <w:bCs/>
          <w:sz w:val="24"/>
          <w:szCs w:val="24"/>
          <w:lang w:val="fr-FR"/>
        </w:rPr>
        <w:t>plății</w:t>
      </w:r>
      <w:proofErr w:type="spellEnd"/>
      <w:r w:rsidRPr="00C1093A">
        <w:rPr>
          <w:rFonts w:ascii="Calibri" w:hAnsi="Calibri"/>
          <w:b/>
          <w:bCs/>
          <w:sz w:val="24"/>
          <w:szCs w:val="24"/>
          <w:lang w:val="fr-FR"/>
        </w:rPr>
        <w:t xml:space="preserve"> finale </w:t>
      </w:r>
      <w:proofErr w:type="spellStart"/>
      <w:r w:rsidRPr="00C1093A">
        <w:rPr>
          <w:rFonts w:ascii="Calibri" w:hAnsi="Calibri"/>
          <w:b/>
          <w:bCs/>
          <w:sz w:val="24"/>
          <w:szCs w:val="24"/>
          <w:lang w:val="fr-FR"/>
        </w:rPr>
        <w:t>către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beneficiar</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pentru</w:t>
      </w:r>
      <w:proofErr w:type="spellEnd"/>
      <w:r w:rsidRPr="00C1093A">
        <w:rPr>
          <w:rFonts w:ascii="Calibri" w:hAnsi="Calibri"/>
          <w:b/>
          <w:bCs/>
          <w:sz w:val="24"/>
          <w:szCs w:val="24"/>
          <w:lang w:val="fr-FR"/>
        </w:rPr>
        <w:t xml:space="preserve"> care </w:t>
      </w:r>
      <w:proofErr w:type="spellStart"/>
      <w:r w:rsidRPr="00C1093A">
        <w:rPr>
          <w:rFonts w:ascii="Calibri" w:hAnsi="Calibri"/>
          <w:b/>
          <w:bCs/>
          <w:sz w:val="24"/>
          <w:szCs w:val="24"/>
          <w:lang w:val="fr-FR"/>
        </w:rPr>
        <w:t>poate</w:t>
      </w:r>
      <w:proofErr w:type="spellEnd"/>
      <w:r w:rsidRPr="00C1093A">
        <w:rPr>
          <w:rFonts w:ascii="Calibri" w:hAnsi="Calibri"/>
          <w:b/>
          <w:bCs/>
          <w:sz w:val="24"/>
          <w:szCs w:val="24"/>
          <w:lang w:val="fr-FR"/>
        </w:rPr>
        <w:t xml:space="preserve"> fi </w:t>
      </w:r>
      <w:proofErr w:type="spellStart"/>
      <w:r w:rsidRPr="00C1093A">
        <w:rPr>
          <w:rFonts w:ascii="Calibri" w:hAnsi="Calibri"/>
          <w:b/>
          <w:bCs/>
          <w:sz w:val="24"/>
          <w:szCs w:val="24"/>
          <w:lang w:val="fr-FR"/>
        </w:rPr>
        <w:t>acordat</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dreptul</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execuţie</w:t>
      </w:r>
      <w:proofErr w:type="spellEnd"/>
      <w:r w:rsidRPr="00C1093A">
        <w:rPr>
          <w:rFonts w:ascii="Calibri" w:hAnsi="Calibri"/>
          <w:b/>
          <w:bCs/>
          <w:sz w:val="24"/>
          <w:szCs w:val="24"/>
          <w:lang w:val="fr-FR"/>
        </w:rPr>
        <w:t xml:space="preserve"> a </w:t>
      </w:r>
      <w:proofErr w:type="spellStart"/>
      <w:r w:rsidRPr="00C1093A">
        <w:rPr>
          <w:rFonts w:ascii="Calibri" w:hAnsi="Calibri"/>
          <w:b/>
          <w:bCs/>
          <w:sz w:val="24"/>
          <w:szCs w:val="24"/>
          <w:lang w:val="fr-FR"/>
        </w:rPr>
        <w:t>lucrărilor</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construcţii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în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conformitate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cu</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legislația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în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vigoare</w:t>
      </w:r>
      <w:proofErr w:type="spellEnd"/>
      <w:r w:rsidRPr="00C1093A">
        <w:rPr>
          <w:rFonts w:ascii="Calibri" w:hAnsi="Calibri"/>
          <w:b/>
          <w:bCs/>
          <w:sz w:val="24"/>
          <w:szCs w:val="24"/>
          <w:lang w:val="fr-FR"/>
        </w:rPr>
        <w:t xml:space="preserve"> - </w:t>
      </w:r>
      <w:proofErr w:type="spellStart"/>
      <w:r w:rsidRPr="00C1093A">
        <w:rPr>
          <w:rFonts w:ascii="Calibri" w:hAnsi="Calibri"/>
          <w:b/>
          <w:bCs/>
          <w:sz w:val="24"/>
          <w:szCs w:val="24"/>
          <w:lang w:val="fr-FR"/>
        </w:rPr>
        <w:t>pentru</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proiectele</w:t>
      </w:r>
      <w:proofErr w:type="spellEnd"/>
      <w:r w:rsidRPr="00C1093A">
        <w:rPr>
          <w:rFonts w:ascii="Calibri" w:hAnsi="Calibri"/>
          <w:b/>
          <w:bCs/>
          <w:sz w:val="24"/>
          <w:szCs w:val="24"/>
          <w:lang w:val="fr-FR"/>
        </w:rPr>
        <w:t xml:space="preserve"> care </w:t>
      </w:r>
      <w:proofErr w:type="spellStart"/>
      <w:r w:rsidRPr="00C1093A">
        <w:rPr>
          <w:rFonts w:ascii="Calibri" w:hAnsi="Calibri"/>
          <w:b/>
          <w:bCs/>
          <w:sz w:val="24"/>
          <w:szCs w:val="24"/>
          <w:lang w:val="fr-FR"/>
        </w:rPr>
        <w:t>vizeaza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lucrări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pentru</w:t>
      </w:r>
      <w:proofErr w:type="spellEnd"/>
      <w:r w:rsidRPr="00C1093A">
        <w:rPr>
          <w:rFonts w:ascii="Calibri" w:hAnsi="Calibri"/>
          <w:b/>
          <w:bCs/>
          <w:sz w:val="24"/>
          <w:szCs w:val="24"/>
          <w:lang w:val="fr-FR"/>
        </w:rPr>
        <w:t xml:space="preserve"> care este </w:t>
      </w:r>
      <w:proofErr w:type="spellStart"/>
      <w:r w:rsidRPr="00C1093A">
        <w:rPr>
          <w:rFonts w:ascii="Calibri" w:hAnsi="Calibri"/>
          <w:b/>
          <w:bCs/>
          <w:sz w:val="24"/>
          <w:szCs w:val="24"/>
          <w:lang w:val="fr-FR"/>
        </w:rPr>
        <w:t>necesară</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obținerea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autorizației</w:t>
      </w:r>
      <w:proofErr w:type="spellEnd"/>
      <w:r w:rsidRPr="00C1093A">
        <w:rPr>
          <w:rFonts w:ascii="Calibri" w:hAnsi="Calibri"/>
          <w:b/>
          <w:bCs/>
          <w:sz w:val="24"/>
          <w:szCs w:val="24"/>
          <w:lang w:val="fr-FR"/>
        </w:rPr>
        <w:t xml:space="preserve"> de construire.</w:t>
      </w:r>
    </w:p>
    <w:p w14:paraId="2F9A03AF" w14:textId="77777777" w:rsidR="00377879" w:rsidRPr="00C1093A" w:rsidRDefault="00377879" w:rsidP="00377879">
      <w:pPr>
        <w:spacing w:before="0" w:after="0" w:line="259" w:lineRule="auto"/>
        <w:jc w:val="both"/>
        <w:rPr>
          <w:rFonts w:ascii="Calibri" w:hAnsi="Calibri"/>
          <w:b/>
          <w:bCs/>
          <w:sz w:val="24"/>
          <w:szCs w:val="24"/>
          <w:lang w:val="fr-FR"/>
        </w:rPr>
      </w:pPr>
    </w:p>
    <w:p w14:paraId="19FAD439" w14:textId="5FC1CE0E" w:rsidR="00DC4F81" w:rsidRPr="00C1093A" w:rsidRDefault="00DC4F81" w:rsidP="00DC4F81">
      <w:pPr>
        <w:spacing w:before="0" w:after="0" w:line="259" w:lineRule="auto"/>
        <w:jc w:val="both"/>
        <w:rPr>
          <w:rFonts w:ascii="Calibri" w:eastAsia="Times New Roman" w:hAnsi="Calibri"/>
          <w:sz w:val="24"/>
          <w:szCs w:val="24"/>
          <w:lang w:val="fr-FR"/>
        </w:rPr>
      </w:pPr>
      <w:proofErr w:type="spellStart"/>
      <w:r w:rsidRPr="00C1093A">
        <w:rPr>
          <w:rFonts w:ascii="Calibri" w:eastAsia="Times New Roman" w:hAnsi="Calibri"/>
          <w:sz w:val="24"/>
          <w:szCs w:val="24"/>
          <w:lang w:val="fr-FR"/>
        </w:rPr>
        <w:t>Solicitantul</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finanțare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trebuie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demonstreze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existența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unui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drept</w:t>
      </w:r>
      <w:proofErr w:type="spellEnd"/>
      <w:r w:rsidRPr="00C1093A">
        <w:rPr>
          <w:rFonts w:ascii="Calibri" w:eastAsia="Times New Roman" w:hAnsi="Calibri"/>
          <w:sz w:val="24"/>
          <w:szCs w:val="24"/>
          <w:lang w:val="fr-FR"/>
        </w:rPr>
        <w:t xml:space="preserve"> real </w:t>
      </w:r>
      <w:proofErr w:type="spellStart"/>
      <w:r w:rsidRPr="00C1093A">
        <w:rPr>
          <w:rFonts w:ascii="Calibri" w:eastAsia="Times New Roman" w:hAnsi="Calibri"/>
          <w:sz w:val="24"/>
          <w:szCs w:val="24"/>
          <w:lang w:val="fr-FR"/>
        </w:rPr>
        <w:t>asupra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imobilului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pe</w:t>
      </w:r>
      <w:proofErr w:type="spellEnd"/>
      <w:r w:rsidRPr="00C1093A">
        <w:rPr>
          <w:rFonts w:ascii="Calibri" w:eastAsia="Times New Roman" w:hAnsi="Calibri"/>
          <w:sz w:val="24"/>
          <w:szCs w:val="24"/>
          <w:lang w:val="fr-FR"/>
        </w:rPr>
        <w:t xml:space="preserve"> care se </w:t>
      </w:r>
      <w:proofErr w:type="spellStart"/>
      <w:r w:rsidRPr="00C1093A">
        <w:rPr>
          <w:rFonts w:ascii="Calibri" w:eastAsia="Times New Roman" w:hAnsi="Calibri"/>
          <w:sz w:val="24"/>
          <w:szCs w:val="24"/>
          <w:lang w:val="fr-FR"/>
        </w:rPr>
        <w:t>propune</w:t>
      </w:r>
      <w:proofErr w:type="spellEnd"/>
      <w:r w:rsidRPr="00C1093A">
        <w:rPr>
          <w:rFonts w:ascii="Calibri" w:eastAsia="Times New Roman" w:hAnsi="Calibri"/>
          <w:sz w:val="24"/>
          <w:szCs w:val="24"/>
          <w:lang w:val="fr-FR"/>
        </w:rPr>
        <w:t xml:space="preserve"> a se </w:t>
      </w:r>
      <w:proofErr w:type="spellStart"/>
      <w:r w:rsidRPr="00C1093A">
        <w:rPr>
          <w:rFonts w:ascii="Calibri" w:eastAsia="Times New Roman" w:hAnsi="Calibri"/>
          <w:sz w:val="24"/>
          <w:szCs w:val="24"/>
          <w:lang w:val="fr-FR"/>
        </w:rPr>
        <w:t>realiza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investiția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cadrul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cererii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finanțare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conform</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legislației</w:t>
      </w:r>
      <w:proofErr w:type="spellEnd"/>
      <w:r w:rsidRPr="00C1093A">
        <w:rPr>
          <w:rFonts w:ascii="Calibri" w:eastAsia="Times New Roman" w:hAnsi="Calibri"/>
          <w:sz w:val="24"/>
          <w:szCs w:val="24"/>
          <w:lang w:val="fr-FR"/>
        </w:rPr>
        <w:t xml:space="preserve"> în </w:t>
      </w:r>
      <w:proofErr w:type="spellStart"/>
      <w:r w:rsidRPr="00C1093A">
        <w:rPr>
          <w:rFonts w:ascii="Calibri" w:eastAsia="Times New Roman" w:hAnsi="Calibri"/>
          <w:sz w:val="24"/>
          <w:szCs w:val="24"/>
          <w:lang w:val="fr-FR"/>
        </w:rPr>
        <w:t>vigoare</w:t>
      </w:r>
      <w:proofErr w:type="spellEnd"/>
      <w:r w:rsidRPr="00C1093A">
        <w:rPr>
          <w:rFonts w:ascii="Calibri" w:eastAsia="Times New Roman" w:hAnsi="Calibri"/>
          <w:sz w:val="24"/>
          <w:szCs w:val="24"/>
          <w:lang w:val="fr-FR"/>
        </w:rPr>
        <w:t xml:space="preserve">. Prin </w:t>
      </w:r>
      <w:proofErr w:type="spellStart"/>
      <w:r w:rsidRPr="00C1093A">
        <w:rPr>
          <w:rFonts w:ascii="Calibri" w:eastAsia="Times New Roman" w:hAnsi="Calibri"/>
          <w:sz w:val="24"/>
          <w:szCs w:val="24"/>
          <w:lang w:val="fr-FR"/>
        </w:rPr>
        <w:t>imobil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obiect</w:t>
      </w:r>
      <w:proofErr w:type="spellEnd"/>
      <w:r w:rsidRPr="00C1093A">
        <w:rPr>
          <w:rFonts w:ascii="Calibri" w:eastAsia="Times New Roman" w:hAnsi="Calibri"/>
          <w:sz w:val="24"/>
          <w:szCs w:val="24"/>
          <w:lang w:val="fr-FR"/>
        </w:rPr>
        <w:t xml:space="preserve"> al </w:t>
      </w:r>
      <w:proofErr w:type="spellStart"/>
      <w:r w:rsidRPr="00C1093A">
        <w:rPr>
          <w:rFonts w:ascii="Calibri" w:eastAsia="Times New Roman" w:hAnsi="Calibri"/>
          <w:sz w:val="24"/>
          <w:szCs w:val="24"/>
          <w:lang w:val="fr-FR"/>
        </w:rPr>
        <w:t>proiectului</w:t>
      </w:r>
      <w:proofErr w:type="spellEnd"/>
      <w:r w:rsidRPr="00C1093A">
        <w:rPr>
          <w:rFonts w:ascii="Calibri" w:eastAsia="Times New Roman" w:hAnsi="Calibri"/>
          <w:sz w:val="24"/>
          <w:szCs w:val="24"/>
          <w:lang w:val="fr-FR"/>
        </w:rPr>
        <w:t xml:space="preserve"> se </w:t>
      </w:r>
      <w:proofErr w:type="spellStart"/>
      <w:r w:rsidRPr="00C1093A">
        <w:rPr>
          <w:rFonts w:ascii="Calibri" w:eastAsia="Times New Roman" w:hAnsi="Calibri"/>
          <w:sz w:val="24"/>
          <w:szCs w:val="24"/>
          <w:lang w:val="fr-FR"/>
        </w:rPr>
        <w:t>înţelege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terenul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şi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clădirea</w:t>
      </w:r>
      <w:proofErr w:type="spellEnd"/>
      <w:r w:rsidRPr="00C1093A">
        <w:rPr>
          <w:rFonts w:ascii="Calibri" w:eastAsia="Times New Roman" w:hAnsi="Calibri"/>
          <w:sz w:val="24"/>
          <w:szCs w:val="24"/>
          <w:lang w:val="fr-FR"/>
        </w:rPr>
        <w:t xml:space="preserve"> ce fac </w:t>
      </w:r>
      <w:proofErr w:type="spellStart"/>
      <w:r w:rsidRPr="00C1093A">
        <w:rPr>
          <w:rFonts w:ascii="Calibri" w:eastAsia="Times New Roman" w:hAnsi="Calibri"/>
          <w:sz w:val="24"/>
          <w:szCs w:val="24"/>
          <w:lang w:val="fr-FR"/>
        </w:rPr>
        <w:t>obiectul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proiectului</w:t>
      </w:r>
      <w:proofErr w:type="spellEnd"/>
      <w:r w:rsidRPr="00C1093A">
        <w:rPr>
          <w:rFonts w:ascii="Calibri" w:eastAsia="Times New Roman" w:hAnsi="Calibri"/>
          <w:sz w:val="24"/>
          <w:szCs w:val="24"/>
          <w:lang w:val="fr-FR"/>
        </w:rPr>
        <w:t>.</w:t>
      </w:r>
    </w:p>
    <w:p w14:paraId="6A6A9015" w14:textId="46AC3FEF" w:rsidR="00823ACA" w:rsidRPr="00C1093A" w:rsidRDefault="00DC4F81" w:rsidP="00DC4F81">
      <w:pPr>
        <w:spacing w:before="0" w:after="0" w:line="259" w:lineRule="auto"/>
        <w:jc w:val="both"/>
        <w:rPr>
          <w:rFonts w:ascii="Calibri" w:eastAsia="Times New Roman" w:hAnsi="Calibri"/>
          <w:sz w:val="24"/>
          <w:szCs w:val="24"/>
          <w:lang w:val="fr-FR"/>
        </w:rPr>
      </w:pPr>
      <w:r w:rsidRPr="00C1093A">
        <w:rPr>
          <w:rFonts w:ascii="Calibri" w:eastAsia="Times New Roman" w:hAnsi="Calibri"/>
          <w:sz w:val="24"/>
          <w:szCs w:val="24"/>
          <w:lang w:val="fr-FR"/>
        </w:rPr>
        <w:t xml:space="preserve">Se </w:t>
      </w:r>
      <w:proofErr w:type="spellStart"/>
      <w:r w:rsidRPr="00C1093A">
        <w:rPr>
          <w:rFonts w:ascii="Calibri" w:eastAsia="Times New Roman" w:hAnsi="Calibri"/>
          <w:sz w:val="24"/>
          <w:szCs w:val="24"/>
          <w:lang w:val="fr-FR"/>
        </w:rPr>
        <w:t>acceptă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înscrierea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provizorie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cartea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funciară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doar</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dreptului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proprietate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condiția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depunerii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până</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etapa</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etapa</w:t>
      </w:r>
      <w:proofErr w:type="spellEnd"/>
      <w:r w:rsidRPr="00C1093A">
        <w:rPr>
          <w:rFonts w:ascii="Calibri" w:eastAsia="Times New Roman" w:hAnsi="Calibri"/>
          <w:sz w:val="24"/>
          <w:szCs w:val="24"/>
          <w:lang w:val="fr-FR"/>
        </w:rPr>
        <w:t xml:space="preserve"> de de </w:t>
      </w:r>
      <w:proofErr w:type="spellStart"/>
      <w:r w:rsidRPr="00C1093A">
        <w:rPr>
          <w:rFonts w:ascii="Calibri" w:eastAsia="Times New Roman" w:hAnsi="Calibri"/>
          <w:sz w:val="24"/>
          <w:szCs w:val="24"/>
          <w:lang w:val="fr-FR"/>
        </w:rPr>
        <w:t>contractare</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unui</w:t>
      </w:r>
      <w:proofErr w:type="spellEnd"/>
      <w:r w:rsidRPr="00C1093A">
        <w:rPr>
          <w:rFonts w:ascii="Calibri" w:eastAsia="Times New Roman" w:hAnsi="Calibri"/>
          <w:sz w:val="24"/>
          <w:szCs w:val="24"/>
          <w:lang w:val="fr-FR"/>
        </w:rPr>
        <w:t xml:space="preserve"> extras de carte </w:t>
      </w:r>
      <w:proofErr w:type="spellStart"/>
      <w:r w:rsidRPr="00C1093A">
        <w:rPr>
          <w:rFonts w:ascii="Calibri" w:eastAsia="Times New Roman" w:hAnsi="Calibri"/>
          <w:sz w:val="24"/>
          <w:szCs w:val="24"/>
          <w:lang w:val="fr-FR"/>
        </w:rPr>
        <w:t>funciară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înscrierea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definitivă</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dreptului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proprietate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asupra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imobilului</w:t>
      </w:r>
      <w:proofErr w:type="spellEnd"/>
      <w:r w:rsidRPr="00C1093A">
        <w:rPr>
          <w:rFonts w:ascii="Calibri" w:eastAsia="Times New Roman" w:hAnsi="Calibri"/>
          <w:sz w:val="24"/>
          <w:szCs w:val="24"/>
          <w:lang w:val="fr-FR"/>
        </w:rPr>
        <w:t xml:space="preserve">.  Nu se </w:t>
      </w:r>
      <w:proofErr w:type="spellStart"/>
      <w:r w:rsidRPr="00C1093A">
        <w:rPr>
          <w:rFonts w:ascii="Calibri" w:eastAsia="Times New Roman" w:hAnsi="Calibri"/>
          <w:sz w:val="24"/>
          <w:szCs w:val="24"/>
          <w:lang w:val="fr-FR"/>
        </w:rPr>
        <w:t>acceptă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înscrierea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provizorie</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celorlalte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drepturi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reale</w:t>
      </w:r>
      <w:proofErr w:type="spellEnd"/>
      <w:r w:rsidRPr="00C1093A">
        <w:rPr>
          <w:rFonts w:ascii="Calibri" w:eastAsia="Times New Roman" w:hAnsi="Calibri"/>
          <w:sz w:val="24"/>
          <w:szCs w:val="24"/>
          <w:lang w:val="fr-FR"/>
        </w:rPr>
        <w:t>.</w:t>
      </w:r>
    </w:p>
    <w:p w14:paraId="44EF7319" w14:textId="3CD676A8" w:rsidR="00377879" w:rsidRPr="00C1093A" w:rsidRDefault="005558DA" w:rsidP="00377879">
      <w:pPr>
        <w:spacing w:before="0" w:after="0" w:line="259" w:lineRule="auto"/>
        <w:jc w:val="both"/>
        <w:rPr>
          <w:rFonts w:ascii="Calibri" w:eastAsia="Times New Roman" w:hAnsi="Calibri"/>
          <w:bCs/>
          <w:sz w:val="24"/>
          <w:szCs w:val="24"/>
          <w:lang w:val="fr-FR"/>
        </w:rPr>
      </w:pP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cazul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dreptului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administrare</w:t>
      </w:r>
      <w:proofErr w:type="spellEnd"/>
      <w:r w:rsidRPr="00C1093A">
        <w:rPr>
          <w:rFonts w:ascii="Calibri" w:eastAsia="Times New Roman" w:hAnsi="Calibri"/>
          <w:bCs/>
          <w:sz w:val="24"/>
          <w:szCs w:val="24"/>
          <w:lang w:val="fr-FR"/>
        </w:rPr>
        <w:t xml:space="preserve">, se face </w:t>
      </w:r>
      <w:proofErr w:type="spellStart"/>
      <w:r w:rsidRPr="00C1093A">
        <w:rPr>
          <w:rFonts w:ascii="Calibri" w:eastAsia="Times New Roman" w:hAnsi="Calibri"/>
          <w:bCs/>
          <w:sz w:val="24"/>
          <w:szCs w:val="24"/>
          <w:lang w:val="fr-FR"/>
        </w:rPr>
        <w:t>referire</w:t>
      </w:r>
      <w:proofErr w:type="spellEnd"/>
      <w:r w:rsidRPr="00C1093A">
        <w:rPr>
          <w:rFonts w:ascii="Calibri" w:eastAsia="Times New Roman" w:hAnsi="Calibri"/>
          <w:bCs/>
          <w:sz w:val="24"/>
          <w:szCs w:val="24"/>
          <w:lang w:val="fr-FR"/>
        </w:rPr>
        <w:t xml:space="preserve"> la </w:t>
      </w:r>
      <w:proofErr w:type="spellStart"/>
      <w:r w:rsidRPr="00C1093A">
        <w:rPr>
          <w:rFonts w:ascii="Calibri" w:eastAsia="Times New Roman" w:hAnsi="Calibri"/>
          <w:bCs/>
          <w:sz w:val="24"/>
          <w:szCs w:val="24"/>
          <w:lang w:val="fr-FR"/>
        </w:rPr>
        <w:t>dreptul</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administrare</w:t>
      </w:r>
      <w:proofErr w:type="spellEnd"/>
      <w:r w:rsidRPr="00C1093A">
        <w:rPr>
          <w:rFonts w:ascii="Calibri" w:eastAsia="Times New Roman" w:hAnsi="Calibri"/>
          <w:bCs/>
          <w:sz w:val="24"/>
          <w:szCs w:val="24"/>
          <w:lang w:val="fr-FR"/>
        </w:rPr>
        <w:t xml:space="preserve">, </w:t>
      </w:r>
      <w:proofErr w:type="gramStart"/>
      <w:r w:rsidRPr="00C1093A">
        <w:rPr>
          <w:rFonts w:ascii="Calibri" w:eastAsia="Times New Roman" w:hAnsi="Calibri"/>
          <w:bCs/>
          <w:sz w:val="24"/>
          <w:szCs w:val="24"/>
          <w:lang w:val="fr-FR"/>
        </w:rPr>
        <w:t>ca</w:t>
      </w:r>
      <w:proofErr w:type="gram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drept</w:t>
      </w:r>
      <w:proofErr w:type="spellEnd"/>
      <w:r w:rsidRPr="00C1093A">
        <w:rPr>
          <w:rFonts w:ascii="Calibri" w:eastAsia="Times New Roman" w:hAnsi="Calibri"/>
          <w:bCs/>
          <w:sz w:val="24"/>
          <w:szCs w:val="24"/>
          <w:lang w:val="fr-FR"/>
        </w:rPr>
        <w:t xml:space="preserve"> real, </w:t>
      </w:r>
      <w:proofErr w:type="spellStart"/>
      <w:r w:rsidRPr="00C1093A">
        <w:rPr>
          <w:rFonts w:ascii="Calibri" w:eastAsia="Times New Roman" w:hAnsi="Calibri"/>
          <w:bCs/>
          <w:sz w:val="24"/>
          <w:szCs w:val="24"/>
          <w:lang w:val="fr-FR"/>
        </w:rPr>
        <w:t>aferent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proprietăţii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publice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prevăzut</w:t>
      </w:r>
      <w:proofErr w:type="spellEnd"/>
      <w:r w:rsidRPr="00C1093A">
        <w:rPr>
          <w:rFonts w:ascii="Calibri" w:eastAsia="Times New Roman" w:hAnsi="Calibri"/>
          <w:bCs/>
          <w:sz w:val="24"/>
          <w:szCs w:val="24"/>
          <w:lang w:val="fr-FR"/>
        </w:rPr>
        <w:t xml:space="preserve"> de art. 866 </w:t>
      </w:r>
      <w:proofErr w:type="spellStart"/>
      <w:r w:rsidRPr="00C1093A">
        <w:rPr>
          <w:rFonts w:ascii="Calibri" w:eastAsia="Times New Roman" w:hAnsi="Calibri"/>
          <w:bCs/>
          <w:sz w:val="24"/>
          <w:szCs w:val="24"/>
          <w:lang w:val="fr-FR"/>
        </w:rPr>
        <w:t>din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Legea</w:t>
      </w:r>
      <w:proofErr w:type="spellEnd"/>
      <w:r w:rsidRPr="00C1093A">
        <w:rPr>
          <w:rFonts w:ascii="Calibri" w:eastAsia="Times New Roman" w:hAnsi="Calibri"/>
          <w:bCs/>
          <w:sz w:val="24"/>
          <w:szCs w:val="24"/>
          <w:lang w:val="fr-FR"/>
        </w:rPr>
        <w:t xml:space="preserve"> nr. 287/2009 </w:t>
      </w:r>
      <w:proofErr w:type="spellStart"/>
      <w:r w:rsidRPr="00C1093A">
        <w:rPr>
          <w:rFonts w:ascii="Calibri" w:eastAsia="Times New Roman" w:hAnsi="Calibri"/>
          <w:bCs/>
          <w:sz w:val="24"/>
          <w:szCs w:val="24"/>
          <w:lang w:val="fr-FR"/>
        </w:rPr>
        <w:t>privind</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Codul</w:t>
      </w:r>
      <w:proofErr w:type="spellEnd"/>
      <w:r w:rsidRPr="00C1093A">
        <w:rPr>
          <w:rFonts w:ascii="Calibri" w:eastAsia="Times New Roman" w:hAnsi="Calibri"/>
          <w:bCs/>
          <w:sz w:val="24"/>
          <w:szCs w:val="24"/>
          <w:lang w:val="fr-FR"/>
        </w:rPr>
        <w:t xml:space="preserve"> Civil, </w:t>
      </w:r>
      <w:proofErr w:type="spellStart"/>
      <w:r w:rsidRPr="00C1093A">
        <w:rPr>
          <w:rFonts w:ascii="Calibri" w:eastAsia="Times New Roman" w:hAnsi="Calibri"/>
          <w:bCs/>
          <w:sz w:val="24"/>
          <w:szCs w:val="24"/>
          <w:lang w:val="fr-FR"/>
        </w:rPr>
        <w:t>republicată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modificările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și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completările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ulterioare</w:t>
      </w:r>
      <w:proofErr w:type="spellEnd"/>
      <w:r w:rsidRPr="00C1093A">
        <w:rPr>
          <w:rFonts w:ascii="Calibri" w:eastAsia="Times New Roman" w:hAnsi="Calibri"/>
          <w:bCs/>
          <w:sz w:val="24"/>
          <w:szCs w:val="24"/>
          <w:lang w:val="fr-FR"/>
        </w:rPr>
        <w:t>.</w:t>
      </w:r>
    </w:p>
    <w:p w14:paraId="1D8CDCF1" w14:textId="77777777" w:rsidR="00377879" w:rsidRPr="00C1093A" w:rsidRDefault="00377879" w:rsidP="00377879">
      <w:pPr>
        <w:spacing w:before="0" w:after="0" w:line="259" w:lineRule="auto"/>
        <w:jc w:val="both"/>
        <w:rPr>
          <w:rFonts w:ascii="Calibri" w:eastAsia="Times New Roman" w:hAnsi="Calibri"/>
          <w:bCs/>
          <w:sz w:val="24"/>
          <w:szCs w:val="24"/>
          <w:lang w:val="fr-FR"/>
        </w:rPr>
      </w:pPr>
    </w:p>
    <w:p w14:paraId="5DE9C1C6" w14:textId="5C1BD909" w:rsidR="005558DA" w:rsidRPr="00C1093A" w:rsidRDefault="005558DA" w:rsidP="005558DA">
      <w:pPr>
        <w:spacing w:before="0" w:after="0" w:line="256" w:lineRule="auto"/>
        <w:jc w:val="both"/>
        <w:rPr>
          <w:rFonts w:ascii="Calibri" w:eastAsia="Times New Roman" w:hAnsi="Calibri"/>
          <w:bCs/>
          <w:sz w:val="24"/>
          <w:szCs w:val="24"/>
          <w:lang w:val="fr-FR"/>
        </w:rPr>
      </w:pPr>
      <w:r w:rsidRPr="00C1093A">
        <w:rPr>
          <w:rFonts w:ascii="Calibri" w:eastAsia="Times New Roman" w:hAnsi="Calibri"/>
          <w:bCs/>
          <w:sz w:val="24"/>
          <w:szCs w:val="24"/>
          <w:lang w:val="fr-FR"/>
        </w:rPr>
        <w:t xml:space="preserve">Este </w:t>
      </w:r>
      <w:proofErr w:type="spellStart"/>
      <w:r w:rsidRPr="00C1093A">
        <w:rPr>
          <w:rFonts w:ascii="Calibri" w:eastAsia="Times New Roman" w:hAnsi="Calibri"/>
          <w:bCs/>
          <w:sz w:val="24"/>
          <w:szCs w:val="24"/>
          <w:lang w:val="fr-FR"/>
        </w:rPr>
        <w:t>obligatorie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menţinerea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dreptului</w:t>
      </w:r>
      <w:proofErr w:type="spellEnd"/>
      <w:r w:rsidRPr="00C1093A">
        <w:rPr>
          <w:rFonts w:ascii="Calibri" w:eastAsia="Times New Roman" w:hAnsi="Calibri"/>
          <w:bCs/>
          <w:sz w:val="24"/>
          <w:szCs w:val="24"/>
          <w:lang w:val="fr-FR"/>
        </w:rPr>
        <w:t xml:space="preserve"> real </w:t>
      </w:r>
      <w:proofErr w:type="spellStart"/>
      <w:r w:rsidRPr="00C1093A">
        <w:rPr>
          <w:rFonts w:ascii="Calibri" w:eastAsia="Times New Roman" w:hAnsi="Calibri"/>
          <w:bCs/>
          <w:sz w:val="24"/>
          <w:szCs w:val="24"/>
          <w:lang w:val="fr-FR"/>
        </w:rPr>
        <w:t>asupra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imobilului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toată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perioada</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durabilitate</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investiţiei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respectiv</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perioada</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menţinere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obligatorie</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investiției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după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finalizarea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implementării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proiectului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minim</w:t>
      </w:r>
      <w:proofErr w:type="spellEnd"/>
      <w:r w:rsidRPr="00C1093A">
        <w:rPr>
          <w:rFonts w:ascii="Calibri" w:eastAsia="Times New Roman" w:hAnsi="Calibri"/>
          <w:bCs/>
          <w:sz w:val="24"/>
          <w:szCs w:val="24"/>
          <w:lang w:val="fr-FR"/>
        </w:rPr>
        <w:t xml:space="preserve"> 5 </w:t>
      </w:r>
      <w:proofErr w:type="spellStart"/>
      <w:r w:rsidRPr="00C1093A">
        <w:rPr>
          <w:rFonts w:ascii="Calibri" w:eastAsia="Times New Roman" w:hAnsi="Calibri"/>
          <w:bCs/>
          <w:sz w:val="24"/>
          <w:szCs w:val="24"/>
          <w:lang w:val="fr-FR"/>
        </w:rPr>
        <w:t>ani</w:t>
      </w:r>
      <w:proofErr w:type="spellEnd"/>
      <w:r w:rsidRPr="00C1093A">
        <w:rPr>
          <w:rFonts w:ascii="Calibri" w:eastAsia="Times New Roman" w:hAnsi="Calibri"/>
          <w:bCs/>
          <w:sz w:val="24"/>
          <w:szCs w:val="24"/>
          <w:lang w:val="fr-FR"/>
        </w:rPr>
        <w:t xml:space="preserve"> de la </w:t>
      </w:r>
      <w:proofErr w:type="spellStart"/>
      <w:r w:rsidRPr="00C1093A">
        <w:rPr>
          <w:rFonts w:ascii="Calibri" w:eastAsia="Times New Roman" w:hAnsi="Calibri"/>
          <w:bCs/>
          <w:sz w:val="24"/>
          <w:szCs w:val="24"/>
          <w:lang w:val="fr-FR"/>
        </w:rPr>
        <w:t>efectuarea</w:t>
      </w:r>
      <w:proofErr w:type="spellEnd"/>
      <w:r w:rsidRPr="00C1093A">
        <w:rPr>
          <w:rFonts w:ascii="Calibri" w:eastAsia="Times New Roman" w:hAnsi="Calibri"/>
          <w:bCs/>
          <w:sz w:val="24"/>
          <w:szCs w:val="24"/>
          <w:lang w:val="fr-FR"/>
        </w:rPr>
        <w:t xml:space="preserve"> de AM a </w:t>
      </w:r>
      <w:proofErr w:type="spellStart"/>
      <w:r w:rsidRPr="00C1093A">
        <w:rPr>
          <w:rFonts w:ascii="Calibri" w:eastAsia="Times New Roman" w:hAnsi="Calibri"/>
          <w:bCs/>
          <w:sz w:val="24"/>
          <w:szCs w:val="24"/>
          <w:lang w:val="fr-FR"/>
        </w:rPr>
        <w:t>plății</w:t>
      </w:r>
      <w:proofErr w:type="spellEnd"/>
      <w:r w:rsidRPr="00C1093A">
        <w:rPr>
          <w:rFonts w:ascii="Calibri" w:eastAsia="Times New Roman" w:hAnsi="Calibri"/>
          <w:bCs/>
          <w:sz w:val="24"/>
          <w:szCs w:val="24"/>
          <w:lang w:val="fr-FR"/>
        </w:rPr>
        <w:t xml:space="preserve"> finale </w:t>
      </w:r>
      <w:proofErr w:type="spellStart"/>
      <w:r w:rsidRPr="00C1093A">
        <w:rPr>
          <w:rFonts w:ascii="Calibri" w:eastAsia="Times New Roman" w:hAnsi="Calibri"/>
          <w:bCs/>
          <w:sz w:val="24"/>
          <w:szCs w:val="24"/>
          <w:lang w:val="fr-FR"/>
        </w:rPr>
        <w:t>catre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beneficiar</w:t>
      </w:r>
      <w:proofErr w:type="spellEnd"/>
      <w:r w:rsidRPr="00C1093A">
        <w:rPr>
          <w:rFonts w:ascii="Calibri" w:eastAsia="Times New Roman" w:hAnsi="Calibri"/>
          <w:bCs/>
          <w:sz w:val="24"/>
          <w:szCs w:val="24"/>
          <w:lang w:val="fr-FR"/>
        </w:rPr>
        <w:t>).</w:t>
      </w:r>
    </w:p>
    <w:p w14:paraId="6BBBAE3B" w14:textId="77777777" w:rsidR="005558DA" w:rsidRPr="00C1093A" w:rsidRDefault="005558DA" w:rsidP="005558DA">
      <w:pPr>
        <w:spacing w:before="0" w:after="0" w:line="256" w:lineRule="auto"/>
        <w:jc w:val="both"/>
        <w:rPr>
          <w:rFonts w:ascii="Calibri" w:eastAsia="Times New Roman" w:hAnsi="Calibri"/>
          <w:bCs/>
          <w:sz w:val="24"/>
          <w:szCs w:val="24"/>
          <w:lang w:val="fr-FR"/>
        </w:rPr>
      </w:pPr>
      <w:r w:rsidRPr="00C1093A">
        <w:rPr>
          <w:rFonts w:ascii="Calibri" w:eastAsia="Times New Roman" w:hAnsi="Calibri"/>
          <w:bCs/>
          <w:sz w:val="24"/>
          <w:szCs w:val="24"/>
          <w:lang w:val="fr-FR"/>
        </w:rPr>
        <w:t xml:space="preserve">Prin </w:t>
      </w:r>
      <w:proofErr w:type="spellStart"/>
      <w:r w:rsidRPr="00C1093A">
        <w:rPr>
          <w:rFonts w:ascii="Calibri" w:eastAsia="Times New Roman" w:hAnsi="Calibri"/>
          <w:bCs/>
          <w:sz w:val="24"/>
          <w:szCs w:val="24"/>
          <w:lang w:val="fr-FR"/>
        </w:rPr>
        <w:t>perioada</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implementare</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proiectului</w:t>
      </w:r>
      <w:proofErr w:type="spellEnd"/>
      <w:r w:rsidRPr="00C1093A">
        <w:rPr>
          <w:rFonts w:ascii="Calibri" w:eastAsia="Times New Roman" w:hAnsi="Calibri"/>
          <w:bCs/>
          <w:sz w:val="24"/>
          <w:szCs w:val="24"/>
          <w:lang w:val="fr-FR"/>
        </w:rPr>
        <w:t xml:space="preserve"> se </w:t>
      </w:r>
      <w:proofErr w:type="spellStart"/>
      <w:r w:rsidRPr="00C1093A">
        <w:rPr>
          <w:rFonts w:ascii="Calibri" w:eastAsia="Times New Roman" w:hAnsi="Calibri"/>
          <w:bCs/>
          <w:sz w:val="24"/>
          <w:szCs w:val="24"/>
          <w:lang w:val="fr-FR"/>
        </w:rPr>
        <w:t>înţelege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perioada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care se </w:t>
      </w:r>
      <w:proofErr w:type="spellStart"/>
      <w:r w:rsidRPr="00C1093A">
        <w:rPr>
          <w:rFonts w:ascii="Calibri" w:eastAsia="Times New Roman" w:hAnsi="Calibri"/>
          <w:bCs/>
          <w:sz w:val="24"/>
          <w:szCs w:val="24"/>
          <w:lang w:val="fr-FR"/>
        </w:rPr>
        <w:t>finalizează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toate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activităţile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aferente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proiectului</w:t>
      </w:r>
      <w:proofErr w:type="spellEnd"/>
      <w:r w:rsidRPr="00C1093A">
        <w:rPr>
          <w:rFonts w:ascii="Calibri" w:eastAsia="Times New Roman" w:hAnsi="Calibri"/>
          <w:bCs/>
          <w:sz w:val="24"/>
          <w:szCs w:val="24"/>
          <w:lang w:val="fr-FR"/>
        </w:rPr>
        <w:t>.</w:t>
      </w:r>
    </w:p>
    <w:p w14:paraId="1A17FD74" w14:textId="77777777" w:rsidR="005558DA" w:rsidRPr="00C1093A" w:rsidRDefault="005558DA" w:rsidP="005558DA">
      <w:pPr>
        <w:spacing w:before="0" w:after="0" w:line="256" w:lineRule="auto"/>
        <w:jc w:val="both"/>
        <w:rPr>
          <w:rFonts w:ascii="Calibri" w:eastAsia="Times New Roman" w:hAnsi="Calibri"/>
          <w:bCs/>
          <w:sz w:val="24"/>
          <w:szCs w:val="24"/>
          <w:lang w:val="fr-FR"/>
        </w:rPr>
      </w:pPr>
    </w:p>
    <w:p w14:paraId="256313E6" w14:textId="77777777" w:rsidR="005558DA" w:rsidRPr="00C1093A" w:rsidRDefault="005558DA" w:rsidP="005558DA">
      <w:pPr>
        <w:spacing w:before="0" w:after="0" w:line="256" w:lineRule="auto"/>
        <w:jc w:val="both"/>
        <w:rPr>
          <w:rFonts w:ascii="Calibri" w:eastAsia="Times New Roman" w:hAnsi="Calibri"/>
          <w:bCs/>
          <w:sz w:val="24"/>
          <w:szCs w:val="24"/>
          <w:lang w:val="fr-FR"/>
        </w:rPr>
      </w:pPr>
      <w:proofErr w:type="spellStart"/>
      <w:proofErr w:type="gramStart"/>
      <w:r w:rsidRPr="00C1093A">
        <w:rPr>
          <w:rFonts w:ascii="Calibri" w:eastAsia="Times New Roman" w:hAnsi="Calibri"/>
          <w:bCs/>
          <w:sz w:val="24"/>
          <w:szCs w:val="24"/>
          <w:lang w:val="fr-FR"/>
        </w:rPr>
        <w:t>Notă</w:t>
      </w:r>
      <w:proofErr w:type="spellEnd"/>
      <w:r w:rsidRPr="00C1093A">
        <w:rPr>
          <w:rFonts w:ascii="Calibri" w:eastAsia="Times New Roman" w:hAnsi="Calibri"/>
          <w:bCs/>
          <w:sz w:val="24"/>
          <w:szCs w:val="24"/>
          <w:lang w:val="fr-FR"/>
        </w:rPr>
        <w:t>!</w:t>
      </w:r>
      <w:proofErr w:type="gram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Dacă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parcursul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perioadei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implementare</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contractului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finanțare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sau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perioada</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durabilitate</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acestuia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sunt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afectate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condițiile</w:t>
      </w:r>
      <w:proofErr w:type="spellEnd"/>
      <w:r w:rsidRPr="00C1093A">
        <w:rPr>
          <w:rFonts w:ascii="Calibri" w:eastAsia="Times New Roman" w:hAnsi="Calibri"/>
          <w:bCs/>
          <w:sz w:val="24"/>
          <w:szCs w:val="24"/>
          <w:lang w:val="fr-FR"/>
        </w:rPr>
        <w:t xml:space="preserve"> de construire/</w:t>
      </w:r>
      <w:proofErr w:type="spellStart"/>
      <w:r w:rsidRPr="00C1093A">
        <w:rPr>
          <w:rFonts w:ascii="Calibri" w:eastAsia="Times New Roman" w:hAnsi="Calibri"/>
          <w:bCs/>
          <w:sz w:val="24"/>
          <w:szCs w:val="24"/>
          <w:lang w:val="fr-FR"/>
        </w:rPr>
        <w:t>exploatare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asupra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infrastructurii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imobilului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aferent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proiectului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beneficiarul</w:t>
      </w:r>
      <w:proofErr w:type="spellEnd"/>
      <w:r w:rsidRPr="00C1093A">
        <w:rPr>
          <w:rFonts w:ascii="Calibri" w:eastAsia="Times New Roman" w:hAnsi="Calibri"/>
          <w:bCs/>
          <w:sz w:val="24"/>
          <w:szCs w:val="24"/>
          <w:lang w:val="fr-FR"/>
        </w:rPr>
        <w:t xml:space="preserve"> are </w:t>
      </w:r>
      <w:proofErr w:type="spellStart"/>
      <w:r w:rsidRPr="00C1093A">
        <w:rPr>
          <w:rFonts w:ascii="Calibri" w:eastAsia="Times New Roman" w:hAnsi="Calibri"/>
          <w:bCs/>
          <w:sz w:val="24"/>
          <w:szCs w:val="24"/>
          <w:lang w:val="fr-FR"/>
        </w:rPr>
        <w:t>obligația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contractuală</w:t>
      </w:r>
      <w:proofErr w:type="spellEnd"/>
      <w:r w:rsidRPr="00C1093A">
        <w:rPr>
          <w:rFonts w:ascii="Calibri" w:eastAsia="Times New Roman" w:hAnsi="Calibri"/>
          <w:bCs/>
          <w:sz w:val="24"/>
          <w:szCs w:val="24"/>
          <w:lang w:val="fr-FR"/>
        </w:rPr>
        <w:t xml:space="preserve"> </w:t>
      </w:r>
      <w:proofErr w:type="gramStart"/>
      <w:r w:rsidRPr="00C1093A">
        <w:rPr>
          <w:rFonts w:ascii="Calibri" w:eastAsia="Times New Roman" w:hAnsi="Calibri"/>
          <w:bCs/>
          <w:sz w:val="24"/>
          <w:szCs w:val="24"/>
          <w:lang w:val="fr-FR"/>
        </w:rPr>
        <w:t>de a</w:t>
      </w:r>
      <w:proofErr w:type="gram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returna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finanțarea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nerambursabilă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acordată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precum</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și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alte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penalități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dacă</w:t>
      </w:r>
      <w:proofErr w:type="spellEnd"/>
      <w:r w:rsidRPr="00C1093A">
        <w:rPr>
          <w:rFonts w:ascii="Calibri" w:eastAsia="Times New Roman" w:hAnsi="Calibri"/>
          <w:bCs/>
          <w:sz w:val="24"/>
          <w:szCs w:val="24"/>
          <w:lang w:val="fr-FR"/>
        </w:rPr>
        <w:t xml:space="preserve"> este </w:t>
      </w:r>
      <w:proofErr w:type="spellStart"/>
      <w:r w:rsidRPr="00C1093A">
        <w:rPr>
          <w:rFonts w:ascii="Calibri" w:eastAsia="Times New Roman" w:hAnsi="Calibri"/>
          <w:bCs/>
          <w:sz w:val="24"/>
          <w:szCs w:val="24"/>
          <w:lang w:val="fr-FR"/>
        </w:rPr>
        <w:t>cazul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conformitate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prevederile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contractuale</w:t>
      </w:r>
      <w:proofErr w:type="spellEnd"/>
      <w:r w:rsidRPr="00C1093A">
        <w:rPr>
          <w:rFonts w:ascii="Calibri" w:eastAsia="Times New Roman" w:hAnsi="Calibri"/>
          <w:bCs/>
          <w:sz w:val="24"/>
          <w:szCs w:val="24"/>
          <w:lang w:val="fr-FR"/>
        </w:rPr>
        <w:t>.</w:t>
      </w:r>
    </w:p>
    <w:p w14:paraId="538FAF10" w14:textId="77777777" w:rsidR="005624B8" w:rsidRPr="00C1093A" w:rsidRDefault="005624B8" w:rsidP="005558DA">
      <w:pPr>
        <w:spacing w:before="0" w:after="0" w:line="256" w:lineRule="auto"/>
        <w:jc w:val="both"/>
        <w:rPr>
          <w:rFonts w:ascii="Calibri" w:eastAsia="Times New Roman" w:hAnsi="Calibri"/>
          <w:bCs/>
          <w:sz w:val="24"/>
          <w:szCs w:val="24"/>
          <w:lang w:val="fr-FR"/>
        </w:rPr>
      </w:pPr>
    </w:p>
    <w:p w14:paraId="2A8895E1" w14:textId="7843C58A" w:rsidR="005558DA" w:rsidRPr="00C1093A" w:rsidRDefault="005558DA" w:rsidP="005558DA">
      <w:pPr>
        <w:spacing w:before="0" w:after="0" w:line="256" w:lineRule="auto"/>
        <w:jc w:val="both"/>
        <w:rPr>
          <w:rFonts w:ascii="Calibri" w:eastAsia="Times New Roman" w:hAnsi="Calibri"/>
          <w:bCs/>
          <w:sz w:val="24"/>
          <w:szCs w:val="24"/>
          <w:lang w:val="fr-FR"/>
        </w:rPr>
      </w:pPr>
      <w:proofErr w:type="spellStart"/>
      <w:r w:rsidRPr="00C1093A">
        <w:rPr>
          <w:rFonts w:ascii="Calibri" w:eastAsia="Times New Roman" w:hAnsi="Calibri"/>
          <w:bCs/>
          <w:sz w:val="24"/>
          <w:szCs w:val="24"/>
          <w:lang w:val="fr-FR"/>
        </w:rPr>
        <w:t>Pentru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proiectele</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investiții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publice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pentru</w:t>
      </w:r>
      <w:proofErr w:type="spellEnd"/>
      <w:r w:rsidRPr="00C1093A">
        <w:rPr>
          <w:rFonts w:ascii="Calibri" w:eastAsia="Times New Roman" w:hAnsi="Calibri"/>
          <w:bCs/>
          <w:sz w:val="24"/>
          <w:szCs w:val="24"/>
          <w:lang w:val="fr-FR"/>
        </w:rPr>
        <w:t xml:space="preserve"> care este </w:t>
      </w:r>
      <w:proofErr w:type="spellStart"/>
      <w:r w:rsidRPr="00C1093A">
        <w:rPr>
          <w:rFonts w:ascii="Calibri" w:eastAsia="Times New Roman" w:hAnsi="Calibri"/>
          <w:bCs/>
          <w:sz w:val="24"/>
          <w:szCs w:val="24"/>
          <w:lang w:val="fr-FR"/>
        </w:rPr>
        <w:t>necesară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obținerea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autorizației</w:t>
      </w:r>
      <w:proofErr w:type="spellEnd"/>
      <w:r w:rsidRPr="00C1093A">
        <w:rPr>
          <w:rFonts w:ascii="Calibri" w:eastAsia="Times New Roman" w:hAnsi="Calibri"/>
          <w:bCs/>
          <w:sz w:val="24"/>
          <w:szCs w:val="24"/>
          <w:lang w:val="fr-FR"/>
        </w:rPr>
        <w:t xml:space="preserve"> de construire, </w:t>
      </w:r>
      <w:proofErr w:type="spellStart"/>
      <w:r w:rsidRPr="00C1093A">
        <w:rPr>
          <w:rFonts w:ascii="Calibri" w:eastAsia="Times New Roman" w:hAnsi="Calibri"/>
          <w:bCs/>
          <w:sz w:val="24"/>
          <w:szCs w:val="24"/>
          <w:lang w:val="fr-FR"/>
        </w:rPr>
        <w:t>solicitantul</w:t>
      </w:r>
      <w:proofErr w:type="spellEnd"/>
      <w:r w:rsidRPr="00C1093A">
        <w:rPr>
          <w:rFonts w:ascii="Calibri" w:eastAsia="Times New Roman" w:hAnsi="Calibri"/>
          <w:bCs/>
          <w:sz w:val="24"/>
          <w:szCs w:val="24"/>
          <w:lang w:val="fr-FR"/>
        </w:rPr>
        <w:t xml:space="preserve"> are </w:t>
      </w:r>
      <w:proofErr w:type="spellStart"/>
      <w:r w:rsidRPr="00C1093A">
        <w:rPr>
          <w:rFonts w:ascii="Calibri" w:eastAsia="Times New Roman" w:hAnsi="Calibri"/>
          <w:bCs/>
          <w:sz w:val="24"/>
          <w:szCs w:val="24"/>
          <w:lang w:val="fr-FR"/>
        </w:rPr>
        <w:t>obligația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condițiile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și</w:t>
      </w:r>
      <w:proofErr w:type="spellEnd"/>
      <w:r w:rsidRPr="00C1093A">
        <w:rPr>
          <w:rFonts w:ascii="Calibri" w:eastAsia="Times New Roman" w:hAnsi="Calibri"/>
          <w:bCs/>
          <w:sz w:val="24"/>
          <w:szCs w:val="24"/>
          <w:lang w:val="fr-FR"/>
        </w:rPr>
        <w:t xml:space="preserve"> la </w:t>
      </w:r>
      <w:proofErr w:type="spellStart"/>
      <w:r w:rsidRPr="00C1093A">
        <w:rPr>
          <w:rFonts w:ascii="Calibri" w:eastAsia="Times New Roman" w:hAnsi="Calibri"/>
          <w:bCs/>
          <w:sz w:val="24"/>
          <w:szCs w:val="24"/>
          <w:lang w:val="fr-FR"/>
        </w:rPr>
        <w:t>termenele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din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Ghidul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solicitantului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etapa</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contractare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respectiv</w:t>
      </w:r>
      <w:proofErr w:type="spellEnd"/>
      <w:r w:rsidRPr="00C1093A">
        <w:rPr>
          <w:rFonts w:ascii="Calibri" w:eastAsia="Times New Roman" w:hAnsi="Calibri"/>
          <w:bCs/>
          <w:sz w:val="24"/>
          <w:szCs w:val="24"/>
          <w:lang w:val="fr-FR"/>
        </w:rPr>
        <w:t xml:space="preserve"> nu mai </w:t>
      </w:r>
      <w:proofErr w:type="spellStart"/>
      <w:r w:rsidRPr="00C1093A">
        <w:rPr>
          <w:rFonts w:ascii="Calibri" w:eastAsia="Times New Roman" w:hAnsi="Calibri"/>
          <w:bCs/>
          <w:sz w:val="24"/>
          <w:szCs w:val="24"/>
          <w:lang w:val="fr-FR"/>
        </w:rPr>
        <w:t>târziu</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semnarea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contractului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finanțare</w:t>
      </w:r>
      <w:proofErr w:type="spellEnd"/>
      <w:r w:rsidRPr="00C1093A">
        <w:rPr>
          <w:rFonts w:ascii="Calibri" w:eastAsia="Times New Roman" w:hAnsi="Calibri"/>
          <w:bCs/>
          <w:sz w:val="24"/>
          <w:szCs w:val="24"/>
          <w:lang w:val="fr-FR"/>
        </w:rPr>
        <w:t xml:space="preserve">, </w:t>
      </w:r>
      <w:proofErr w:type="gramStart"/>
      <w:r w:rsidRPr="00C1093A">
        <w:rPr>
          <w:rFonts w:ascii="Calibri" w:eastAsia="Times New Roman" w:hAnsi="Calibri"/>
          <w:bCs/>
          <w:sz w:val="24"/>
          <w:szCs w:val="24"/>
          <w:lang w:val="fr-FR"/>
        </w:rPr>
        <w:t>de a</w:t>
      </w:r>
      <w:proofErr w:type="gramEnd"/>
      <w:r w:rsidRPr="00C1093A">
        <w:rPr>
          <w:rFonts w:ascii="Calibri" w:eastAsia="Times New Roman" w:hAnsi="Calibri"/>
          <w:bCs/>
          <w:sz w:val="24"/>
          <w:szCs w:val="24"/>
          <w:lang w:val="fr-FR"/>
        </w:rPr>
        <w:t xml:space="preserve"> face </w:t>
      </w:r>
      <w:proofErr w:type="spellStart"/>
      <w:r w:rsidRPr="00C1093A">
        <w:rPr>
          <w:rFonts w:ascii="Calibri" w:eastAsia="Times New Roman" w:hAnsi="Calibri"/>
          <w:bCs/>
          <w:sz w:val="24"/>
          <w:szCs w:val="24"/>
          <w:lang w:val="fr-FR"/>
        </w:rPr>
        <w:lastRenderedPageBreak/>
        <w:t>dovada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unui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drept</w:t>
      </w:r>
      <w:proofErr w:type="spellEnd"/>
      <w:r w:rsidRPr="00C1093A">
        <w:rPr>
          <w:rFonts w:ascii="Calibri" w:eastAsia="Times New Roman" w:hAnsi="Calibri"/>
          <w:bCs/>
          <w:sz w:val="24"/>
          <w:szCs w:val="24"/>
          <w:lang w:val="fr-FR"/>
        </w:rPr>
        <w:t xml:space="preserve"> real.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situația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care,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etapa</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contractare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beneficiarul</w:t>
      </w:r>
      <w:proofErr w:type="spellEnd"/>
      <w:r w:rsidRPr="00C1093A">
        <w:rPr>
          <w:rFonts w:ascii="Calibri" w:eastAsia="Times New Roman" w:hAnsi="Calibri"/>
          <w:bCs/>
          <w:sz w:val="24"/>
          <w:szCs w:val="24"/>
          <w:lang w:val="fr-FR"/>
        </w:rPr>
        <w:t xml:space="preserve"> nu </w:t>
      </w:r>
      <w:proofErr w:type="spellStart"/>
      <w:r w:rsidRPr="00C1093A">
        <w:rPr>
          <w:rFonts w:ascii="Calibri" w:eastAsia="Times New Roman" w:hAnsi="Calibri"/>
          <w:bCs/>
          <w:sz w:val="24"/>
          <w:szCs w:val="24"/>
          <w:lang w:val="fr-FR"/>
        </w:rPr>
        <w:t>demonstrează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că</w:t>
      </w:r>
      <w:proofErr w:type="spellEnd"/>
      <w:r w:rsidRPr="00C1093A">
        <w:rPr>
          <w:rFonts w:ascii="Calibri" w:eastAsia="Times New Roman" w:hAnsi="Calibri"/>
          <w:bCs/>
          <w:sz w:val="24"/>
          <w:szCs w:val="24"/>
          <w:lang w:val="fr-FR"/>
        </w:rPr>
        <w:t xml:space="preserve"> este </w:t>
      </w:r>
      <w:proofErr w:type="spellStart"/>
      <w:r w:rsidRPr="00C1093A">
        <w:rPr>
          <w:rFonts w:ascii="Calibri" w:eastAsia="Times New Roman" w:hAnsi="Calibri"/>
          <w:bCs/>
          <w:sz w:val="24"/>
          <w:szCs w:val="24"/>
          <w:lang w:val="fr-FR"/>
        </w:rPr>
        <w:t>titularul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dreptului</w:t>
      </w:r>
      <w:proofErr w:type="spellEnd"/>
      <w:r w:rsidRPr="00C1093A">
        <w:rPr>
          <w:rFonts w:ascii="Calibri" w:eastAsia="Times New Roman" w:hAnsi="Calibri"/>
          <w:bCs/>
          <w:sz w:val="24"/>
          <w:szCs w:val="24"/>
          <w:lang w:val="fr-FR"/>
        </w:rPr>
        <w:t xml:space="preserve"> real </w:t>
      </w:r>
      <w:proofErr w:type="spellStart"/>
      <w:r w:rsidRPr="00C1093A">
        <w:rPr>
          <w:rFonts w:ascii="Calibri" w:eastAsia="Times New Roman" w:hAnsi="Calibri"/>
          <w:bCs/>
          <w:sz w:val="24"/>
          <w:szCs w:val="24"/>
          <w:lang w:val="fr-FR"/>
        </w:rPr>
        <w:t>solicitat</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ghid</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cererea</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finanțare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poate</w:t>
      </w:r>
      <w:proofErr w:type="spellEnd"/>
      <w:r w:rsidRPr="00C1093A">
        <w:rPr>
          <w:rFonts w:ascii="Calibri" w:eastAsia="Times New Roman" w:hAnsi="Calibri"/>
          <w:bCs/>
          <w:sz w:val="24"/>
          <w:szCs w:val="24"/>
          <w:lang w:val="fr-FR"/>
        </w:rPr>
        <w:t xml:space="preserve"> fi </w:t>
      </w:r>
      <w:proofErr w:type="spellStart"/>
      <w:r w:rsidRPr="00C1093A">
        <w:rPr>
          <w:rFonts w:ascii="Calibri" w:eastAsia="Times New Roman" w:hAnsi="Calibri"/>
          <w:bCs/>
          <w:sz w:val="24"/>
          <w:szCs w:val="24"/>
          <w:lang w:val="fr-FR"/>
        </w:rPr>
        <w:t>respinsă</w:t>
      </w:r>
      <w:proofErr w:type="spellEnd"/>
      <w:r w:rsidRPr="00C1093A">
        <w:rPr>
          <w:rFonts w:ascii="Calibri" w:eastAsia="Times New Roman" w:hAnsi="Calibri"/>
          <w:bCs/>
          <w:sz w:val="24"/>
          <w:szCs w:val="24"/>
          <w:lang w:val="fr-FR"/>
        </w:rPr>
        <w:t>.</w:t>
      </w:r>
    </w:p>
    <w:p w14:paraId="54EA9E45" w14:textId="77777777" w:rsidR="005558DA" w:rsidRPr="00C1093A" w:rsidRDefault="005558DA" w:rsidP="005558DA">
      <w:pPr>
        <w:spacing w:before="0" w:after="0" w:line="256" w:lineRule="auto"/>
        <w:jc w:val="both"/>
        <w:rPr>
          <w:rFonts w:ascii="Calibri" w:eastAsia="Times New Roman" w:hAnsi="Calibri"/>
          <w:bCs/>
          <w:sz w:val="24"/>
          <w:szCs w:val="24"/>
          <w:lang w:val="fr-FR"/>
        </w:rPr>
      </w:pPr>
    </w:p>
    <w:p w14:paraId="47C6AC7C" w14:textId="40437DF4" w:rsidR="005558DA" w:rsidRPr="00C1093A" w:rsidRDefault="005558DA" w:rsidP="005558DA">
      <w:pPr>
        <w:spacing w:before="0" w:after="0" w:line="256" w:lineRule="auto"/>
        <w:jc w:val="both"/>
        <w:rPr>
          <w:rFonts w:ascii="Calibri" w:eastAsia="Times New Roman" w:hAnsi="Calibri"/>
          <w:bCs/>
          <w:sz w:val="24"/>
          <w:szCs w:val="24"/>
          <w:lang w:val="fr-FR"/>
        </w:rPr>
      </w:pPr>
      <w:proofErr w:type="spellStart"/>
      <w:proofErr w:type="gramStart"/>
      <w:r w:rsidRPr="00C1093A">
        <w:rPr>
          <w:rFonts w:ascii="Calibri" w:eastAsia="Times New Roman" w:hAnsi="Calibri"/>
          <w:bCs/>
          <w:sz w:val="24"/>
          <w:szCs w:val="24"/>
          <w:lang w:val="fr-FR"/>
        </w:rPr>
        <w:t>Notă</w:t>
      </w:r>
      <w:proofErr w:type="spellEnd"/>
      <w:r w:rsidRPr="00C1093A">
        <w:rPr>
          <w:rFonts w:ascii="Calibri" w:eastAsia="Times New Roman" w:hAnsi="Calibri"/>
          <w:bCs/>
          <w:sz w:val="24"/>
          <w:szCs w:val="24"/>
          <w:lang w:val="fr-FR"/>
        </w:rPr>
        <w:t>!</w:t>
      </w:r>
      <w:proofErr w:type="gram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Pentru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proiectele</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investiții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bunurile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imobile</w:t>
      </w:r>
      <w:proofErr w:type="spellEnd"/>
      <w:r w:rsidRPr="00C1093A">
        <w:rPr>
          <w:rFonts w:ascii="Calibri" w:eastAsia="Times New Roman" w:hAnsi="Calibri"/>
          <w:bCs/>
          <w:sz w:val="24"/>
          <w:szCs w:val="24"/>
          <w:lang w:val="fr-FR"/>
        </w:rPr>
        <w:t xml:space="preserve"> care fac </w:t>
      </w:r>
      <w:proofErr w:type="spellStart"/>
      <w:r w:rsidRPr="00C1093A">
        <w:rPr>
          <w:rFonts w:ascii="Calibri" w:eastAsia="Times New Roman" w:hAnsi="Calibri"/>
          <w:bCs/>
          <w:sz w:val="24"/>
          <w:szCs w:val="24"/>
          <w:lang w:val="fr-FR"/>
        </w:rPr>
        <w:t>obiectul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cererii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finanțare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trebuie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îndeplinească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mod </w:t>
      </w:r>
      <w:proofErr w:type="spellStart"/>
      <w:r w:rsidRPr="00C1093A">
        <w:rPr>
          <w:rFonts w:ascii="Calibri" w:eastAsia="Times New Roman" w:hAnsi="Calibri"/>
          <w:bCs/>
          <w:sz w:val="24"/>
          <w:szCs w:val="24"/>
          <w:lang w:val="fr-FR"/>
        </w:rPr>
        <w:t>cumulativ</w:t>
      </w:r>
      <w:proofErr w:type="spellEnd"/>
      <w:r w:rsidRPr="00C1093A">
        <w:rPr>
          <w:rFonts w:ascii="Calibri" w:eastAsia="Times New Roman" w:hAnsi="Calibri"/>
          <w:bCs/>
          <w:sz w:val="24"/>
          <w:szCs w:val="24"/>
          <w:lang w:val="fr-FR"/>
        </w:rPr>
        <w:t xml:space="preserve">, nu mai </w:t>
      </w:r>
      <w:proofErr w:type="spellStart"/>
      <w:r w:rsidRPr="00C1093A">
        <w:rPr>
          <w:rFonts w:ascii="Calibri" w:eastAsia="Times New Roman" w:hAnsi="Calibri"/>
          <w:bCs/>
          <w:sz w:val="24"/>
          <w:szCs w:val="24"/>
          <w:lang w:val="fr-FR"/>
        </w:rPr>
        <w:t>târziu</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semnarea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contractului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finanțare</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emiterea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deciziei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finanțare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după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caz</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următoarele</w:t>
      </w:r>
      <w:proofErr w:type="spellEnd"/>
      <w:r w:rsidRPr="00C1093A">
        <w:rPr>
          <w:rFonts w:ascii="Calibri" w:eastAsia="Times New Roman" w:hAnsi="Calibri"/>
          <w:bCs/>
          <w:sz w:val="24"/>
          <w:szCs w:val="24"/>
          <w:lang w:val="fr-FR"/>
        </w:rPr>
        <w:t xml:space="preserve"> </w:t>
      </w:r>
      <w:proofErr w:type="spellStart"/>
      <w:proofErr w:type="gramStart"/>
      <w:r w:rsidRPr="00C1093A">
        <w:rPr>
          <w:rFonts w:ascii="Calibri" w:eastAsia="Times New Roman" w:hAnsi="Calibri"/>
          <w:bCs/>
          <w:sz w:val="24"/>
          <w:szCs w:val="24"/>
          <w:lang w:val="fr-FR"/>
        </w:rPr>
        <w:t>condiții</w:t>
      </w:r>
      <w:proofErr w:type="spellEnd"/>
      <w:r w:rsidRPr="00C1093A">
        <w:rPr>
          <w:rFonts w:ascii="Calibri" w:eastAsia="Times New Roman" w:hAnsi="Calibri"/>
          <w:bCs/>
          <w:sz w:val="24"/>
          <w:szCs w:val="24"/>
          <w:lang w:val="fr-FR"/>
        </w:rPr>
        <w:t>:</w:t>
      </w:r>
      <w:proofErr w:type="gramEnd"/>
    </w:p>
    <w:p w14:paraId="2BD3EEB5" w14:textId="77777777" w:rsidR="005558DA" w:rsidRPr="00C1093A" w:rsidRDefault="005558DA" w:rsidP="00681B8A">
      <w:pPr>
        <w:spacing w:before="0" w:after="0" w:line="256" w:lineRule="auto"/>
        <w:ind w:left="708"/>
        <w:jc w:val="both"/>
        <w:rPr>
          <w:rFonts w:ascii="Calibri" w:eastAsia="Times New Roman" w:hAnsi="Calibri"/>
          <w:bCs/>
          <w:sz w:val="24"/>
          <w:szCs w:val="24"/>
          <w:lang w:val="fr-FR"/>
        </w:rPr>
      </w:pPr>
      <w:r w:rsidRPr="00C1093A">
        <w:rPr>
          <w:rFonts w:ascii="Calibri" w:eastAsia="Times New Roman" w:hAnsi="Calibri"/>
          <w:bCs/>
          <w:sz w:val="24"/>
          <w:szCs w:val="24"/>
          <w:lang w:val="fr-FR"/>
        </w:rPr>
        <w:t xml:space="preserve">a. </w:t>
      </w:r>
      <w:proofErr w:type="spellStart"/>
      <w:r w:rsidRPr="00C1093A">
        <w:rPr>
          <w:rFonts w:ascii="Calibri" w:eastAsia="Times New Roman" w:hAnsi="Calibri"/>
          <w:bCs/>
          <w:sz w:val="24"/>
          <w:szCs w:val="24"/>
          <w:lang w:val="fr-FR"/>
        </w:rPr>
        <w:t>să</w:t>
      </w:r>
      <w:proofErr w:type="spellEnd"/>
      <w:r w:rsidRPr="00C1093A">
        <w:rPr>
          <w:rFonts w:ascii="Calibri" w:eastAsia="Times New Roman" w:hAnsi="Calibri"/>
          <w:bCs/>
          <w:sz w:val="24"/>
          <w:szCs w:val="24"/>
          <w:lang w:val="fr-FR"/>
        </w:rPr>
        <w:t xml:space="preserve"> fie </w:t>
      </w:r>
      <w:proofErr w:type="spellStart"/>
      <w:r w:rsidRPr="00C1093A">
        <w:rPr>
          <w:rFonts w:ascii="Calibri" w:eastAsia="Times New Roman" w:hAnsi="Calibri"/>
          <w:bCs/>
          <w:sz w:val="24"/>
          <w:szCs w:val="24"/>
          <w:lang w:val="fr-FR"/>
        </w:rPr>
        <w:t>libere</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orice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sarcini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sau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interdicții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incompatibile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realizarea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activităților</w:t>
      </w:r>
      <w:proofErr w:type="spellEnd"/>
      <w:r w:rsidRPr="00C1093A">
        <w:rPr>
          <w:rFonts w:ascii="Calibri" w:eastAsia="Times New Roman" w:hAnsi="Calibri"/>
          <w:bCs/>
          <w:sz w:val="24"/>
          <w:szCs w:val="24"/>
          <w:lang w:val="fr-FR"/>
        </w:rPr>
        <w:t xml:space="preserve"> </w:t>
      </w:r>
      <w:proofErr w:type="spellStart"/>
      <w:proofErr w:type="gramStart"/>
      <w:r w:rsidRPr="00C1093A">
        <w:rPr>
          <w:rFonts w:ascii="Calibri" w:eastAsia="Times New Roman" w:hAnsi="Calibri"/>
          <w:bCs/>
          <w:sz w:val="24"/>
          <w:szCs w:val="24"/>
          <w:lang w:val="fr-FR"/>
        </w:rPr>
        <w:t>proiectului</w:t>
      </w:r>
      <w:proofErr w:type="spellEnd"/>
      <w:r w:rsidRPr="00C1093A">
        <w:rPr>
          <w:rFonts w:ascii="Calibri" w:eastAsia="Times New Roman" w:hAnsi="Calibri"/>
          <w:bCs/>
          <w:sz w:val="24"/>
          <w:szCs w:val="24"/>
          <w:lang w:val="fr-FR"/>
        </w:rPr>
        <w:t>;</w:t>
      </w:r>
      <w:proofErr w:type="gramEnd"/>
    </w:p>
    <w:p w14:paraId="7C79718A" w14:textId="77777777" w:rsidR="005558DA" w:rsidRPr="00C1093A" w:rsidRDefault="005558DA" w:rsidP="00681B8A">
      <w:pPr>
        <w:spacing w:before="0" w:after="0" w:line="256" w:lineRule="auto"/>
        <w:ind w:left="708"/>
        <w:jc w:val="both"/>
        <w:rPr>
          <w:rFonts w:ascii="Calibri" w:eastAsia="Times New Roman" w:hAnsi="Calibri"/>
          <w:bCs/>
          <w:sz w:val="24"/>
          <w:szCs w:val="24"/>
          <w:lang w:val="fr-FR"/>
        </w:rPr>
      </w:pPr>
      <w:r w:rsidRPr="00C1093A">
        <w:rPr>
          <w:rFonts w:ascii="Calibri" w:eastAsia="Times New Roman" w:hAnsi="Calibri"/>
          <w:bCs/>
          <w:sz w:val="24"/>
          <w:szCs w:val="24"/>
          <w:lang w:val="fr-FR"/>
        </w:rPr>
        <w:t xml:space="preserve">b. </w:t>
      </w:r>
      <w:proofErr w:type="spellStart"/>
      <w:r w:rsidRPr="00C1093A">
        <w:rPr>
          <w:rFonts w:ascii="Calibri" w:eastAsia="Times New Roman" w:hAnsi="Calibri"/>
          <w:bCs/>
          <w:sz w:val="24"/>
          <w:szCs w:val="24"/>
          <w:lang w:val="fr-FR"/>
        </w:rPr>
        <w:t>să</w:t>
      </w:r>
      <w:proofErr w:type="spellEnd"/>
      <w:r w:rsidRPr="00C1093A">
        <w:rPr>
          <w:rFonts w:ascii="Calibri" w:eastAsia="Times New Roman" w:hAnsi="Calibri"/>
          <w:bCs/>
          <w:sz w:val="24"/>
          <w:szCs w:val="24"/>
          <w:lang w:val="fr-FR"/>
        </w:rPr>
        <w:t xml:space="preserve"> nu </w:t>
      </w:r>
      <w:proofErr w:type="spellStart"/>
      <w:r w:rsidRPr="00C1093A">
        <w:rPr>
          <w:rFonts w:ascii="Calibri" w:eastAsia="Times New Roman" w:hAnsi="Calibri"/>
          <w:bCs/>
          <w:sz w:val="24"/>
          <w:szCs w:val="24"/>
          <w:lang w:val="fr-FR"/>
        </w:rPr>
        <w:t>facă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obiectul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unor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garanții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cesionări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și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nici</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unei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alte</w:t>
      </w:r>
      <w:proofErr w:type="spellEnd"/>
      <w:r w:rsidRPr="00C1093A">
        <w:rPr>
          <w:rFonts w:ascii="Calibri" w:eastAsia="Times New Roman" w:hAnsi="Calibri"/>
          <w:bCs/>
          <w:sz w:val="24"/>
          <w:szCs w:val="24"/>
          <w:lang w:val="fr-FR"/>
        </w:rPr>
        <w:t xml:space="preserve"> forme de </w:t>
      </w:r>
      <w:proofErr w:type="spellStart"/>
      <w:r w:rsidRPr="00C1093A">
        <w:rPr>
          <w:rFonts w:ascii="Calibri" w:eastAsia="Times New Roman" w:hAnsi="Calibri"/>
          <w:bCs/>
          <w:sz w:val="24"/>
          <w:szCs w:val="24"/>
          <w:lang w:val="fr-FR"/>
        </w:rPr>
        <w:t>sarcini</w:t>
      </w:r>
      <w:proofErr w:type="spellEnd"/>
      <w:r w:rsidRPr="00C1093A">
        <w:rPr>
          <w:rFonts w:ascii="Calibri" w:eastAsia="Times New Roman" w:hAnsi="Calibri"/>
          <w:bCs/>
          <w:sz w:val="24"/>
          <w:szCs w:val="24"/>
          <w:lang w:val="fr-FR"/>
        </w:rPr>
        <w:t xml:space="preserve"> care </w:t>
      </w:r>
      <w:proofErr w:type="spellStart"/>
      <w:r w:rsidRPr="00C1093A">
        <w:rPr>
          <w:rFonts w:ascii="Calibri" w:eastAsia="Times New Roman" w:hAnsi="Calibri"/>
          <w:bCs/>
          <w:sz w:val="24"/>
          <w:szCs w:val="24"/>
          <w:lang w:val="fr-FR"/>
        </w:rPr>
        <w:t>ar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putea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afecta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dreptul</w:t>
      </w:r>
      <w:proofErr w:type="spellEnd"/>
      <w:r w:rsidRPr="00C1093A">
        <w:rPr>
          <w:rFonts w:ascii="Calibri" w:eastAsia="Times New Roman" w:hAnsi="Calibri"/>
          <w:bCs/>
          <w:sz w:val="24"/>
          <w:szCs w:val="24"/>
          <w:lang w:val="fr-FR"/>
        </w:rPr>
        <w:t xml:space="preserve"> </w:t>
      </w:r>
      <w:proofErr w:type="spellStart"/>
      <w:proofErr w:type="gramStart"/>
      <w:r w:rsidRPr="00C1093A">
        <w:rPr>
          <w:rFonts w:ascii="Calibri" w:eastAsia="Times New Roman" w:hAnsi="Calibri"/>
          <w:bCs/>
          <w:sz w:val="24"/>
          <w:szCs w:val="24"/>
          <w:lang w:val="fr-FR"/>
        </w:rPr>
        <w:t>invocat</w:t>
      </w:r>
      <w:proofErr w:type="spellEnd"/>
      <w:r w:rsidRPr="00C1093A">
        <w:rPr>
          <w:rFonts w:ascii="Calibri" w:eastAsia="Times New Roman" w:hAnsi="Calibri"/>
          <w:bCs/>
          <w:sz w:val="24"/>
          <w:szCs w:val="24"/>
          <w:lang w:val="fr-FR"/>
        </w:rPr>
        <w:t>;</w:t>
      </w:r>
      <w:proofErr w:type="gramEnd"/>
    </w:p>
    <w:p w14:paraId="5A05A887" w14:textId="77777777" w:rsidR="005558DA" w:rsidRPr="00C1093A" w:rsidRDefault="005558DA" w:rsidP="00681B8A">
      <w:pPr>
        <w:spacing w:before="0" w:after="0" w:line="256" w:lineRule="auto"/>
        <w:ind w:left="708"/>
        <w:jc w:val="both"/>
        <w:rPr>
          <w:rFonts w:ascii="Calibri" w:eastAsia="Times New Roman" w:hAnsi="Calibri"/>
          <w:bCs/>
          <w:sz w:val="24"/>
          <w:szCs w:val="24"/>
          <w:lang w:val="fr-FR"/>
        </w:rPr>
      </w:pPr>
      <w:r w:rsidRPr="00C1093A">
        <w:rPr>
          <w:rFonts w:ascii="Calibri" w:eastAsia="Times New Roman" w:hAnsi="Calibri"/>
          <w:bCs/>
          <w:sz w:val="24"/>
          <w:szCs w:val="24"/>
          <w:lang w:val="fr-FR"/>
        </w:rPr>
        <w:t xml:space="preserve">c. </w:t>
      </w:r>
      <w:proofErr w:type="spellStart"/>
      <w:r w:rsidRPr="00C1093A">
        <w:rPr>
          <w:rFonts w:ascii="Calibri" w:eastAsia="Times New Roman" w:hAnsi="Calibri"/>
          <w:bCs/>
          <w:sz w:val="24"/>
          <w:szCs w:val="24"/>
          <w:lang w:val="fr-FR"/>
        </w:rPr>
        <w:t>să</w:t>
      </w:r>
      <w:proofErr w:type="spellEnd"/>
      <w:r w:rsidRPr="00C1093A">
        <w:rPr>
          <w:rFonts w:ascii="Calibri" w:eastAsia="Times New Roman" w:hAnsi="Calibri"/>
          <w:bCs/>
          <w:sz w:val="24"/>
          <w:szCs w:val="24"/>
          <w:lang w:val="fr-FR"/>
        </w:rPr>
        <w:t xml:space="preserve"> nu </w:t>
      </w:r>
      <w:proofErr w:type="spellStart"/>
      <w:r w:rsidRPr="00C1093A">
        <w:rPr>
          <w:rFonts w:ascii="Calibri" w:eastAsia="Times New Roman" w:hAnsi="Calibri"/>
          <w:bCs/>
          <w:sz w:val="24"/>
          <w:szCs w:val="24"/>
          <w:lang w:val="fr-FR"/>
        </w:rPr>
        <w:t>facă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obiectul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unor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litigii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având</w:t>
      </w:r>
      <w:proofErr w:type="spellEnd"/>
      <w:r w:rsidRPr="00C1093A">
        <w:rPr>
          <w:rFonts w:ascii="Calibri" w:eastAsia="Times New Roman" w:hAnsi="Calibri"/>
          <w:bCs/>
          <w:sz w:val="24"/>
          <w:szCs w:val="24"/>
          <w:lang w:val="fr-FR"/>
        </w:rPr>
        <w:t xml:space="preserve"> ca </w:t>
      </w:r>
      <w:proofErr w:type="spellStart"/>
      <w:r w:rsidRPr="00C1093A">
        <w:rPr>
          <w:rFonts w:ascii="Calibri" w:eastAsia="Times New Roman" w:hAnsi="Calibri"/>
          <w:bCs/>
          <w:sz w:val="24"/>
          <w:szCs w:val="24"/>
          <w:lang w:val="fr-FR"/>
        </w:rPr>
        <w:t>obiect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dreptul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invocat</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către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solicitant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pentru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realizarea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proiectului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aflate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curs</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soluționare</w:t>
      </w:r>
      <w:proofErr w:type="spellEnd"/>
      <w:r w:rsidRPr="00C1093A">
        <w:rPr>
          <w:rFonts w:ascii="Calibri" w:eastAsia="Times New Roman" w:hAnsi="Calibri"/>
          <w:bCs/>
          <w:sz w:val="24"/>
          <w:szCs w:val="24"/>
          <w:lang w:val="fr-FR"/>
        </w:rPr>
        <w:t xml:space="preserve"> la </w:t>
      </w:r>
      <w:proofErr w:type="spellStart"/>
      <w:r w:rsidRPr="00C1093A">
        <w:rPr>
          <w:rFonts w:ascii="Calibri" w:eastAsia="Times New Roman" w:hAnsi="Calibri"/>
          <w:bCs/>
          <w:sz w:val="24"/>
          <w:szCs w:val="24"/>
          <w:lang w:val="fr-FR"/>
        </w:rPr>
        <w:t>instanțele</w:t>
      </w:r>
      <w:proofErr w:type="spellEnd"/>
      <w:r w:rsidRPr="00C1093A">
        <w:rPr>
          <w:rFonts w:ascii="Calibri" w:eastAsia="Times New Roman" w:hAnsi="Calibri"/>
          <w:bCs/>
          <w:sz w:val="24"/>
          <w:szCs w:val="24"/>
          <w:lang w:val="fr-FR"/>
        </w:rPr>
        <w:t xml:space="preserve"> </w:t>
      </w:r>
      <w:proofErr w:type="spellStart"/>
      <w:proofErr w:type="gramStart"/>
      <w:r w:rsidRPr="00C1093A">
        <w:rPr>
          <w:rFonts w:ascii="Calibri" w:eastAsia="Times New Roman" w:hAnsi="Calibri"/>
          <w:bCs/>
          <w:sz w:val="24"/>
          <w:szCs w:val="24"/>
          <w:lang w:val="fr-FR"/>
        </w:rPr>
        <w:t>judecătorești</w:t>
      </w:r>
      <w:proofErr w:type="spellEnd"/>
      <w:r w:rsidRPr="00C1093A">
        <w:rPr>
          <w:rFonts w:ascii="Calibri" w:eastAsia="Times New Roman" w:hAnsi="Calibri"/>
          <w:bCs/>
          <w:sz w:val="24"/>
          <w:szCs w:val="24"/>
          <w:lang w:val="fr-FR"/>
        </w:rPr>
        <w:t>;</w:t>
      </w:r>
      <w:proofErr w:type="gramEnd"/>
    </w:p>
    <w:p w14:paraId="261F2460" w14:textId="77777777" w:rsidR="005558DA" w:rsidRPr="00C1093A" w:rsidRDefault="005558DA" w:rsidP="00681B8A">
      <w:pPr>
        <w:spacing w:before="0" w:after="0" w:line="256" w:lineRule="auto"/>
        <w:ind w:left="708"/>
        <w:jc w:val="both"/>
        <w:rPr>
          <w:rFonts w:ascii="Calibri" w:eastAsia="Times New Roman" w:hAnsi="Calibri"/>
          <w:bCs/>
          <w:sz w:val="24"/>
          <w:szCs w:val="24"/>
          <w:lang w:val="fr-FR"/>
        </w:rPr>
      </w:pPr>
      <w:r w:rsidRPr="00C1093A">
        <w:rPr>
          <w:rFonts w:ascii="Calibri" w:eastAsia="Times New Roman" w:hAnsi="Calibri"/>
          <w:bCs/>
          <w:sz w:val="24"/>
          <w:szCs w:val="24"/>
          <w:lang w:val="fr-FR"/>
        </w:rPr>
        <w:t xml:space="preserve">d.  </w:t>
      </w:r>
      <w:proofErr w:type="spellStart"/>
      <w:proofErr w:type="gramStart"/>
      <w:r w:rsidRPr="00C1093A">
        <w:rPr>
          <w:rFonts w:ascii="Calibri" w:eastAsia="Times New Roman" w:hAnsi="Calibri"/>
          <w:bCs/>
          <w:sz w:val="24"/>
          <w:szCs w:val="24"/>
          <w:lang w:val="fr-FR"/>
        </w:rPr>
        <w:t>să</w:t>
      </w:r>
      <w:proofErr w:type="spellEnd"/>
      <w:proofErr w:type="gramEnd"/>
      <w:r w:rsidRPr="00C1093A">
        <w:rPr>
          <w:rFonts w:ascii="Calibri" w:eastAsia="Times New Roman" w:hAnsi="Calibri"/>
          <w:bCs/>
          <w:sz w:val="24"/>
          <w:szCs w:val="24"/>
          <w:lang w:val="fr-FR"/>
        </w:rPr>
        <w:t xml:space="preserve"> nu </w:t>
      </w:r>
      <w:proofErr w:type="spellStart"/>
      <w:r w:rsidRPr="00C1093A">
        <w:rPr>
          <w:rFonts w:ascii="Calibri" w:eastAsia="Times New Roman" w:hAnsi="Calibri"/>
          <w:bCs/>
          <w:sz w:val="24"/>
          <w:szCs w:val="24"/>
          <w:lang w:val="fr-FR"/>
        </w:rPr>
        <w:t>facă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obiectul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revendicărilor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potrivit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unor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legi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speciale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materie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sau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dreptului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comun</w:t>
      </w:r>
      <w:proofErr w:type="spellEnd"/>
      <w:r w:rsidRPr="00C1093A">
        <w:rPr>
          <w:rFonts w:ascii="Calibri" w:eastAsia="Times New Roman" w:hAnsi="Calibri"/>
          <w:bCs/>
          <w:sz w:val="24"/>
          <w:szCs w:val="24"/>
          <w:lang w:val="fr-FR"/>
        </w:rPr>
        <w:t>.</w:t>
      </w:r>
    </w:p>
    <w:p w14:paraId="19849D9A" w14:textId="77777777" w:rsidR="00043F9B" w:rsidRPr="00C1093A" w:rsidRDefault="00043F9B" w:rsidP="00043F9B">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asupra bunurilor imobile  care fac obiectul cererii de finantare (de ex. servituți legale, servitutea de trecere cu piciorul etc). </w:t>
      </w:r>
    </w:p>
    <w:p w14:paraId="0F9EECE6" w14:textId="77777777" w:rsidR="00043F9B" w:rsidRPr="00C1093A" w:rsidRDefault="00043F9B" w:rsidP="00043F9B">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De asemenea, in perioada de implementare si in perioada in care se asigura caracterul durabil al proiectului, nu vor conduce la rezilierea contractului de finantare acele limite ale dreptului de proprietate care nu sunt incompatibile cu realizarea activităților proiectului, asupra bunurilor imobile  care fac obiectul cererii de finantare.</w:t>
      </w:r>
    </w:p>
    <w:p w14:paraId="46B47163" w14:textId="77777777" w:rsidR="005558DA" w:rsidRPr="00C1093A" w:rsidRDefault="005558DA" w:rsidP="005558DA">
      <w:pPr>
        <w:spacing w:before="0" w:after="0" w:line="256" w:lineRule="auto"/>
        <w:jc w:val="both"/>
        <w:rPr>
          <w:rFonts w:ascii="Calibri" w:eastAsia="Times New Roman" w:hAnsi="Calibri"/>
          <w:bCs/>
          <w:sz w:val="24"/>
          <w:szCs w:val="24"/>
          <w:lang w:val="fr-FR"/>
        </w:rPr>
      </w:pPr>
    </w:p>
    <w:p w14:paraId="136EB04B" w14:textId="77777777" w:rsidR="005558DA" w:rsidRPr="00C1093A" w:rsidRDefault="005558DA" w:rsidP="005558DA">
      <w:pPr>
        <w:spacing w:before="0" w:after="0" w:line="256" w:lineRule="auto"/>
        <w:jc w:val="both"/>
        <w:rPr>
          <w:rFonts w:ascii="Calibri" w:eastAsia="Times New Roman" w:hAnsi="Calibri"/>
          <w:bCs/>
          <w:sz w:val="24"/>
          <w:szCs w:val="24"/>
          <w:lang w:val="fr-FR"/>
        </w:rPr>
      </w:pPr>
      <w:r w:rsidRPr="00C1093A">
        <w:rPr>
          <w:rFonts w:ascii="Calibri" w:eastAsia="Times New Roman" w:hAnsi="Calibri"/>
          <w:bCs/>
          <w:sz w:val="24"/>
          <w:szCs w:val="24"/>
          <w:lang w:val="fr-FR"/>
        </w:rPr>
        <w:t xml:space="preserve">De </w:t>
      </w:r>
      <w:proofErr w:type="spellStart"/>
      <w:r w:rsidRPr="00C1093A">
        <w:rPr>
          <w:rFonts w:ascii="Calibri" w:eastAsia="Times New Roman" w:hAnsi="Calibri"/>
          <w:bCs/>
          <w:sz w:val="24"/>
          <w:szCs w:val="24"/>
          <w:lang w:val="fr-FR"/>
        </w:rPr>
        <w:t>asemenea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cadrul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acestor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apeluri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proiecte</w:t>
      </w:r>
      <w:proofErr w:type="spellEnd"/>
      <w:r w:rsidRPr="00C1093A">
        <w:rPr>
          <w:rFonts w:ascii="Calibri" w:eastAsia="Times New Roman" w:hAnsi="Calibri"/>
          <w:bCs/>
          <w:sz w:val="24"/>
          <w:szCs w:val="24"/>
          <w:lang w:val="fr-FR"/>
        </w:rPr>
        <w:t xml:space="preserve">, nu se </w:t>
      </w:r>
      <w:proofErr w:type="spellStart"/>
      <w:r w:rsidRPr="00C1093A">
        <w:rPr>
          <w:rFonts w:ascii="Calibri" w:eastAsia="Times New Roman" w:hAnsi="Calibri"/>
          <w:bCs/>
          <w:sz w:val="24"/>
          <w:szCs w:val="24"/>
          <w:lang w:val="fr-FR"/>
        </w:rPr>
        <w:t>consideră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sarcină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sau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interdicție</w:t>
      </w:r>
      <w:proofErr w:type="spellEnd"/>
      <w:r w:rsidRPr="00C1093A">
        <w:rPr>
          <w:rFonts w:ascii="Calibri" w:eastAsia="Times New Roman" w:hAnsi="Calibri"/>
          <w:bCs/>
          <w:sz w:val="24"/>
          <w:szCs w:val="24"/>
          <w:lang w:val="fr-FR"/>
        </w:rPr>
        <w:t xml:space="preserve"> care </w:t>
      </w:r>
      <w:proofErr w:type="spellStart"/>
      <w:r w:rsidRPr="00C1093A">
        <w:rPr>
          <w:rFonts w:ascii="Calibri" w:eastAsia="Times New Roman" w:hAnsi="Calibri"/>
          <w:bCs/>
          <w:sz w:val="24"/>
          <w:szCs w:val="24"/>
          <w:lang w:val="fr-FR"/>
        </w:rPr>
        <w:t>afectează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implementarea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proiectului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și</w:t>
      </w:r>
      <w:proofErr w:type="spellEnd"/>
      <w:r w:rsidRPr="00C1093A">
        <w:rPr>
          <w:rFonts w:ascii="Calibri" w:eastAsia="Times New Roman" w:hAnsi="Calibri"/>
          <w:bCs/>
          <w:sz w:val="24"/>
          <w:szCs w:val="24"/>
          <w:lang w:val="fr-FR"/>
        </w:rPr>
        <w:t xml:space="preserve"> care </w:t>
      </w:r>
      <w:proofErr w:type="spellStart"/>
      <w:r w:rsidRPr="00C1093A">
        <w:rPr>
          <w:rFonts w:ascii="Calibri" w:eastAsia="Times New Roman" w:hAnsi="Calibri"/>
          <w:bCs/>
          <w:sz w:val="24"/>
          <w:szCs w:val="24"/>
          <w:lang w:val="fr-FR"/>
        </w:rPr>
        <w:t>să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conducă</w:t>
      </w:r>
      <w:proofErr w:type="spellEnd"/>
      <w:r w:rsidRPr="00C1093A">
        <w:rPr>
          <w:rFonts w:ascii="Calibri" w:eastAsia="Times New Roman" w:hAnsi="Calibri"/>
          <w:bCs/>
          <w:sz w:val="24"/>
          <w:szCs w:val="24"/>
          <w:lang w:val="fr-FR"/>
        </w:rPr>
        <w:t xml:space="preserve"> la </w:t>
      </w:r>
      <w:proofErr w:type="spellStart"/>
      <w:r w:rsidRPr="00C1093A">
        <w:rPr>
          <w:rFonts w:ascii="Calibri" w:eastAsia="Times New Roman" w:hAnsi="Calibri"/>
          <w:bCs/>
          <w:sz w:val="24"/>
          <w:szCs w:val="24"/>
          <w:lang w:val="fr-FR"/>
        </w:rPr>
        <w:t>respingerea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cererii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finanțare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din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procesul</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evaluare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selecție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și</w:t>
      </w:r>
      <w:proofErr w:type="spellEnd"/>
      <w:r w:rsidRPr="00C1093A">
        <w:rPr>
          <w:rFonts w:ascii="Calibri" w:eastAsia="Times New Roman" w:hAnsi="Calibri"/>
          <w:bCs/>
          <w:sz w:val="24"/>
          <w:szCs w:val="24"/>
          <w:lang w:val="fr-FR"/>
        </w:rPr>
        <w:t xml:space="preserve"> </w:t>
      </w:r>
      <w:proofErr w:type="spellStart"/>
      <w:proofErr w:type="gramStart"/>
      <w:r w:rsidRPr="00C1093A">
        <w:rPr>
          <w:rFonts w:ascii="Calibri" w:eastAsia="Times New Roman" w:hAnsi="Calibri"/>
          <w:bCs/>
          <w:sz w:val="24"/>
          <w:szCs w:val="24"/>
          <w:lang w:val="fr-FR"/>
        </w:rPr>
        <w:t>contractare</w:t>
      </w:r>
      <w:proofErr w:type="spellEnd"/>
      <w:r w:rsidRPr="00C1093A">
        <w:rPr>
          <w:rFonts w:ascii="Calibri" w:eastAsia="Times New Roman" w:hAnsi="Calibri"/>
          <w:bCs/>
          <w:sz w:val="24"/>
          <w:szCs w:val="24"/>
          <w:lang w:val="fr-FR"/>
        </w:rPr>
        <w:t>:</w:t>
      </w:r>
      <w:proofErr w:type="gramEnd"/>
      <w:r w:rsidRPr="00C1093A">
        <w:rPr>
          <w:rFonts w:ascii="Calibri" w:eastAsia="Times New Roman" w:hAnsi="Calibri"/>
          <w:bCs/>
          <w:sz w:val="24"/>
          <w:szCs w:val="24"/>
          <w:lang w:val="fr-FR"/>
        </w:rPr>
        <w:t xml:space="preserve"> </w:t>
      </w:r>
    </w:p>
    <w:p w14:paraId="186DF21C" w14:textId="77777777" w:rsidR="005558DA" w:rsidRPr="00C1093A" w:rsidRDefault="005558DA" w:rsidP="00E07D7E">
      <w:pPr>
        <w:pStyle w:val="ListParagraph"/>
        <w:numPr>
          <w:ilvl w:val="0"/>
          <w:numId w:val="48"/>
        </w:numPr>
        <w:spacing w:before="0" w:after="0" w:line="256" w:lineRule="auto"/>
        <w:jc w:val="both"/>
        <w:rPr>
          <w:rFonts w:ascii="Calibri" w:eastAsia="Times New Roman" w:hAnsi="Calibri"/>
          <w:bCs/>
          <w:sz w:val="24"/>
          <w:szCs w:val="24"/>
          <w:lang w:val="fr-FR"/>
        </w:rPr>
      </w:pPr>
      <w:proofErr w:type="spellStart"/>
      <w:proofErr w:type="gramStart"/>
      <w:r w:rsidRPr="00C1093A">
        <w:rPr>
          <w:rFonts w:ascii="Calibri" w:eastAsia="Times New Roman" w:hAnsi="Calibri"/>
          <w:bCs/>
          <w:sz w:val="24"/>
          <w:szCs w:val="24"/>
          <w:lang w:val="fr-FR"/>
        </w:rPr>
        <w:t>închirierea</w:t>
      </w:r>
      <w:proofErr w:type="spellEnd"/>
      <w:proofErr w:type="gram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darea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folosință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gratuită</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concesiunea</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unor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suprafețe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din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teren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condiția</w:t>
      </w:r>
      <w:proofErr w:type="spellEnd"/>
      <w:r w:rsidRPr="00C1093A">
        <w:rPr>
          <w:rFonts w:ascii="Calibri" w:eastAsia="Times New Roman" w:hAnsi="Calibri"/>
          <w:bCs/>
          <w:sz w:val="24"/>
          <w:szCs w:val="24"/>
          <w:lang w:val="fr-FR"/>
        </w:rPr>
        <w:t xml:space="preserve"> ca </w:t>
      </w:r>
      <w:proofErr w:type="spellStart"/>
      <w:r w:rsidRPr="00C1093A">
        <w:rPr>
          <w:rFonts w:ascii="Calibri" w:eastAsia="Times New Roman" w:hAnsi="Calibri"/>
          <w:bCs/>
          <w:sz w:val="24"/>
          <w:szCs w:val="24"/>
          <w:lang w:val="fr-FR"/>
        </w:rPr>
        <w:t>respectivele</w:t>
      </w:r>
      <w:proofErr w:type="spellEnd"/>
      <w:r w:rsidRPr="00C1093A">
        <w:rPr>
          <w:rFonts w:ascii="Calibri" w:eastAsia="Times New Roman" w:hAnsi="Calibri"/>
          <w:bCs/>
          <w:sz w:val="24"/>
          <w:szCs w:val="24"/>
          <w:lang w:val="fr-FR"/>
        </w:rPr>
        <w:t xml:space="preserve"> limite ale </w:t>
      </w:r>
      <w:proofErr w:type="spellStart"/>
      <w:r w:rsidRPr="00C1093A">
        <w:rPr>
          <w:rFonts w:ascii="Calibri" w:eastAsia="Times New Roman" w:hAnsi="Calibri"/>
          <w:bCs/>
          <w:sz w:val="24"/>
          <w:szCs w:val="24"/>
          <w:lang w:val="fr-FR"/>
        </w:rPr>
        <w:t>dreptului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proprietate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să</w:t>
      </w:r>
      <w:proofErr w:type="spellEnd"/>
      <w:r w:rsidRPr="00C1093A">
        <w:rPr>
          <w:rFonts w:ascii="Calibri" w:eastAsia="Times New Roman" w:hAnsi="Calibri"/>
          <w:bCs/>
          <w:sz w:val="24"/>
          <w:szCs w:val="24"/>
          <w:lang w:val="fr-FR"/>
        </w:rPr>
        <w:t xml:space="preserve"> nu fie </w:t>
      </w:r>
      <w:proofErr w:type="spellStart"/>
      <w:r w:rsidRPr="00C1093A">
        <w:rPr>
          <w:rFonts w:ascii="Calibri" w:eastAsia="Times New Roman" w:hAnsi="Calibri"/>
          <w:bCs/>
          <w:sz w:val="24"/>
          <w:szCs w:val="24"/>
          <w:lang w:val="fr-FR"/>
        </w:rPr>
        <w:t>incompatibile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realizarea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activităților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implementarea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proiectului</w:t>
      </w:r>
      <w:proofErr w:type="spellEnd"/>
      <w:r w:rsidRPr="00C1093A">
        <w:rPr>
          <w:rFonts w:ascii="Calibri" w:eastAsia="Times New Roman" w:hAnsi="Calibri"/>
          <w:bCs/>
          <w:sz w:val="24"/>
          <w:szCs w:val="24"/>
          <w:lang w:val="fr-FR"/>
        </w:rPr>
        <w:t>.</w:t>
      </w:r>
    </w:p>
    <w:p w14:paraId="4CEDCCE0" w14:textId="77777777" w:rsidR="005558DA" w:rsidRPr="00C1093A" w:rsidRDefault="005558DA" w:rsidP="005558DA">
      <w:pPr>
        <w:spacing w:before="0" w:after="0" w:line="256" w:lineRule="auto"/>
        <w:jc w:val="both"/>
        <w:rPr>
          <w:rFonts w:ascii="Calibri" w:eastAsia="Times New Roman" w:hAnsi="Calibri"/>
          <w:bCs/>
          <w:sz w:val="24"/>
          <w:szCs w:val="24"/>
          <w:lang w:val="fr-FR"/>
        </w:rPr>
      </w:pPr>
    </w:p>
    <w:p w14:paraId="59D989C3" w14:textId="77777777" w:rsidR="005558DA" w:rsidRPr="00C1093A" w:rsidRDefault="005558DA" w:rsidP="005558DA">
      <w:pPr>
        <w:spacing w:before="0" w:after="0" w:line="256" w:lineRule="auto"/>
        <w:jc w:val="both"/>
        <w:rPr>
          <w:rFonts w:ascii="Calibri" w:eastAsia="Times New Roman" w:hAnsi="Calibri"/>
          <w:bCs/>
          <w:sz w:val="24"/>
          <w:szCs w:val="24"/>
          <w:lang w:val="fr-FR"/>
        </w:rPr>
      </w:pPr>
      <w:proofErr w:type="spellStart"/>
      <w:r w:rsidRPr="00C1093A">
        <w:rPr>
          <w:rFonts w:ascii="Calibri" w:eastAsia="Times New Roman" w:hAnsi="Calibri"/>
          <w:bCs/>
          <w:sz w:val="24"/>
          <w:szCs w:val="24"/>
          <w:lang w:val="fr-FR"/>
        </w:rPr>
        <w:t>Fiecare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caz</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parte va fi </w:t>
      </w:r>
      <w:proofErr w:type="spellStart"/>
      <w:r w:rsidRPr="00C1093A">
        <w:rPr>
          <w:rFonts w:ascii="Calibri" w:eastAsia="Times New Roman" w:hAnsi="Calibri"/>
          <w:bCs/>
          <w:sz w:val="24"/>
          <w:szCs w:val="24"/>
          <w:lang w:val="fr-FR"/>
        </w:rPr>
        <w:t>analizat</w:t>
      </w:r>
      <w:proofErr w:type="spellEnd"/>
      <w:r w:rsidRPr="00C1093A">
        <w:rPr>
          <w:rFonts w:ascii="Calibri" w:eastAsia="Times New Roman" w:hAnsi="Calibri"/>
          <w:bCs/>
          <w:sz w:val="24"/>
          <w:szCs w:val="24"/>
          <w:lang w:val="fr-FR"/>
        </w:rPr>
        <w:t xml:space="preserve"> la </w:t>
      </w:r>
      <w:proofErr w:type="spellStart"/>
      <w:r w:rsidRPr="00C1093A">
        <w:rPr>
          <w:rFonts w:ascii="Calibri" w:eastAsia="Times New Roman" w:hAnsi="Calibri"/>
          <w:bCs/>
          <w:sz w:val="24"/>
          <w:szCs w:val="24"/>
          <w:lang w:val="fr-FR"/>
        </w:rPr>
        <w:t>nivelul</w:t>
      </w:r>
      <w:proofErr w:type="spellEnd"/>
      <w:r w:rsidRPr="00C1093A">
        <w:rPr>
          <w:rFonts w:ascii="Calibri" w:eastAsia="Times New Roman" w:hAnsi="Calibri"/>
          <w:bCs/>
          <w:sz w:val="24"/>
          <w:szCs w:val="24"/>
          <w:lang w:val="fr-FR"/>
        </w:rPr>
        <w:t xml:space="preserve"> AM PR SE,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cadrul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etapei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verificare</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conformității</w:t>
      </w:r>
      <w:proofErr w:type="spellEnd"/>
      <w:r w:rsidRPr="00C1093A">
        <w:rPr>
          <w:rFonts w:ascii="Calibri" w:eastAsia="Times New Roman" w:hAnsi="Calibri"/>
          <w:bCs/>
          <w:sz w:val="24"/>
          <w:szCs w:val="24"/>
          <w:lang w:val="fr-FR"/>
        </w:rPr>
        <w:t xml:space="preserve"> administrative </w:t>
      </w:r>
      <w:proofErr w:type="spellStart"/>
      <w:r w:rsidRPr="00C1093A">
        <w:rPr>
          <w:rFonts w:ascii="Calibri" w:eastAsia="Times New Roman" w:hAnsi="Calibri"/>
          <w:bCs/>
          <w:sz w:val="24"/>
          <w:szCs w:val="24"/>
          <w:lang w:val="fr-FR"/>
        </w:rPr>
        <w:t>și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eligibilității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Garanțiile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reale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asupra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imobilelor</w:t>
      </w:r>
      <w:proofErr w:type="spellEnd"/>
      <w:r w:rsidRPr="00C1093A">
        <w:rPr>
          <w:rFonts w:ascii="Calibri" w:eastAsia="Times New Roman" w:hAnsi="Calibri"/>
          <w:bCs/>
          <w:sz w:val="24"/>
          <w:szCs w:val="24"/>
          <w:lang w:val="fr-FR"/>
        </w:rPr>
        <w:t xml:space="preserve"> (ex. </w:t>
      </w:r>
      <w:proofErr w:type="spellStart"/>
      <w:r w:rsidRPr="00C1093A">
        <w:rPr>
          <w:rFonts w:ascii="Calibri" w:eastAsia="Times New Roman" w:hAnsi="Calibri"/>
          <w:bCs/>
          <w:sz w:val="24"/>
          <w:szCs w:val="24"/>
          <w:lang w:val="fr-FR"/>
        </w:rPr>
        <w:t>ipoteca</w:t>
      </w:r>
      <w:proofErr w:type="spellEnd"/>
      <w:r w:rsidRPr="00C1093A">
        <w:rPr>
          <w:rFonts w:ascii="Calibri" w:eastAsia="Times New Roman" w:hAnsi="Calibri"/>
          <w:bCs/>
          <w:sz w:val="24"/>
          <w:szCs w:val="24"/>
          <w:lang w:val="fr-FR"/>
        </w:rPr>
        <w:t xml:space="preserve"> etc.) </w:t>
      </w:r>
      <w:proofErr w:type="spellStart"/>
      <w:r w:rsidRPr="00C1093A">
        <w:rPr>
          <w:rFonts w:ascii="Calibri" w:eastAsia="Times New Roman" w:hAnsi="Calibri"/>
          <w:bCs/>
          <w:sz w:val="24"/>
          <w:szCs w:val="24"/>
          <w:lang w:val="fr-FR"/>
        </w:rPr>
        <w:t>sunt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considerate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incompatibile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realizarea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proiectelor</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investiții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cadrul</w:t>
      </w:r>
      <w:proofErr w:type="spellEnd"/>
      <w:r w:rsidRPr="00C1093A">
        <w:rPr>
          <w:rFonts w:ascii="Calibri" w:eastAsia="Times New Roman" w:hAnsi="Calibri"/>
          <w:bCs/>
          <w:sz w:val="24"/>
          <w:szCs w:val="24"/>
          <w:lang w:val="fr-FR"/>
        </w:rPr>
        <w:t xml:space="preserve"> PR Sud-Est 2021-2027.</w:t>
      </w:r>
    </w:p>
    <w:p w14:paraId="0986D642" w14:textId="77777777" w:rsidR="005558DA" w:rsidRPr="00C1093A" w:rsidRDefault="005558DA" w:rsidP="005558DA">
      <w:pPr>
        <w:spacing w:before="0" w:after="0" w:line="256" w:lineRule="auto"/>
        <w:jc w:val="both"/>
        <w:rPr>
          <w:rFonts w:ascii="Calibri" w:eastAsia="Times New Roman" w:hAnsi="Calibri"/>
          <w:bCs/>
          <w:sz w:val="24"/>
          <w:szCs w:val="24"/>
          <w:lang w:val="fr-FR"/>
        </w:rPr>
      </w:pP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accepțiunea</w:t>
      </w:r>
      <w:proofErr w:type="spellEnd"/>
      <w:r w:rsidRPr="00C1093A">
        <w:rPr>
          <w:rFonts w:ascii="Calibri" w:eastAsia="Times New Roman" w:hAnsi="Calibri"/>
          <w:bCs/>
          <w:sz w:val="24"/>
          <w:szCs w:val="24"/>
          <w:lang w:val="fr-FR"/>
        </w:rPr>
        <w:t xml:space="preserve"> AM PR SE nu este </w:t>
      </w:r>
      <w:proofErr w:type="spellStart"/>
      <w:r w:rsidRPr="00C1093A">
        <w:rPr>
          <w:rFonts w:ascii="Calibri" w:eastAsia="Times New Roman" w:hAnsi="Calibri"/>
          <w:bCs/>
          <w:sz w:val="24"/>
          <w:szCs w:val="24"/>
          <w:lang w:val="fr-FR"/>
        </w:rPr>
        <w:t>considerată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sarcină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dreptul</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administrare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înscris</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cartea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funciară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şi</w:t>
      </w:r>
      <w:proofErr w:type="spellEnd"/>
      <w:r w:rsidRPr="00C1093A">
        <w:rPr>
          <w:rFonts w:ascii="Calibri" w:eastAsia="Times New Roman" w:hAnsi="Calibri"/>
          <w:bCs/>
          <w:sz w:val="24"/>
          <w:szCs w:val="24"/>
          <w:lang w:val="fr-FR"/>
        </w:rPr>
        <w:t xml:space="preserve"> care nu </w:t>
      </w:r>
      <w:proofErr w:type="spellStart"/>
      <w:r w:rsidRPr="00C1093A">
        <w:rPr>
          <w:rFonts w:ascii="Calibri" w:eastAsia="Times New Roman" w:hAnsi="Calibri"/>
          <w:bCs/>
          <w:sz w:val="24"/>
          <w:szCs w:val="24"/>
          <w:lang w:val="fr-FR"/>
        </w:rPr>
        <w:t>afectează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condiţiile</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implementare</w:t>
      </w:r>
      <w:proofErr w:type="spellEnd"/>
      <w:r w:rsidRPr="00C1093A">
        <w:rPr>
          <w:rFonts w:ascii="Calibri" w:eastAsia="Times New Roman" w:hAnsi="Calibri"/>
          <w:bCs/>
          <w:sz w:val="24"/>
          <w:szCs w:val="24"/>
          <w:lang w:val="fr-FR"/>
        </w:rPr>
        <w:t xml:space="preserve">. </w:t>
      </w:r>
    </w:p>
    <w:p w14:paraId="56278631" w14:textId="77777777" w:rsidR="001868B7" w:rsidRPr="00C1093A" w:rsidRDefault="001868B7" w:rsidP="008F55D4">
      <w:pPr>
        <w:spacing w:before="0" w:after="0" w:line="256" w:lineRule="auto"/>
        <w:jc w:val="both"/>
        <w:rPr>
          <w:rFonts w:ascii="Calibri" w:hAnsi="Calibri"/>
          <w:b/>
          <w:sz w:val="24"/>
          <w:szCs w:val="24"/>
          <w:lang w:val="fr-FR"/>
        </w:rPr>
      </w:pPr>
    </w:p>
    <w:p w14:paraId="54F9CB88" w14:textId="73A95417" w:rsidR="00377879" w:rsidRPr="00C1093A" w:rsidRDefault="00377879" w:rsidP="00E07D7E">
      <w:pPr>
        <w:pStyle w:val="ListParagraph"/>
        <w:numPr>
          <w:ilvl w:val="0"/>
          <w:numId w:val="41"/>
        </w:numPr>
        <w:autoSpaceDE w:val="0"/>
        <w:autoSpaceDN w:val="0"/>
        <w:adjustRightInd w:val="0"/>
        <w:spacing w:before="0" w:after="0" w:line="259" w:lineRule="auto"/>
        <w:jc w:val="both"/>
        <w:rPr>
          <w:rFonts w:ascii="Calibri" w:hAnsi="Calibri"/>
          <w:b/>
          <w:bCs/>
          <w:sz w:val="24"/>
          <w:szCs w:val="24"/>
          <w:lang w:val="fr-FR" w:eastAsia="en-GB"/>
        </w:rPr>
      </w:pPr>
      <w:proofErr w:type="spellStart"/>
      <w:r w:rsidRPr="00C1093A">
        <w:rPr>
          <w:rFonts w:ascii="Calibri" w:hAnsi="Calibri"/>
          <w:b/>
          <w:bCs/>
          <w:sz w:val="24"/>
          <w:szCs w:val="24"/>
          <w:lang w:val="fr-FR" w:eastAsia="en-GB"/>
        </w:rPr>
        <w:lastRenderedPageBreak/>
        <w:t>Solicitantul</w:t>
      </w:r>
      <w:proofErr w:type="spellEnd"/>
      <w:r w:rsidRPr="00C1093A">
        <w:rPr>
          <w:rFonts w:ascii="Calibri" w:hAnsi="Calibri"/>
          <w:b/>
          <w:bCs/>
          <w:sz w:val="24"/>
          <w:szCs w:val="24"/>
          <w:lang w:val="fr-FR" w:eastAsia="en-GB"/>
        </w:rPr>
        <w:t>/</w:t>
      </w:r>
      <w:proofErr w:type="spellStart"/>
      <w:r w:rsidRPr="00C1093A">
        <w:rPr>
          <w:rFonts w:ascii="Calibri" w:hAnsi="Calibri"/>
          <w:b/>
          <w:bCs/>
          <w:sz w:val="24"/>
          <w:szCs w:val="24"/>
          <w:lang w:val="fr-FR" w:eastAsia="en-GB"/>
        </w:rPr>
        <w:t>partenerii</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dovedește</w:t>
      </w:r>
      <w:proofErr w:type="spellEnd"/>
      <w:r w:rsidRPr="00C1093A">
        <w:rPr>
          <w:rFonts w:ascii="Calibri" w:hAnsi="Calibri"/>
          <w:b/>
          <w:bCs/>
          <w:sz w:val="24"/>
          <w:szCs w:val="24"/>
          <w:lang w:val="fr-FR" w:eastAsia="en-GB"/>
        </w:rPr>
        <w:t>/</w:t>
      </w:r>
      <w:proofErr w:type="spellStart"/>
      <w:r w:rsidRPr="00C1093A">
        <w:rPr>
          <w:rFonts w:ascii="Calibri" w:hAnsi="Calibri"/>
          <w:b/>
          <w:bCs/>
          <w:sz w:val="24"/>
          <w:szCs w:val="24"/>
          <w:lang w:val="fr-FR" w:eastAsia="en-GB"/>
        </w:rPr>
        <w:t>dovedesc</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că</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poate</w:t>
      </w:r>
      <w:proofErr w:type="spellEnd"/>
      <w:r w:rsidRPr="00C1093A">
        <w:rPr>
          <w:rFonts w:ascii="Calibri" w:hAnsi="Calibri"/>
          <w:b/>
          <w:bCs/>
          <w:sz w:val="24"/>
          <w:szCs w:val="24"/>
          <w:lang w:val="fr-FR" w:eastAsia="en-GB"/>
        </w:rPr>
        <w:t xml:space="preserve">/pot </w:t>
      </w:r>
      <w:proofErr w:type="spellStart"/>
      <w:r w:rsidRPr="00C1093A">
        <w:rPr>
          <w:rFonts w:ascii="Calibri" w:hAnsi="Calibri"/>
          <w:b/>
          <w:bCs/>
          <w:sz w:val="24"/>
          <w:szCs w:val="24"/>
          <w:lang w:val="fr-FR" w:eastAsia="en-GB"/>
        </w:rPr>
        <w:t>să</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asigure</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caracterul</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durabil</w:t>
      </w:r>
      <w:proofErr w:type="spellEnd"/>
      <w:r w:rsidRPr="00C1093A">
        <w:rPr>
          <w:rFonts w:ascii="Calibri" w:hAnsi="Calibri"/>
          <w:b/>
          <w:bCs/>
          <w:sz w:val="24"/>
          <w:szCs w:val="24"/>
          <w:lang w:val="fr-FR" w:eastAsia="en-GB"/>
        </w:rPr>
        <w:t xml:space="preserve"> al </w:t>
      </w:r>
      <w:proofErr w:type="spellStart"/>
      <w:r w:rsidRPr="00C1093A">
        <w:rPr>
          <w:rFonts w:ascii="Calibri" w:hAnsi="Calibri"/>
          <w:b/>
          <w:bCs/>
          <w:sz w:val="24"/>
          <w:szCs w:val="24"/>
          <w:lang w:val="fr-FR" w:eastAsia="en-GB"/>
        </w:rPr>
        <w:t>investiției</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în</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conformitate</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cu</w:t>
      </w:r>
      <w:proofErr w:type="spellEnd"/>
      <w:r w:rsidRPr="00C1093A">
        <w:rPr>
          <w:rFonts w:ascii="Calibri" w:hAnsi="Calibri"/>
          <w:b/>
          <w:bCs/>
          <w:sz w:val="24"/>
          <w:szCs w:val="24"/>
          <w:lang w:val="fr-FR" w:eastAsia="en-GB"/>
        </w:rPr>
        <w:t xml:space="preserve"> art. 65 </w:t>
      </w:r>
      <w:proofErr w:type="spellStart"/>
      <w:r w:rsidRPr="00C1093A">
        <w:rPr>
          <w:rFonts w:ascii="Calibri" w:hAnsi="Calibri"/>
          <w:b/>
          <w:bCs/>
          <w:sz w:val="24"/>
          <w:szCs w:val="24"/>
          <w:lang w:val="fr-FR" w:eastAsia="en-GB"/>
        </w:rPr>
        <w:t>din</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Regulamentul</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Parlamentului</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European</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şi</w:t>
      </w:r>
      <w:proofErr w:type="spellEnd"/>
      <w:r w:rsidRPr="00C1093A">
        <w:rPr>
          <w:rFonts w:ascii="Calibri" w:hAnsi="Calibri"/>
          <w:b/>
          <w:bCs/>
          <w:sz w:val="24"/>
          <w:szCs w:val="24"/>
          <w:lang w:val="fr-FR" w:eastAsia="en-GB"/>
        </w:rPr>
        <w:t xml:space="preserve"> al </w:t>
      </w:r>
      <w:proofErr w:type="spellStart"/>
      <w:r w:rsidRPr="00C1093A">
        <w:rPr>
          <w:rFonts w:ascii="Calibri" w:hAnsi="Calibri"/>
          <w:b/>
          <w:bCs/>
          <w:sz w:val="24"/>
          <w:szCs w:val="24"/>
          <w:lang w:val="fr-FR" w:eastAsia="en-GB"/>
        </w:rPr>
        <w:t>Consiliului</w:t>
      </w:r>
      <w:proofErr w:type="spellEnd"/>
      <w:r w:rsidRPr="00C1093A">
        <w:rPr>
          <w:rFonts w:ascii="Calibri" w:hAnsi="Calibri"/>
          <w:b/>
          <w:bCs/>
          <w:sz w:val="24"/>
          <w:szCs w:val="24"/>
          <w:lang w:val="fr-FR" w:eastAsia="en-GB"/>
        </w:rPr>
        <w:t xml:space="preserve"> nr. </w:t>
      </w:r>
      <w:r w:rsidR="00D22DE9" w:rsidRPr="00C1093A">
        <w:rPr>
          <w:rFonts w:ascii="Calibri" w:hAnsi="Calibri"/>
          <w:b/>
          <w:bCs/>
          <w:sz w:val="24"/>
          <w:szCs w:val="24"/>
          <w:lang w:val="fr-FR" w:eastAsia="en-GB"/>
        </w:rPr>
        <w:t>2021/1060</w:t>
      </w:r>
    </w:p>
    <w:p w14:paraId="0E020D81" w14:textId="79CDE2D2" w:rsidR="00377879" w:rsidRPr="00C1093A" w:rsidRDefault="00377879" w:rsidP="00377879">
      <w:pPr>
        <w:autoSpaceDE w:val="0"/>
        <w:autoSpaceDN w:val="0"/>
        <w:adjustRightInd w:val="0"/>
        <w:spacing w:before="0" w:after="0"/>
        <w:jc w:val="both"/>
        <w:rPr>
          <w:rFonts w:ascii="Calibri" w:hAnsi="Calibri"/>
          <w:sz w:val="24"/>
          <w:szCs w:val="24"/>
          <w:lang w:val="fr-FR" w:eastAsia="en-GB"/>
        </w:rPr>
      </w:pPr>
      <w:proofErr w:type="spellStart"/>
      <w:r w:rsidRPr="00C1093A">
        <w:rPr>
          <w:rFonts w:ascii="Calibri" w:hAnsi="Calibri"/>
          <w:sz w:val="24"/>
          <w:szCs w:val="24"/>
          <w:lang w:val="fr-FR" w:eastAsia="en-GB"/>
        </w:rPr>
        <w:t>Perioada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pentru</w:t>
      </w:r>
      <w:proofErr w:type="spellEnd"/>
      <w:r w:rsidRPr="00C1093A">
        <w:rPr>
          <w:rFonts w:ascii="Calibri" w:hAnsi="Calibri"/>
          <w:sz w:val="24"/>
          <w:szCs w:val="24"/>
          <w:lang w:val="fr-FR" w:eastAsia="en-GB"/>
        </w:rPr>
        <w:t xml:space="preserve"> care este </w:t>
      </w:r>
      <w:proofErr w:type="spellStart"/>
      <w:r w:rsidRPr="00C1093A">
        <w:rPr>
          <w:rFonts w:ascii="Calibri" w:hAnsi="Calibri"/>
          <w:sz w:val="24"/>
          <w:szCs w:val="24"/>
          <w:lang w:val="fr-FR" w:eastAsia="en-GB"/>
        </w:rPr>
        <w:t>conferit</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dreptul</w:t>
      </w:r>
      <w:proofErr w:type="spellEnd"/>
      <w:r w:rsidR="00176355" w:rsidRPr="00C1093A">
        <w:rPr>
          <w:rFonts w:ascii="Calibri" w:hAnsi="Calibri"/>
          <w:sz w:val="24"/>
          <w:szCs w:val="24"/>
          <w:lang w:val="fr-FR" w:eastAsia="en-GB"/>
        </w:rPr>
        <w:t xml:space="preserve"> </w:t>
      </w:r>
      <w:proofErr w:type="spellStart"/>
      <w:r w:rsidR="00176355" w:rsidRPr="00C1093A">
        <w:rPr>
          <w:rFonts w:ascii="Calibri" w:hAnsi="Calibri"/>
          <w:sz w:val="24"/>
          <w:szCs w:val="24"/>
          <w:lang w:val="fr-FR" w:eastAsia="en-GB"/>
        </w:rPr>
        <w:t>solicitat</w:t>
      </w:r>
      <w:proofErr w:type="spellEnd"/>
      <w:r w:rsidR="00176355" w:rsidRPr="00C1093A">
        <w:rPr>
          <w:rFonts w:ascii="Calibri" w:hAnsi="Calibri"/>
          <w:sz w:val="24"/>
          <w:szCs w:val="24"/>
          <w:lang w:val="fr-FR" w:eastAsia="en-GB"/>
        </w:rPr>
        <w:t xml:space="preserve"> de </w:t>
      </w:r>
      <w:proofErr w:type="spellStart"/>
      <w:r w:rsidR="00176355" w:rsidRPr="00C1093A">
        <w:rPr>
          <w:rFonts w:ascii="Calibri" w:hAnsi="Calibri"/>
          <w:sz w:val="24"/>
          <w:szCs w:val="24"/>
          <w:lang w:val="fr-FR" w:eastAsia="en-GB"/>
        </w:rPr>
        <w:t>ghid</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asupra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imobilului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obiect</w:t>
      </w:r>
      <w:proofErr w:type="spellEnd"/>
      <w:r w:rsidRPr="00C1093A">
        <w:rPr>
          <w:rFonts w:ascii="Calibri" w:hAnsi="Calibri"/>
          <w:sz w:val="24"/>
          <w:szCs w:val="24"/>
          <w:lang w:val="fr-FR" w:eastAsia="en-GB"/>
        </w:rPr>
        <w:t xml:space="preserve"> al </w:t>
      </w:r>
      <w:proofErr w:type="spellStart"/>
      <w:r w:rsidRPr="00C1093A">
        <w:rPr>
          <w:rFonts w:ascii="Calibri" w:hAnsi="Calibri"/>
          <w:sz w:val="24"/>
          <w:szCs w:val="24"/>
          <w:lang w:val="fr-FR" w:eastAsia="en-GB"/>
        </w:rPr>
        <w:t>proiectului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solicitanților</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eligibili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și</w:t>
      </w:r>
      <w:proofErr w:type="spellEnd"/>
      <w:r w:rsidRPr="00C1093A">
        <w:rPr>
          <w:rFonts w:ascii="Calibri" w:hAnsi="Calibri"/>
          <w:sz w:val="24"/>
          <w:szCs w:val="24"/>
          <w:lang w:val="fr-FR" w:eastAsia="en-GB"/>
        </w:rPr>
        <w:t>/</w:t>
      </w:r>
      <w:proofErr w:type="spellStart"/>
      <w:r w:rsidRPr="00C1093A">
        <w:rPr>
          <w:rFonts w:ascii="Calibri" w:hAnsi="Calibri"/>
          <w:sz w:val="24"/>
          <w:szCs w:val="24"/>
          <w:lang w:val="fr-FR" w:eastAsia="en-GB"/>
        </w:rPr>
        <w:t>sau</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partenerilor</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acestora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trebuie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să</w:t>
      </w:r>
      <w:proofErr w:type="spellEnd"/>
      <w:r w:rsidRPr="00C1093A">
        <w:rPr>
          <w:rFonts w:ascii="Calibri" w:hAnsi="Calibri"/>
          <w:sz w:val="24"/>
          <w:szCs w:val="24"/>
          <w:lang w:val="fr-FR" w:eastAsia="en-GB"/>
        </w:rPr>
        <w:t xml:space="preserve"> fie </w:t>
      </w:r>
      <w:proofErr w:type="spellStart"/>
      <w:r w:rsidRPr="00C1093A">
        <w:rPr>
          <w:rFonts w:ascii="Calibri" w:hAnsi="Calibri"/>
          <w:sz w:val="24"/>
          <w:szCs w:val="24"/>
          <w:lang w:val="fr-FR" w:eastAsia="en-GB"/>
        </w:rPr>
        <w:t>acoperitoare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pentru</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durată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menționată</w:t>
      </w:r>
      <w:proofErr w:type="spellEnd"/>
      <w:r w:rsidRPr="00C1093A">
        <w:rPr>
          <w:rFonts w:ascii="Calibri" w:hAnsi="Calibri"/>
          <w:sz w:val="24"/>
          <w:szCs w:val="24"/>
          <w:lang w:val="fr-FR" w:eastAsia="en-GB"/>
        </w:rPr>
        <w:t xml:space="preserve"> la </w:t>
      </w:r>
      <w:proofErr w:type="spellStart"/>
      <w:r w:rsidRPr="00C1093A">
        <w:rPr>
          <w:rFonts w:ascii="Calibri" w:hAnsi="Calibri"/>
          <w:sz w:val="24"/>
          <w:szCs w:val="24"/>
          <w:lang w:val="fr-FR" w:eastAsia="en-GB"/>
        </w:rPr>
        <w:t>articolul</w:t>
      </w:r>
      <w:proofErr w:type="spellEnd"/>
      <w:r w:rsidRPr="00C1093A">
        <w:rPr>
          <w:rFonts w:ascii="Calibri" w:hAnsi="Calibri"/>
          <w:sz w:val="24"/>
          <w:szCs w:val="24"/>
          <w:lang w:val="fr-FR" w:eastAsia="en-GB"/>
        </w:rPr>
        <w:t xml:space="preserve"> 65 </w:t>
      </w:r>
      <w:proofErr w:type="spellStart"/>
      <w:r w:rsidRPr="00C1093A">
        <w:rPr>
          <w:rFonts w:ascii="Calibri" w:hAnsi="Calibri"/>
          <w:sz w:val="24"/>
          <w:szCs w:val="24"/>
          <w:lang w:val="fr-FR" w:eastAsia="en-GB"/>
        </w:rPr>
        <w:t>din</w:t>
      </w:r>
      <w:proofErr w:type="spellEnd"/>
      <w:r w:rsidRPr="00C1093A">
        <w:rPr>
          <w:rFonts w:ascii="Calibri" w:hAnsi="Calibri"/>
          <w:sz w:val="24"/>
          <w:szCs w:val="24"/>
          <w:lang w:val="fr-FR" w:eastAsia="en-GB"/>
        </w:rPr>
        <w:t xml:space="preserve"> RDC </w:t>
      </w:r>
      <w:proofErr w:type="spellStart"/>
      <w:r w:rsidRPr="00C1093A">
        <w:rPr>
          <w:rFonts w:ascii="Calibri" w:hAnsi="Calibri"/>
          <w:sz w:val="24"/>
          <w:szCs w:val="24"/>
          <w:lang w:val="fr-FR" w:eastAsia="en-GB"/>
        </w:rPr>
        <w:t>în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vederea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asigurării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caracterului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durabil</w:t>
      </w:r>
      <w:proofErr w:type="spellEnd"/>
      <w:r w:rsidRPr="00C1093A">
        <w:rPr>
          <w:rFonts w:ascii="Calibri" w:hAnsi="Calibri"/>
          <w:sz w:val="24"/>
          <w:szCs w:val="24"/>
          <w:lang w:val="fr-FR" w:eastAsia="en-GB"/>
        </w:rPr>
        <w:t xml:space="preserve"> al </w:t>
      </w:r>
      <w:proofErr w:type="spellStart"/>
      <w:r w:rsidRPr="00C1093A">
        <w:rPr>
          <w:rFonts w:ascii="Calibri" w:hAnsi="Calibri"/>
          <w:sz w:val="24"/>
          <w:szCs w:val="24"/>
          <w:lang w:val="fr-FR" w:eastAsia="en-GB"/>
        </w:rPr>
        <w:t>investiției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respectiv</w:t>
      </w:r>
      <w:proofErr w:type="spellEnd"/>
      <w:r w:rsidRPr="00C1093A">
        <w:rPr>
          <w:rFonts w:ascii="Calibri" w:hAnsi="Calibri"/>
          <w:sz w:val="24"/>
          <w:szCs w:val="24"/>
          <w:lang w:val="fr-FR" w:eastAsia="en-GB"/>
        </w:rPr>
        <w:t xml:space="preserve"> o </w:t>
      </w:r>
      <w:proofErr w:type="spellStart"/>
      <w:r w:rsidRPr="00C1093A">
        <w:rPr>
          <w:rFonts w:ascii="Calibri" w:hAnsi="Calibri"/>
          <w:sz w:val="24"/>
          <w:szCs w:val="24"/>
          <w:lang w:val="fr-FR" w:eastAsia="en-GB"/>
        </w:rPr>
        <w:t>perioadă</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cinci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ani</w:t>
      </w:r>
      <w:proofErr w:type="spellEnd"/>
      <w:r w:rsidRPr="00C1093A">
        <w:rPr>
          <w:rFonts w:ascii="Calibri" w:hAnsi="Calibri"/>
          <w:sz w:val="24"/>
          <w:szCs w:val="24"/>
          <w:lang w:val="fr-FR" w:eastAsia="en-GB"/>
        </w:rPr>
        <w:t xml:space="preserve"> de la data </w:t>
      </w:r>
      <w:proofErr w:type="spellStart"/>
      <w:r w:rsidRPr="00C1093A">
        <w:rPr>
          <w:rFonts w:ascii="Calibri" w:hAnsi="Calibri"/>
          <w:sz w:val="24"/>
          <w:szCs w:val="24"/>
          <w:lang w:val="fr-FR" w:eastAsia="en-GB"/>
        </w:rPr>
        <w:t>efectuării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plății</w:t>
      </w:r>
      <w:proofErr w:type="spellEnd"/>
      <w:r w:rsidRPr="00C1093A">
        <w:rPr>
          <w:rFonts w:ascii="Calibri" w:hAnsi="Calibri"/>
          <w:sz w:val="24"/>
          <w:szCs w:val="24"/>
          <w:lang w:val="fr-FR" w:eastAsia="en-GB"/>
        </w:rPr>
        <w:t xml:space="preserve"> finale </w:t>
      </w:r>
      <w:proofErr w:type="spellStart"/>
      <w:r w:rsidRPr="00C1093A">
        <w:rPr>
          <w:rFonts w:ascii="Calibri" w:hAnsi="Calibri"/>
          <w:sz w:val="24"/>
          <w:szCs w:val="24"/>
          <w:lang w:val="fr-FR" w:eastAsia="en-GB"/>
        </w:rPr>
        <w:t>în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cadrul</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contractului</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finanțare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Această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perioadă</w:t>
      </w:r>
      <w:proofErr w:type="spellEnd"/>
      <w:r w:rsidRPr="00C1093A">
        <w:rPr>
          <w:rFonts w:ascii="Calibri" w:hAnsi="Calibri"/>
          <w:sz w:val="24"/>
          <w:szCs w:val="24"/>
          <w:lang w:val="fr-FR" w:eastAsia="en-GB"/>
        </w:rPr>
        <w:t xml:space="preserve"> se va calcula </w:t>
      </w:r>
      <w:proofErr w:type="spellStart"/>
      <w:r w:rsidRPr="00C1093A">
        <w:rPr>
          <w:rFonts w:ascii="Calibri" w:hAnsi="Calibri"/>
          <w:sz w:val="24"/>
          <w:szCs w:val="24"/>
          <w:lang w:val="fr-FR" w:eastAsia="en-GB"/>
        </w:rPr>
        <w:t>estimativ</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luându</w:t>
      </w:r>
      <w:proofErr w:type="spellEnd"/>
      <w:r w:rsidRPr="00C1093A">
        <w:rPr>
          <w:rFonts w:ascii="Calibri" w:hAnsi="Calibri"/>
          <w:sz w:val="24"/>
          <w:szCs w:val="24"/>
          <w:lang w:val="fr-FR" w:eastAsia="en-GB"/>
        </w:rPr>
        <w:t xml:space="preserve">-se </w:t>
      </w:r>
      <w:proofErr w:type="spellStart"/>
      <w:r w:rsidRPr="00C1093A">
        <w:rPr>
          <w:rFonts w:ascii="Calibri" w:hAnsi="Calibri"/>
          <w:sz w:val="24"/>
          <w:szCs w:val="24"/>
          <w:lang w:val="fr-FR" w:eastAsia="en-GB"/>
        </w:rPr>
        <w:t>în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considerare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perioada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derulării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procesului</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evaluare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selecție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și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contractare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perioada</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implementare</w:t>
      </w:r>
      <w:proofErr w:type="spellEnd"/>
      <w:r w:rsidRPr="00C1093A">
        <w:rPr>
          <w:rFonts w:ascii="Calibri" w:hAnsi="Calibri"/>
          <w:sz w:val="24"/>
          <w:szCs w:val="24"/>
          <w:lang w:val="fr-FR" w:eastAsia="en-GB"/>
        </w:rPr>
        <w:t xml:space="preserve"> a </w:t>
      </w:r>
      <w:proofErr w:type="spellStart"/>
      <w:r w:rsidRPr="00C1093A">
        <w:rPr>
          <w:rFonts w:ascii="Calibri" w:hAnsi="Calibri"/>
          <w:sz w:val="24"/>
          <w:szCs w:val="24"/>
          <w:lang w:val="fr-FR" w:eastAsia="en-GB"/>
        </w:rPr>
        <w:t>proiectului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și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respectiv</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efectuare</w:t>
      </w:r>
      <w:proofErr w:type="spellEnd"/>
      <w:r w:rsidRPr="00C1093A">
        <w:rPr>
          <w:rFonts w:ascii="Calibri" w:hAnsi="Calibri"/>
          <w:sz w:val="24"/>
          <w:szCs w:val="24"/>
          <w:lang w:val="fr-FR" w:eastAsia="en-GB"/>
        </w:rPr>
        <w:t xml:space="preserve"> a </w:t>
      </w:r>
      <w:proofErr w:type="spellStart"/>
      <w:r w:rsidRPr="00C1093A">
        <w:rPr>
          <w:rFonts w:ascii="Calibri" w:hAnsi="Calibri"/>
          <w:sz w:val="24"/>
          <w:szCs w:val="24"/>
          <w:lang w:val="fr-FR" w:eastAsia="en-GB"/>
        </w:rPr>
        <w:t>plății</w:t>
      </w:r>
      <w:proofErr w:type="spellEnd"/>
      <w:r w:rsidRPr="00C1093A">
        <w:rPr>
          <w:rFonts w:ascii="Calibri" w:hAnsi="Calibri"/>
          <w:sz w:val="24"/>
          <w:szCs w:val="24"/>
          <w:lang w:val="fr-FR" w:eastAsia="en-GB"/>
        </w:rPr>
        <w:t xml:space="preserve"> finale, la care se </w:t>
      </w:r>
      <w:proofErr w:type="spellStart"/>
      <w:r w:rsidRPr="00C1093A">
        <w:rPr>
          <w:rFonts w:ascii="Calibri" w:hAnsi="Calibri"/>
          <w:sz w:val="24"/>
          <w:szCs w:val="24"/>
          <w:lang w:val="fr-FR" w:eastAsia="en-GB"/>
        </w:rPr>
        <w:t>adaugă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perioada</w:t>
      </w:r>
      <w:proofErr w:type="spellEnd"/>
      <w:r w:rsidRPr="00C1093A">
        <w:rPr>
          <w:rFonts w:ascii="Calibri" w:hAnsi="Calibri"/>
          <w:sz w:val="24"/>
          <w:szCs w:val="24"/>
          <w:lang w:val="fr-FR" w:eastAsia="en-GB"/>
        </w:rPr>
        <w:t xml:space="preserve"> de 5 </w:t>
      </w:r>
      <w:proofErr w:type="spellStart"/>
      <w:r w:rsidRPr="00C1093A">
        <w:rPr>
          <w:rFonts w:ascii="Calibri" w:hAnsi="Calibri"/>
          <w:sz w:val="24"/>
          <w:szCs w:val="24"/>
          <w:lang w:val="fr-FR" w:eastAsia="en-GB"/>
        </w:rPr>
        <w:t>ani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anterior</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menţionată</w:t>
      </w:r>
      <w:proofErr w:type="spellEnd"/>
      <w:r w:rsidRPr="00C1093A">
        <w:rPr>
          <w:rFonts w:ascii="Calibri" w:hAnsi="Calibri"/>
          <w:sz w:val="24"/>
          <w:szCs w:val="24"/>
          <w:lang w:val="fr-FR" w:eastAsia="en-GB"/>
        </w:rPr>
        <w:t xml:space="preserve">. </w:t>
      </w:r>
    </w:p>
    <w:p w14:paraId="7FCCD351" w14:textId="77777777" w:rsidR="00377879" w:rsidRPr="00C1093A" w:rsidRDefault="00377879" w:rsidP="00377879">
      <w:pPr>
        <w:autoSpaceDE w:val="0"/>
        <w:autoSpaceDN w:val="0"/>
        <w:adjustRightInd w:val="0"/>
        <w:spacing w:before="0" w:after="0"/>
        <w:jc w:val="both"/>
        <w:rPr>
          <w:rFonts w:ascii="Calibri" w:hAnsi="Calibri"/>
          <w:sz w:val="24"/>
          <w:szCs w:val="24"/>
          <w:lang w:val="fr-FR" w:eastAsia="en-GB"/>
        </w:rPr>
      </w:pPr>
    </w:p>
    <w:p w14:paraId="6FD3D93D" w14:textId="069A5D22" w:rsidR="00377879" w:rsidRPr="00C1093A" w:rsidRDefault="00377879" w:rsidP="00377879">
      <w:pPr>
        <w:spacing w:before="0" w:after="0" w:line="259" w:lineRule="auto"/>
        <w:jc w:val="both"/>
        <w:rPr>
          <w:rFonts w:ascii="Calibri" w:eastAsia="SimSun" w:hAnsi="Calibri"/>
          <w:sz w:val="24"/>
          <w:szCs w:val="24"/>
          <w:lang w:val="fr-FR"/>
        </w:rPr>
      </w:pPr>
      <w:proofErr w:type="spellStart"/>
      <w:r w:rsidRPr="00C1093A">
        <w:rPr>
          <w:rFonts w:ascii="Calibri" w:eastAsia="SimSun" w:hAnsi="Calibri"/>
          <w:sz w:val="24"/>
          <w:szCs w:val="24"/>
          <w:lang w:val="fr-FR"/>
        </w:rPr>
        <w:t>Solicitantul</w:t>
      </w:r>
      <w:proofErr w:type="spellEnd"/>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în</w:t>
      </w:r>
      <w:proofErr w:type="spellEnd"/>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cazul</w:t>
      </w:r>
      <w:proofErr w:type="spellEnd"/>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în</w:t>
      </w:r>
      <w:proofErr w:type="spellEnd"/>
      <w:r w:rsidRPr="00C1093A">
        <w:rPr>
          <w:rFonts w:ascii="Calibri" w:eastAsia="SimSun" w:hAnsi="Calibri"/>
          <w:sz w:val="24"/>
          <w:szCs w:val="24"/>
          <w:lang w:val="fr-FR"/>
        </w:rPr>
        <w:t xml:space="preserve"> care va </w:t>
      </w:r>
      <w:proofErr w:type="spellStart"/>
      <w:r w:rsidRPr="00C1093A">
        <w:rPr>
          <w:rFonts w:ascii="Calibri" w:eastAsia="SimSun" w:hAnsi="Calibri"/>
          <w:sz w:val="24"/>
          <w:szCs w:val="24"/>
          <w:lang w:val="fr-FR"/>
        </w:rPr>
        <w:t>primi</w:t>
      </w:r>
      <w:proofErr w:type="spellEnd"/>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finanțare</w:t>
      </w:r>
      <w:proofErr w:type="spellEnd"/>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din</w:t>
      </w:r>
      <w:proofErr w:type="spellEnd"/>
      <w:r w:rsidRPr="00C1093A">
        <w:rPr>
          <w:rFonts w:ascii="Calibri" w:eastAsia="SimSun" w:hAnsi="Calibri"/>
          <w:sz w:val="24"/>
          <w:szCs w:val="24"/>
          <w:lang w:val="fr-FR"/>
        </w:rPr>
        <w:t xml:space="preserve"> </w:t>
      </w:r>
      <w:r w:rsidR="00681B8A" w:rsidRPr="00C1093A">
        <w:rPr>
          <w:rFonts w:ascii="Calibri" w:eastAsia="SimSun" w:hAnsi="Calibri"/>
          <w:sz w:val="24"/>
          <w:szCs w:val="24"/>
          <w:lang w:val="fr-FR"/>
        </w:rPr>
        <w:t xml:space="preserve">PR SE </w:t>
      </w:r>
      <w:r w:rsidRPr="00C1093A">
        <w:rPr>
          <w:rFonts w:ascii="Calibri" w:eastAsia="Times New Roman" w:hAnsi="Calibri"/>
          <w:sz w:val="24"/>
          <w:szCs w:val="24"/>
          <w:lang w:val="fr-FR"/>
        </w:rPr>
        <w:t>2021-2027</w:t>
      </w:r>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pentru</w:t>
      </w:r>
      <w:proofErr w:type="spellEnd"/>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investiţii</w:t>
      </w:r>
      <w:proofErr w:type="spellEnd"/>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în</w:t>
      </w:r>
      <w:proofErr w:type="spellEnd"/>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infrastructură</w:t>
      </w:r>
      <w:proofErr w:type="spellEnd"/>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trebuie</w:t>
      </w:r>
      <w:proofErr w:type="spellEnd"/>
      <w:r w:rsidRPr="00C1093A">
        <w:rPr>
          <w:rFonts w:ascii="Calibri" w:eastAsia="SimSun" w:hAnsi="Calibri"/>
          <w:sz w:val="24"/>
          <w:szCs w:val="24"/>
          <w:lang w:val="fr-FR"/>
        </w:rPr>
        <w:t xml:space="preserve"> ca in </w:t>
      </w:r>
      <w:proofErr w:type="spellStart"/>
      <w:r w:rsidRPr="00C1093A">
        <w:rPr>
          <w:rFonts w:ascii="Calibri" w:eastAsia="SimSun" w:hAnsi="Calibri"/>
          <w:sz w:val="24"/>
          <w:szCs w:val="24"/>
          <w:lang w:val="fr-FR"/>
        </w:rPr>
        <w:t>perioada</w:t>
      </w:r>
      <w:proofErr w:type="spellEnd"/>
      <w:r w:rsidRPr="00C1093A">
        <w:rPr>
          <w:rFonts w:ascii="Calibri" w:eastAsia="SimSun" w:hAnsi="Calibri"/>
          <w:sz w:val="24"/>
          <w:szCs w:val="24"/>
          <w:lang w:val="fr-FR"/>
        </w:rPr>
        <w:t xml:space="preserve"> de </w:t>
      </w:r>
      <w:proofErr w:type="spellStart"/>
      <w:proofErr w:type="gramStart"/>
      <w:r w:rsidRPr="00C1093A">
        <w:rPr>
          <w:rFonts w:ascii="Calibri" w:eastAsia="SimSun" w:hAnsi="Calibri"/>
          <w:sz w:val="24"/>
          <w:szCs w:val="24"/>
          <w:lang w:val="fr-FR"/>
        </w:rPr>
        <w:t>durabilitate</w:t>
      </w:r>
      <w:proofErr w:type="spellEnd"/>
      <w:r w:rsidRPr="00C1093A">
        <w:rPr>
          <w:rFonts w:ascii="Calibri" w:eastAsia="SimSun" w:hAnsi="Calibri"/>
          <w:sz w:val="24"/>
          <w:szCs w:val="24"/>
          <w:lang w:val="fr-FR"/>
        </w:rPr>
        <w:t>:</w:t>
      </w:r>
      <w:proofErr w:type="gramEnd"/>
      <w:r w:rsidRPr="00C1093A">
        <w:rPr>
          <w:rFonts w:ascii="Calibri" w:eastAsia="SimSun" w:hAnsi="Calibri"/>
          <w:sz w:val="24"/>
          <w:szCs w:val="24"/>
          <w:lang w:val="fr-FR"/>
        </w:rPr>
        <w:t xml:space="preserve"> </w:t>
      </w:r>
    </w:p>
    <w:p w14:paraId="2D41DB18" w14:textId="77777777" w:rsidR="00377879" w:rsidRPr="00C1093A" w:rsidRDefault="00377879" w:rsidP="00E07D7E">
      <w:pPr>
        <w:numPr>
          <w:ilvl w:val="0"/>
          <w:numId w:val="20"/>
        </w:numPr>
        <w:spacing w:before="0" w:after="0" w:line="259" w:lineRule="auto"/>
        <w:contextualSpacing/>
        <w:jc w:val="both"/>
        <w:rPr>
          <w:rFonts w:ascii="Calibri" w:eastAsia="SimSun" w:hAnsi="Calibri"/>
          <w:sz w:val="24"/>
          <w:szCs w:val="24"/>
          <w:lang w:val="en-GB"/>
        </w:rPr>
      </w:pPr>
      <w:proofErr w:type="spellStart"/>
      <w:r w:rsidRPr="00C1093A">
        <w:rPr>
          <w:rFonts w:ascii="Calibri" w:eastAsia="SimSun" w:hAnsi="Calibri"/>
          <w:sz w:val="24"/>
          <w:szCs w:val="24"/>
          <w:lang w:val="en-GB"/>
        </w:rPr>
        <w:t>să</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menţină</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investiţia</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realizată</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asigurând</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mentenanţa</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şi</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serviciile</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asociate</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necesare</w:t>
      </w:r>
      <w:proofErr w:type="spellEnd"/>
      <w:r w:rsidRPr="00C1093A">
        <w:rPr>
          <w:rFonts w:ascii="Calibri" w:eastAsia="SimSun" w:hAnsi="Calibri"/>
          <w:sz w:val="24"/>
          <w:szCs w:val="24"/>
          <w:lang w:val="en-GB"/>
        </w:rPr>
        <w:t xml:space="preserve">); </w:t>
      </w:r>
    </w:p>
    <w:p w14:paraId="527EEAC7" w14:textId="605531FE" w:rsidR="00377879" w:rsidRPr="00C1093A" w:rsidRDefault="00377879" w:rsidP="00E07D7E">
      <w:pPr>
        <w:numPr>
          <w:ilvl w:val="0"/>
          <w:numId w:val="20"/>
        </w:numPr>
        <w:spacing w:before="0" w:after="0" w:line="259" w:lineRule="auto"/>
        <w:contextualSpacing/>
        <w:jc w:val="both"/>
        <w:rPr>
          <w:rFonts w:ascii="Calibri" w:eastAsia="SimSun" w:hAnsi="Calibri"/>
          <w:sz w:val="24"/>
          <w:szCs w:val="24"/>
          <w:lang w:val="en-GB"/>
        </w:rPr>
      </w:pPr>
      <w:proofErr w:type="spellStart"/>
      <w:r w:rsidRPr="00C1093A">
        <w:rPr>
          <w:rFonts w:ascii="Calibri" w:eastAsia="SimSun" w:hAnsi="Calibri"/>
          <w:sz w:val="24"/>
          <w:szCs w:val="24"/>
          <w:lang w:val="en-GB"/>
        </w:rPr>
        <w:t>să</w:t>
      </w:r>
      <w:proofErr w:type="spellEnd"/>
      <w:r w:rsidRPr="00C1093A">
        <w:rPr>
          <w:rFonts w:ascii="Calibri" w:eastAsia="SimSun" w:hAnsi="Calibri"/>
          <w:sz w:val="24"/>
          <w:szCs w:val="24"/>
          <w:lang w:val="en-GB"/>
        </w:rPr>
        <w:t xml:space="preserve"> nu </w:t>
      </w:r>
      <w:proofErr w:type="spellStart"/>
      <w:r w:rsidRPr="00C1093A">
        <w:rPr>
          <w:rFonts w:ascii="Calibri" w:eastAsia="SimSun" w:hAnsi="Calibri"/>
          <w:sz w:val="24"/>
          <w:szCs w:val="24"/>
          <w:lang w:val="en-GB"/>
        </w:rPr>
        <w:t>realizeze</w:t>
      </w:r>
      <w:proofErr w:type="spellEnd"/>
      <w:r w:rsidRPr="00C1093A">
        <w:rPr>
          <w:rFonts w:ascii="Calibri" w:eastAsia="SimSun" w:hAnsi="Calibri"/>
          <w:sz w:val="24"/>
          <w:szCs w:val="24"/>
          <w:lang w:val="en-GB"/>
        </w:rPr>
        <w:t xml:space="preserve"> o </w:t>
      </w:r>
      <w:proofErr w:type="spellStart"/>
      <w:r w:rsidRPr="00C1093A">
        <w:rPr>
          <w:rFonts w:ascii="Calibri" w:eastAsia="SimSun" w:hAnsi="Calibri"/>
          <w:sz w:val="24"/>
          <w:szCs w:val="24"/>
          <w:lang w:val="en-GB"/>
        </w:rPr>
        <w:t>modificare</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asupra</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calităţii</w:t>
      </w:r>
      <w:proofErr w:type="spellEnd"/>
      <w:r w:rsidRPr="00C1093A">
        <w:rPr>
          <w:rFonts w:ascii="Calibri" w:eastAsia="SimSun" w:hAnsi="Calibri"/>
          <w:sz w:val="24"/>
          <w:szCs w:val="24"/>
          <w:lang w:val="en-GB"/>
        </w:rPr>
        <w:t xml:space="preserve"> date de </w:t>
      </w:r>
      <w:proofErr w:type="spellStart"/>
      <w:r w:rsidRPr="00C1093A">
        <w:rPr>
          <w:rFonts w:ascii="Calibri" w:eastAsia="SimSun" w:hAnsi="Calibri"/>
          <w:sz w:val="24"/>
          <w:szCs w:val="24"/>
          <w:lang w:val="en-GB"/>
        </w:rPr>
        <w:t>dreptul</w:t>
      </w:r>
      <w:proofErr w:type="spellEnd"/>
      <w:r w:rsidRPr="00C1093A">
        <w:rPr>
          <w:rFonts w:ascii="Calibri" w:eastAsia="SimSun" w:hAnsi="Calibri"/>
          <w:sz w:val="24"/>
          <w:szCs w:val="24"/>
          <w:lang w:val="en-GB"/>
        </w:rPr>
        <w:t xml:space="preserve"> real </w:t>
      </w:r>
      <w:proofErr w:type="spellStart"/>
      <w:r w:rsidRPr="00C1093A">
        <w:rPr>
          <w:rFonts w:ascii="Calibri" w:eastAsia="SimSun" w:hAnsi="Calibri"/>
          <w:sz w:val="24"/>
          <w:szCs w:val="24"/>
          <w:lang w:val="en-GB"/>
        </w:rPr>
        <w:t>detinut</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asupra</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infrastructurii</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decât</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în</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condițiile</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prevăzute</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în</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contractul</w:t>
      </w:r>
      <w:proofErr w:type="spellEnd"/>
      <w:r w:rsidRPr="00C1093A">
        <w:rPr>
          <w:rFonts w:ascii="Calibri" w:eastAsia="SimSun" w:hAnsi="Calibri"/>
          <w:sz w:val="24"/>
          <w:szCs w:val="24"/>
          <w:lang w:val="en-GB"/>
        </w:rPr>
        <w:t xml:space="preserve"> de </w:t>
      </w:r>
      <w:proofErr w:type="spellStart"/>
      <w:r w:rsidRPr="00C1093A">
        <w:rPr>
          <w:rFonts w:ascii="Calibri" w:eastAsia="SimSun" w:hAnsi="Calibri"/>
          <w:sz w:val="24"/>
          <w:szCs w:val="24"/>
          <w:lang w:val="en-GB"/>
        </w:rPr>
        <w:t>finanțare</w:t>
      </w:r>
      <w:proofErr w:type="spellEnd"/>
      <w:r w:rsidRPr="00C1093A">
        <w:rPr>
          <w:rFonts w:ascii="Calibri" w:eastAsia="SimSun" w:hAnsi="Calibri"/>
          <w:sz w:val="24"/>
          <w:szCs w:val="24"/>
          <w:lang w:val="en-GB"/>
        </w:rPr>
        <w:t xml:space="preserve">; </w:t>
      </w:r>
    </w:p>
    <w:p w14:paraId="6A01C3EF" w14:textId="77777777" w:rsidR="00377879" w:rsidRPr="00C1093A" w:rsidRDefault="00377879" w:rsidP="00E07D7E">
      <w:pPr>
        <w:numPr>
          <w:ilvl w:val="0"/>
          <w:numId w:val="20"/>
        </w:numPr>
        <w:spacing w:before="0" w:after="0" w:line="259" w:lineRule="auto"/>
        <w:contextualSpacing/>
        <w:jc w:val="both"/>
        <w:rPr>
          <w:rFonts w:ascii="Calibri" w:eastAsia="SimSun" w:hAnsi="Calibri"/>
          <w:sz w:val="24"/>
          <w:szCs w:val="24"/>
          <w:lang w:val="fr-FR"/>
        </w:rPr>
      </w:pPr>
      <w:proofErr w:type="spellStart"/>
      <w:r w:rsidRPr="00C1093A">
        <w:rPr>
          <w:rFonts w:ascii="Calibri" w:eastAsia="SimSun" w:hAnsi="Calibri"/>
          <w:sz w:val="24"/>
          <w:szCs w:val="24"/>
          <w:lang w:val="en-GB"/>
        </w:rPr>
        <w:t>să</w:t>
      </w:r>
      <w:proofErr w:type="spellEnd"/>
      <w:r w:rsidRPr="00C1093A">
        <w:rPr>
          <w:rFonts w:ascii="Calibri" w:eastAsia="SimSun" w:hAnsi="Calibri"/>
          <w:sz w:val="24"/>
          <w:szCs w:val="24"/>
          <w:lang w:val="en-GB"/>
        </w:rPr>
        <w:t xml:space="preserve"> nu </w:t>
      </w:r>
      <w:proofErr w:type="spellStart"/>
      <w:r w:rsidRPr="00C1093A">
        <w:rPr>
          <w:rFonts w:ascii="Calibri" w:eastAsia="SimSun" w:hAnsi="Calibri"/>
          <w:sz w:val="24"/>
          <w:szCs w:val="24"/>
          <w:lang w:val="en-GB"/>
        </w:rPr>
        <w:t>realizeze</w:t>
      </w:r>
      <w:proofErr w:type="spellEnd"/>
      <w:r w:rsidRPr="00C1093A">
        <w:rPr>
          <w:rFonts w:ascii="Calibri" w:eastAsia="SimSun" w:hAnsi="Calibri"/>
          <w:sz w:val="24"/>
          <w:szCs w:val="24"/>
          <w:lang w:val="en-GB"/>
        </w:rPr>
        <w:t xml:space="preserve"> o </w:t>
      </w:r>
      <w:proofErr w:type="spellStart"/>
      <w:r w:rsidRPr="00C1093A">
        <w:rPr>
          <w:rFonts w:ascii="Calibri" w:eastAsia="SimSun" w:hAnsi="Calibri"/>
          <w:sz w:val="24"/>
          <w:szCs w:val="24"/>
          <w:lang w:val="en-GB"/>
        </w:rPr>
        <w:t>modificare</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substanțială</w:t>
      </w:r>
      <w:proofErr w:type="spellEnd"/>
      <w:r w:rsidRPr="00C1093A">
        <w:rPr>
          <w:rFonts w:ascii="Calibri" w:eastAsia="SimSun" w:hAnsi="Calibri"/>
          <w:sz w:val="24"/>
          <w:szCs w:val="24"/>
          <w:lang w:val="en-GB"/>
        </w:rPr>
        <w:t xml:space="preserve"> care </w:t>
      </w:r>
      <w:proofErr w:type="spellStart"/>
      <w:r w:rsidRPr="00C1093A">
        <w:rPr>
          <w:rFonts w:ascii="Calibri" w:eastAsia="SimSun" w:hAnsi="Calibri"/>
          <w:sz w:val="24"/>
          <w:szCs w:val="24"/>
          <w:lang w:val="en-GB"/>
        </w:rPr>
        <w:t>afectează</w:t>
      </w:r>
      <w:proofErr w:type="spellEnd"/>
      <w:r w:rsidRPr="00C1093A">
        <w:rPr>
          <w:rFonts w:ascii="Calibri" w:eastAsia="SimSun" w:hAnsi="Calibri"/>
          <w:sz w:val="24"/>
          <w:szCs w:val="24"/>
          <w:lang w:val="en-GB"/>
        </w:rPr>
        <w:t xml:space="preserve"> natura, </w:t>
      </w:r>
      <w:proofErr w:type="spellStart"/>
      <w:r w:rsidRPr="00C1093A">
        <w:rPr>
          <w:rFonts w:ascii="Calibri" w:eastAsia="SimSun" w:hAnsi="Calibri"/>
          <w:sz w:val="24"/>
          <w:szCs w:val="24"/>
          <w:lang w:val="en-GB"/>
        </w:rPr>
        <w:t>obiectivele</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sau</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condițiile</w:t>
      </w:r>
      <w:proofErr w:type="spellEnd"/>
      <w:r w:rsidRPr="00C1093A">
        <w:rPr>
          <w:rFonts w:ascii="Calibri" w:eastAsia="SimSun" w:hAnsi="Calibri"/>
          <w:sz w:val="24"/>
          <w:szCs w:val="24"/>
          <w:lang w:val="en-GB"/>
        </w:rPr>
        <w:t xml:space="preserve"> de </w:t>
      </w:r>
      <w:proofErr w:type="spellStart"/>
      <w:r w:rsidRPr="00C1093A">
        <w:rPr>
          <w:rFonts w:ascii="Calibri" w:eastAsia="SimSun" w:hAnsi="Calibri"/>
          <w:sz w:val="24"/>
          <w:szCs w:val="24"/>
          <w:lang w:val="en-GB"/>
        </w:rPr>
        <w:t>realizare</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și</w:t>
      </w:r>
      <w:proofErr w:type="spellEnd"/>
      <w:r w:rsidRPr="00C1093A">
        <w:rPr>
          <w:rFonts w:ascii="Calibri" w:eastAsia="SimSun" w:hAnsi="Calibri"/>
          <w:sz w:val="24"/>
          <w:szCs w:val="24"/>
          <w:lang w:val="en-GB"/>
        </w:rPr>
        <w:t xml:space="preserve"> care </w:t>
      </w:r>
      <w:proofErr w:type="spellStart"/>
      <w:r w:rsidRPr="00C1093A">
        <w:rPr>
          <w:rFonts w:ascii="Calibri" w:eastAsia="SimSun" w:hAnsi="Calibri"/>
          <w:sz w:val="24"/>
          <w:szCs w:val="24"/>
          <w:lang w:val="en-GB"/>
        </w:rPr>
        <w:t>ar</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determina</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subminarea</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obiectivelor</w:t>
      </w:r>
      <w:proofErr w:type="spellEnd"/>
      <w:r w:rsidRPr="00C1093A">
        <w:rPr>
          <w:rFonts w:ascii="Calibri" w:eastAsia="SimSun" w:hAnsi="Calibri"/>
          <w:sz w:val="24"/>
          <w:szCs w:val="24"/>
          <w:lang w:val="en-GB"/>
        </w:rPr>
        <w:t xml:space="preserve"> </w:t>
      </w:r>
      <w:proofErr w:type="spellStart"/>
      <w:r w:rsidRPr="00C1093A">
        <w:rPr>
          <w:rFonts w:ascii="Calibri" w:eastAsia="SimSun" w:hAnsi="Calibri"/>
          <w:sz w:val="24"/>
          <w:szCs w:val="24"/>
          <w:lang w:val="en-GB"/>
        </w:rPr>
        <w:t>inițiale</w:t>
      </w:r>
      <w:proofErr w:type="spellEnd"/>
      <w:r w:rsidRPr="00C1093A">
        <w:rPr>
          <w:rFonts w:ascii="Calibri" w:eastAsia="SimSun" w:hAnsi="Calibri"/>
          <w:sz w:val="24"/>
          <w:szCs w:val="24"/>
          <w:lang w:val="en-GB"/>
        </w:rPr>
        <w:t xml:space="preserve"> ale </w:t>
      </w:r>
      <w:proofErr w:type="spellStart"/>
      <w:r w:rsidRPr="00C1093A">
        <w:rPr>
          <w:rFonts w:ascii="Calibri" w:eastAsia="SimSun" w:hAnsi="Calibri"/>
          <w:sz w:val="24"/>
          <w:szCs w:val="24"/>
          <w:lang w:val="en-GB"/>
        </w:rPr>
        <w:t>investiţiei</w:t>
      </w:r>
      <w:proofErr w:type="spellEnd"/>
      <w:r w:rsidRPr="00C1093A">
        <w:rPr>
          <w:rFonts w:ascii="Calibri" w:eastAsia="SimSun" w:hAnsi="Calibri"/>
          <w:sz w:val="24"/>
          <w:szCs w:val="24"/>
          <w:lang w:val="en-GB"/>
        </w:rPr>
        <w:t>.</w:t>
      </w:r>
      <w:r w:rsidRPr="00C1093A">
        <w:rPr>
          <w:rFonts w:ascii="Calibri" w:eastAsia="SimSun" w:hAnsi="Calibri"/>
          <w:b/>
          <w:bCs/>
          <w:sz w:val="24"/>
          <w:szCs w:val="24"/>
          <w:lang w:val="en-GB"/>
        </w:rPr>
        <w:t xml:space="preserve"> </w:t>
      </w:r>
      <w:r w:rsidRPr="00C1093A">
        <w:rPr>
          <w:rFonts w:ascii="Calibri" w:eastAsia="SimSun" w:hAnsi="Calibri"/>
          <w:sz w:val="24"/>
          <w:szCs w:val="24"/>
          <w:lang w:val="fr-FR"/>
        </w:rPr>
        <w:t xml:space="preserve">Aceste </w:t>
      </w:r>
      <w:proofErr w:type="spellStart"/>
      <w:r w:rsidRPr="00C1093A">
        <w:rPr>
          <w:rFonts w:ascii="Calibri" w:eastAsia="SimSun" w:hAnsi="Calibri"/>
          <w:sz w:val="24"/>
          <w:szCs w:val="24"/>
          <w:lang w:val="fr-FR"/>
        </w:rPr>
        <w:t>elemente</w:t>
      </w:r>
      <w:proofErr w:type="spellEnd"/>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constituie</w:t>
      </w:r>
      <w:proofErr w:type="spellEnd"/>
      <w:r w:rsidRPr="00C1093A">
        <w:rPr>
          <w:rFonts w:ascii="Calibri" w:eastAsia="SimSun" w:hAnsi="Calibri"/>
          <w:sz w:val="24"/>
          <w:szCs w:val="24"/>
          <w:lang w:val="fr-FR"/>
        </w:rPr>
        <w:t xml:space="preserve"> </w:t>
      </w:r>
      <w:proofErr w:type="spellStart"/>
      <w:r w:rsidRPr="00C1093A">
        <w:rPr>
          <w:rFonts w:ascii="Calibri" w:eastAsia="SimSun" w:hAnsi="Calibri"/>
          <w:sz w:val="24"/>
          <w:szCs w:val="24"/>
          <w:lang w:val="fr-FR"/>
        </w:rPr>
        <w:t>clauze</w:t>
      </w:r>
      <w:proofErr w:type="spellEnd"/>
      <w:r w:rsidRPr="00C1093A">
        <w:rPr>
          <w:rFonts w:ascii="Calibri" w:eastAsia="SimSun" w:hAnsi="Calibri"/>
          <w:sz w:val="24"/>
          <w:szCs w:val="24"/>
          <w:lang w:val="fr-FR"/>
        </w:rPr>
        <w:t xml:space="preserve"> de </w:t>
      </w:r>
      <w:proofErr w:type="spellStart"/>
      <w:r w:rsidRPr="00C1093A">
        <w:rPr>
          <w:rFonts w:ascii="Calibri" w:eastAsia="SimSun" w:hAnsi="Calibri"/>
          <w:sz w:val="24"/>
          <w:szCs w:val="24"/>
          <w:lang w:val="fr-FR"/>
        </w:rPr>
        <w:t>reziliere</w:t>
      </w:r>
      <w:proofErr w:type="spellEnd"/>
      <w:r w:rsidRPr="00C1093A">
        <w:rPr>
          <w:rFonts w:ascii="Calibri" w:eastAsia="SimSun" w:hAnsi="Calibri"/>
          <w:sz w:val="24"/>
          <w:szCs w:val="24"/>
          <w:lang w:val="fr-FR"/>
        </w:rPr>
        <w:t xml:space="preserve"> a </w:t>
      </w:r>
      <w:proofErr w:type="spellStart"/>
      <w:r w:rsidRPr="00C1093A">
        <w:rPr>
          <w:rFonts w:ascii="Calibri" w:eastAsia="SimSun" w:hAnsi="Calibri"/>
          <w:sz w:val="24"/>
          <w:szCs w:val="24"/>
          <w:lang w:val="fr-FR"/>
        </w:rPr>
        <w:t>contractelor</w:t>
      </w:r>
      <w:proofErr w:type="spellEnd"/>
      <w:r w:rsidRPr="00C1093A">
        <w:rPr>
          <w:rFonts w:ascii="Calibri" w:eastAsia="SimSun" w:hAnsi="Calibri"/>
          <w:sz w:val="24"/>
          <w:szCs w:val="24"/>
          <w:lang w:val="fr-FR"/>
        </w:rPr>
        <w:t xml:space="preserve"> de </w:t>
      </w:r>
      <w:proofErr w:type="spellStart"/>
      <w:r w:rsidRPr="00C1093A">
        <w:rPr>
          <w:rFonts w:ascii="Calibri" w:eastAsia="SimSun" w:hAnsi="Calibri"/>
          <w:sz w:val="24"/>
          <w:szCs w:val="24"/>
          <w:lang w:val="fr-FR"/>
        </w:rPr>
        <w:t>finanțare</w:t>
      </w:r>
      <w:proofErr w:type="spellEnd"/>
      <w:r w:rsidRPr="00C1093A">
        <w:rPr>
          <w:rFonts w:ascii="Calibri" w:eastAsia="SimSun" w:hAnsi="Calibri"/>
          <w:sz w:val="24"/>
          <w:szCs w:val="24"/>
          <w:lang w:val="fr-FR"/>
        </w:rPr>
        <w:t>.</w:t>
      </w:r>
    </w:p>
    <w:p w14:paraId="60C69A63" w14:textId="77777777" w:rsidR="00377879" w:rsidRPr="00C1093A" w:rsidRDefault="00377879" w:rsidP="00377879">
      <w:pPr>
        <w:autoSpaceDE w:val="0"/>
        <w:autoSpaceDN w:val="0"/>
        <w:adjustRightInd w:val="0"/>
        <w:spacing w:before="0" w:after="0" w:line="259" w:lineRule="auto"/>
        <w:jc w:val="both"/>
        <w:rPr>
          <w:rFonts w:ascii="Calibri" w:hAnsi="Calibri"/>
          <w:sz w:val="24"/>
          <w:szCs w:val="24"/>
          <w:lang w:val="fr-FR" w:eastAsia="en-GB"/>
        </w:rPr>
      </w:pPr>
    </w:p>
    <w:p w14:paraId="71757860" w14:textId="293104C8" w:rsidR="001868B7" w:rsidRPr="00C1093A" w:rsidRDefault="00377879" w:rsidP="00377879">
      <w:pPr>
        <w:autoSpaceDE w:val="0"/>
        <w:autoSpaceDN w:val="0"/>
        <w:adjustRightInd w:val="0"/>
        <w:spacing w:before="0" w:after="0" w:line="259" w:lineRule="auto"/>
        <w:jc w:val="both"/>
        <w:rPr>
          <w:rFonts w:ascii="Calibri" w:hAnsi="Calibri"/>
          <w:sz w:val="24"/>
          <w:szCs w:val="24"/>
          <w:lang w:val="fr-FR" w:eastAsia="en-GB"/>
        </w:rPr>
      </w:pPr>
      <w:proofErr w:type="spellStart"/>
      <w:proofErr w:type="gramStart"/>
      <w:r w:rsidRPr="00C1093A">
        <w:rPr>
          <w:rFonts w:ascii="Calibri" w:hAnsi="Calibri"/>
          <w:b/>
          <w:bCs/>
          <w:sz w:val="24"/>
          <w:szCs w:val="24"/>
          <w:lang w:val="fr-FR" w:eastAsia="en-GB"/>
        </w:rPr>
        <w:t>Notă</w:t>
      </w:r>
      <w:proofErr w:type="spellEnd"/>
      <w:r w:rsidRPr="00C1093A">
        <w:rPr>
          <w:rFonts w:ascii="Calibri" w:hAnsi="Calibri"/>
          <w:b/>
          <w:bCs/>
          <w:sz w:val="24"/>
          <w:szCs w:val="24"/>
          <w:lang w:val="fr-FR" w:eastAsia="en-GB"/>
        </w:rPr>
        <w:t>!</w:t>
      </w:r>
      <w:proofErr w:type="gramEnd"/>
      <w:r w:rsidRPr="00C1093A">
        <w:rPr>
          <w:rFonts w:ascii="Calibri" w:hAnsi="Calibri"/>
          <w:b/>
          <w:bCs/>
          <w:sz w:val="24"/>
          <w:szCs w:val="24"/>
          <w:lang w:val="fr-FR" w:eastAsia="en-GB"/>
        </w:rPr>
        <w:t xml:space="preserve"> </w:t>
      </w:r>
      <w:r w:rsidRPr="00C1093A">
        <w:rPr>
          <w:rFonts w:ascii="Calibri" w:hAnsi="Calibri"/>
          <w:sz w:val="24"/>
          <w:szCs w:val="24"/>
          <w:lang w:val="fr-FR" w:eastAsia="en-GB"/>
        </w:rPr>
        <w:t xml:space="preserve">Din </w:t>
      </w:r>
      <w:proofErr w:type="spellStart"/>
      <w:r w:rsidRPr="00C1093A">
        <w:rPr>
          <w:rFonts w:ascii="Calibri" w:hAnsi="Calibri"/>
          <w:sz w:val="24"/>
          <w:szCs w:val="24"/>
          <w:lang w:val="fr-FR" w:eastAsia="en-GB"/>
        </w:rPr>
        <w:t>documentele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privind</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dreptul</w:t>
      </w:r>
      <w:proofErr w:type="spellEnd"/>
      <w:r w:rsidRPr="00C1093A">
        <w:rPr>
          <w:rFonts w:ascii="Calibri" w:hAnsi="Calibri"/>
          <w:sz w:val="24"/>
          <w:szCs w:val="24"/>
          <w:lang w:val="fr-FR" w:eastAsia="en-GB"/>
        </w:rPr>
        <w:t xml:space="preserve"> </w:t>
      </w:r>
      <w:proofErr w:type="spellStart"/>
      <w:r w:rsidR="00A906A3" w:rsidRPr="00C1093A">
        <w:rPr>
          <w:rFonts w:ascii="Calibri" w:hAnsi="Calibri"/>
          <w:sz w:val="24"/>
          <w:szCs w:val="24"/>
          <w:lang w:val="fr-FR" w:eastAsia="en-GB"/>
        </w:rPr>
        <w:t>solicitat</w:t>
      </w:r>
      <w:proofErr w:type="spellEnd"/>
      <w:r w:rsidR="00A906A3" w:rsidRPr="00C1093A">
        <w:rPr>
          <w:rFonts w:ascii="Calibri" w:hAnsi="Calibri"/>
          <w:sz w:val="24"/>
          <w:szCs w:val="24"/>
          <w:lang w:val="fr-FR" w:eastAsia="en-GB"/>
        </w:rPr>
        <w:t xml:space="preserve"> de </w:t>
      </w:r>
      <w:proofErr w:type="spellStart"/>
      <w:r w:rsidR="00A906A3" w:rsidRPr="00C1093A">
        <w:rPr>
          <w:rFonts w:ascii="Calibri" w:hAnsi="Calibri"/>
          <w:sz w:val="24"/>
          <w:szCs w:val="24"/>
          <w:lang w:val="fr-FR" w:eastAsia="en-GB"/>
        </w:rPr>
        <w:t>ghid</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asupra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imobilului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trebuie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reiasă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faptul</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acesta</w:t>
      </w:r>
      <w:proofErr w:type="spellEnd"/>
      <w:r w:rsidRPr="00C1093A">
        <w:rPr>
          <w:rFonts w:ascii="Calibri" w:hAnsi="Calibri"/>
          <w:sz w:val="24"/>
          <w:szCs w:val="24"/>
          <w:lang w:val="fr-FR" w:eastAsia="en-GB"/>
        </w:rPr>
        <w:t xml:space="preserve"> este </w:t>
      </w:r>
      <w:proofErr w:type="spellStart"/>
      <w:r w:rsidRPr="00C1093A">
        <w:rPr>
          <w:rFonts w:ascii="Calibri" w:hAnsi="Calibri"/>
          <w:sz w:val="24"/>
          <w:szCs w:val="24"/>
          <w:lang w:val="fr-FR" w:eastAsia="en-GB"/>
        </w:rPr>
        <w:t>menţinut</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w:t>
      </w:r>
      <w:proofErr w:type="spellEnd"/>
      <w:r w:rsidRPr="00C1093A">
        <w:rPr>
          <w:rFonts w:ascii="Calibri" w:hAnsi="Calibri"/>
          <w:sz w:val="24"/>
          <w:szCs w:val="24"/>
          <w:lang w:val="fr-FR" w:eastAsia="en-GB"/>
        </w:rPr>
        <w:t xml:space="preserve"> </w:t>
      </w:r>
      <w:proofErr w:type="spellStart"/>
      <w:r w:rsidRPr="00C1093A">
        <w:rPr>
          <w:rFonts w:ascii="Calibri" w:hAnsi="Calibri"/>
          <w:i/>
          <w:iCs/>
          <w:sz w:val="24"/>
          <w:szCs w:val="24"/>
          <w:lang w:val="fr-FR" w:eastAsia="en-GB"/>
        </w:rPr>
        <w:t>toată</w:t>
      </w:r>
      <w:proofErr w:type="spellEnd"/>
      <w:r w:rsidRPr="00C1093A">
        <w:rPr>
          <w:rFonts w:ascii="Calibri" w:hAnsi="Calibri"/>
          <w:i/>
          <w:iCs/>
          <w:sz w:val="24"/>
          <w:szCs w:val="24"/>
          <w:lang w:val="fr-FR" w:eastAsia="en-GB"/>
        </w:rPr>
        <w:t xml:space="preserve"> </w:t>
      </w:r>
      <w:proofErr w:type="spellStart"/>
      <w:r w:rsidRPr="00C1093A">
        <w:rPr>
          <w:rFonts w:ascii="Calibri" w:hAnsi="Calibri"/>
          <w:i/>
          <w:iCs/>
          <w:sz w:val="24"/>
          <w:szCs w:val="24"/>
          <w:lang w:val="fr-FR" w:eastAsia="en-GB"/>
        </w:rPr>
        <w:t>perioada</w:t>
      </w:r>
      <w:proofErr w:type="spellEnd"/>
      <w:r w:rsidRPr="00C1093A">
        <w:rPr>
          <w:rFonts w:ascii="Calibri" w:hAnsi="Calibri"/>
          <w:i/>
          <w:iCs/>
          <w:sz w:val="24"/>
          <w:szCs w:val="24"/>
          <w:lang w:val="fr-FR" w:eastAsia="en-GB"/>
        </w:rPr>
        <w:t xml:space="preserve"> de </w:t>
      </w:r>
      <w:proofErr w:type="spellStart"/>
      <w:r w:rsidRPr="00C1093A">
        <w:rPr>
          <w:rFonts w:ascii="Calibri" w:hAnsi="Calibri"/>
          <w:i/>
          <w:iCs/>
          <w:sz w:val="24"/>
          <w:szCs w:val="24"/>
          <w:lang w:val="fr-FR" w:eastAsia="en-GB"/>
        </w:rPr>
        <w:t>durabilitate</w:t>
      </w:r>
      <w:proofErr w:type="spellEnd"/>
      <w:r w:rsidRPr="00C1093A">
        <w:rPr>
          <w:rFonts w:ascii="Calibri" w:hAnsi="Calibri"/>
          <w:i/>
          <w:iCs/>
          <w:sz w:val="24"/>
          <w:szCs w:val="24"/>
          <w:lang w:val="fr-FR" w:eastAsia="en-GB"/>
        </w:rPr>
        <w:t xml:space="preserve"> a </w:t>
      </w:r>
      <w:proofErr w:type="spellStart"/>
      <w:r w:rsidRPr="00C1093A">
        <w:rPr>
          <w:rFonts w:ascii="Calibri" w:hAnsi="Calibri"/>
          <w:i/>
          <w:iCs/>
          <w:sz w:val="24"/>
          <w:szCs w:val="24"/>
          <w:lang w:val="fr-FR" w:eastAsia="en-GB"/>
        </w:rPr>
        <w:t>investiţiei</w:t>
      </w:r>
      <w:proofErr w:type="spellEnd"/>
      <w:r w:rsidRPr="00C1093A">
        <w:rPr>
          <w:rFonts w:ascii="Calibri" w:hAnsi="Calibri"/>
          <w:i/>
          <w:iCs/>
          <w:sz w:val="24"/>
          <w:szCs w:val="24"/>
          <w:lang w:val="fr-FR" w:eastAsia="en-GB"/>
        </w:rPr>
        <w:t xml:space="preserve">, </w:t>
      </w:r>
      <w:proofErr w:type="spellStart"/>
      <w:r w:rsidRPr="00C1093A">
        <w:rPr>
          <w:rFonts w:ascii="Calibri" w:hAnsi="Calibri"/>
          <w:i/>
          <w:iCs/>
          <w:sz w:val="24"/>
          <w:szCs w:val="24"/>
          <w:lang w:val="fr-FR" w:eastAsia="en-GB"/>
        </w:rPr>
        <w:t>în</w:t>
      </w:r>
      <w:proofErr w:type="spellEnd"/>
      <w:r w:rsidRPr="00C1093A">
        <w:rPr>
          <w:rFonts w:ascii="Calibri" w:hAnsi="Calibri"/>
          <w:i/>
          <w:iCs/>
          <w:sz w:val="24"/>
          <w:szCs w:val="24"/>
          <w:lang w:val="fr-FR" w:eastAsia="en-GB"/>
        </w:rPr>
        <w:t xml:space="preserve"> </w:t>
      </w:r>
      <w:proofErr w:type="spellStart"/>
      <w:r w:rsidRPr="00C1093A">
        <w:rPr>
          <w:rFonts w:ascii="Calibri" w:hAnsi="Calibri"/>
          <w:i/>
          <w:iCs/>
          <w:sz w:val="24"/>
          <w:szCs w:val="24"/>
          <w:lang w:val="fr-FR" w:eastAsia="en-GB"/>
        </w:rPr>
        <w:t>conformitate</w:t>
      </w:r>
      <w:proofErr w:type="spellEnd"/>
      <w:r w:rsidRPr="00C1093A">
        <w:rPr>
          <w:rFonts w:ascii="Calibri" w:hAnsi="Calibri"/>
          <w:i/>
          <w:iCs/>
          <w:sz w:val="24"/>
          <w:szCs w:val="24"/>
          <w:lang w:val="fr-FR" w:eastAsia="en-GB"/>
        </w:rPr>
        <w:t xml:space="preserve"> </w:t>
      </w:r>
      <w:proofErr w:type="spellStart"/>
      <w:r w:rsidRPr="00C1093A">
        <w:rPr>
          <w:rFonts w:ascii="Calibri" w:hAnsi="Calibri"/>
          <w:i/>
          <w:iCs/>
          <w:sz w:val="24"/>
          <w:szCs w:val="24"/>
          <w:lang w:val="fr-FR" w:eastAsia="en-GB"/>
        </w:rPr>
        <w:t>cu</w:t>
      </w:r>
      <w:proofErr w:type="spellEnd"/>
      <w:r w:rsidRPr="00C1093A">
        <w:rPr>
          <w:rFonts w:ascii="Calibri" w:hAnsi="Calibri"/>
          <w:i/>
          <w:iCs/>
          <w:sz w:val="24"/>
          <w:szCs w:val="24"/>
          <w:lang w:val="fr-FR" w:eastAsia="en-GB"/>
        </w:rPr>
        <w:t xml:space="preserve"> </w:t>
      </w:r>
      <w:proofErr w:type="spellStart"/>
      <w:r w:rsidRPr="00C1093A">
        <w:rPr>
          <w:rFonts w:ascii="Calibri" w:hAnsi="Calibri"/>
          <w:i/>
          <w:iCs/>
          <w:sz w:val="24"/>
          <w:szCs w:val="24"/>
          <w:lang w:val="fr-FR" w:eastAsia="en-GB"/>
        </w:rPr>
        <w:t>prevederile</w:t>
      </w:r>
      <w:proofErr w:type="spellEnd"/>
      <w:r w:rsidRPr="00C1093A">
        <w:rPr>
          <w:rFonts w:ascii="Calibri" w:hAnsi="Calibri"/>
          <w:i/>
          <w:iCs/>
          <w:sz w:val="24"/>
          <w:szCs w:val="24"/>
          <w:lang w:val="fr-FR" w:eastAsia="en-GB"/>
        </w:rPr>
        <w:t xml:space="preserve"> </w:t>
      </w:r>
      <w:proofErr w:type="spellStart"/>
      <w:r w:rsidRPr="00C1093A">
        <w:rPr>
          <w:rFonts w:ascii="Calibri" w:hAnsi="Calibri"/>
          <w:i/>
          <w:iCs/>
          <w:sz w:val="24"/>
          <w:szCs w:val="24"/>
          <w:lang w:val="fr-FR" w:eastAsia="en-GB"/>
        </w:rPr>
        <w:t>articolulului</w:t>
      </w:r>
      <w:proofErr w:type="spellEnd"/>
      <w:r w:rsidRPr="00C1093A">
        <w:rPr>
          <w:rFonts w:ascii="Calibri" w:hAnsi="Calibri"/>
          <w:i/>
          <w:iCs/>
          <w:sz w:val="24"/>
          <w:szCs w:val="24"/>
          <w:lang w:val="fr-FR" w:eastAsia="en-GB"/>
        </w:rPr>
        <w:t xml:space="preserve"> 65 </w:t>
      </w:r>
      <w:proofErr w:type="spellStart"/>
      <w:r w:rsidRPr="00C1093A">
        <w:rPr>
          <w:rFonts w:ascii="Calibri" w:hAnsi="Calibri"/>
          <w:i/>
          <w:iCs/>
          <w:sz w:val="24"/>
          <w:szCs w:val="24"/>
          <w:lang w:val="fr-FR" w:eastAsia="en-GB"/>
        </w:rPr>
        <w:t>din</w:t>
      </w:r>
      <w:proofErr w:type="spellEnd"/>
      <w:r w:rsidRPr="00C1093A">
        <w:rPr>
          <w:rFonts w:ascii="Calibri" w:hAnsi="Calibri"/>
          <w:i/>
          <w:iCs/>
          <w:sz w:val="24"/>
          <w:szCs w:val="24"/>
          <w:lang w:val="fr-FR" w:eastAsia="en-GB"/>
        </w:rPr>
        <w:t xml:space="preserve"> </w:t>
      </w:r>
      <w:proofErr w:type="spellStart"/>
      <w:r w:rsidRPr="00C1093A">
        <w:rPr>
          <w:rFonts w:ascii="Calibri" w:hAnsi="Calibri"/>
          <w:i/>
          <w:iCs/>
          <w:sz w:val="24"/>
          <w:szCs w:val="24"/>
          <w:lang w:val="fr-FR" w:eastAsia="en-GB"/>
        </w:rPr>
        <w:t>Regulamentul</w:t>
      </w:r>
      <w:proofErr w:type="spellEnd"/>
      <w:r w:rsidRPr="00C1093A">
        <w:rPr>
          <w:rFonts w:ascii="Calibri" w:hAnsi="Calibri"/>
          <w:i/>
          <w:iCs/>
          <w:sz w:val="24"/>
          <w:szCs w:val="24"/>
          <w:lang w:val="fr-FR" w:eastAsia="en-GB"/>
        </w:rPr>
        <w:t xml:space="preserve"> </w:t>
      </w:r>
      <w:proofErr w:type="spellStart"/>
      <w:r w:rsidRPr="00C1093A">
        <w:rPr>
          <w:rFonts w:ascii="Calibri" w:hAnsi="Calibri"/>
          <w:i/>
          <w:iCs/>
          <w:sz w:val="24"/>
          <w:szCs w:val="24"/>
          <w:lang w:val="fr-FR" w:eastAsia="en-GB"/>
        </w:rPr>
        <w:t>Parlamentului</w:t>
      </w:r>
      <w:proofErr w:type="spellEnd"/>
      <w:r w:rsidRPr="00C1093A">
        <w:rPr>
          <w:rFonts w:ascii="Calibri" w:hAnsi="Calibri"/>
          <w:i/>
          <w:iCs/>
          <w:sz w:val="24"/>
          <w:szCs w:val="24"/>
          <w:lang w:val="fr-FR" w:eastAsia="en-GB"/>
        </w:rPr>
        <w:t xml:space="preserve"> </w:t>
      </w:r>
      <w:proofErr w:type="spellStart"/>
      <w:r w:rsidRPr="00C1093A">
        <w:rPr>
          <w:rFonts w:ascii="Calibri" w:hAnsi="Calibri"/>
          <w:i/>
          <w:iCs/>
          <w:sz w:val="24"/>
          <w:szCs w:val="24"/>
          <w:lang w:val="fr-FR" w:eastAsia="en-GB"/>
        </w:rPr>
        <w:t>European</w:t>
      </w:r>
      <w:proofErr w:type="spellEnd"/>
      <w:r w:rsidRPr="00C1093A">
        <w:rPr>
          <w:rFonts w:ascii="Calibri" w:hAnsi="Calibri"/>
          <w:i/>
          <w:iCs/>
          <w:sz w:val="24"/>
          <w:szCs w:val="24"/>
          <w:lang w:val="fr-FR" w:eastAsia="en-GB"/>
        </w:rPr>
        <w:t xml:space="preserve"> </w:t>
      </w:r>
      <w:proofErr w:type="spellStart"/>
      <w:r w:rsidRPr="00C1093A">
        <w:rPr>
          <w:rFonts w:ascii="Calibri" w:hAnsi="Calibri"/>
          <w:i/>
          <w:iCs/>
          <w:sz w:val="24"/>
          <w:szCs w:val="24"/>
          <w:lang w:val="fr-FR" w:eastAsia="en-GB"/>
        </w:rPr>
        <w:t>și</w:t>
      </w:r>
      <w:proofErr w:type="spellEnd"/>
      <w:r w:rsidRPr="00C1093A">
        <w:rPr>
          <w:rFonts w:ascii="Calibri" w:hAnsi="Calibri"/>
          <w:i/>
          <w:iCs/>
          <w:sz w:val="24"/>
          <w:szCs w:val="24"/>
          <w:lang w:val="fr-FR" w:eastAsia="en-GB"/>
        </w:rPr>
        <w:t xml:space="preserve"> al </w:t>
      </w:r>
      <w:proofErr w:type="spellStart"/>
      <w:r w:rsidRPr="00C1093A">
        <w:rPr>
          <w:rFonts w:ascii="Calibri" w:hAnsi="Calibri"/>
          <w:i/>
          <w:iCs/>
          <w:sz w:val="24"/>
          <w:szCs w:val="24"/>
          <w:lang w:val="fr-FR" w:eastAsia="en-GB"/>
        </w:rPr>
        <w:t>Consiliului</w:t>
      </w:r>
      <w:proofErr w:type="spellEnd"/>
      <w:r w:rsidRPr="00C1093A">
        <w:rPr>
          <w:rFonts w:ascii="Calibri" w:hAnsi="Calibri"/>
          <w:i/>
          <w:iCs/>
          <w:sz w:val="24"/>
          <w:szCs w:val="24"/>
          <w:lang w:val="fr-FR" w:eastAsia="en-GB"/>
        </w:rPr>
        <w:t xml:space="preserve"> nr. </w:t>
      </w:r>
      <w:r w:rsidR="00D22DE9" w:rsidRPr="00C1093A">
        <w:rPr>
          <w:rFonts w:ascii="Calibri" w:hAnsi="Calibri"/>
          <w:i/>
          <w:iCs/>
          <w:sz w:val="24"/>
          <w:szCs w:val="24"/>
          <w:lang w:val="fr-FR" w:eastAsia="en-GB"/>
        </w:rPr>
        <w:t>2021/1060</w:t>
      </w:r>
      <w:r w:rsidRPr="00C1093A">
        <w:rPr>
          <w:rFonts w:ascii="Calibri" w:hAnsi="Calibri"/>
          <w:i/>
          <w:iCs/>
          <w:sz w:val="24"/>
          <w:szCs w:val="24"/>
          <w:lang w:val="fr-FR" w:eastAsia="en-GB"/>
        </w:rPr>
        <w:t xml:space="preserve">. </w:t>
      </w:r>
      <w:r w:rsidRPr="00C1093A">
        <w:rPr>
          <w:rFonts w:ascii="Calibri" w:hAnsi="Calibri"/>
          <w:sz w:val="24"/>
          <w:szCs w:val="24"/>
          <w:lang w:val="fr-FR" w:eastAsia="en-GB"/>
        </w:rPr>
        <w:t xml:space="preserve">Prin </w:t>
      </w:r>
      <w:proofErr w:type="spellStart"/>
      <w:r w:rsidRPr="00C1093A">
        <w:rPr>
          <w:rFonts w:ascii="Calibri" w:hAnsi="Calibri"/>
          <w:sz w:val="24"/>
          <w:szCs w:val="24"/>
          <w:lang w:val="fr-FR" w:eastAsia="en-GB"/>
        </w:rPr>
        <w:t>perioada</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durabilitate</w:t>
      </w:r>
      <w:proofErr w:type="spellEnd"/>
      <w:r w:rsidRPr="00C1093A">
        <w:rPr>
          <w:rFonts w:ascii="Calibri" w:hAnsi="Calibri"/>
          <w:sz w:val="24"/>
          <w:szCs w:val="24"/>
          <w:lang w:val="fr-FR" w:eastAsia="en-GB"/>
        </w:rPr>
        <w:t xml:space="preserve"> a </w:t>
      </w:r>
      <w:proofErr w:type="spellStart"/>
      <w:r w:rsidRPr="00C1093A">
        <w:rPr>
          <w:rFonts w:ascii="Calibri" w:hAnsi="Calibri"/>
          <w:sz w:val="24"/>
          <w:szCs w:val="24"/>
          <w:lang w:val="fr-FR" w:eastAsia="en-GB"/>
        </w:rPr>
        <w:t>proiectului</w:t>
      </w:r>
      <w:proofErr w:type="spellEnd"/>
      <w:r w:rsidRPr="00C1093A">
        <w:rPr>
          <w:rFonts w:ascii="Calibri" w:hAnsi="Calibri"/>
          <w:sz w:val="24"/>
          <w:szCs w:val="24"/>
          <w:lang w:val="fr-FR" w:eastAsia="en-GB"/>
        </w:rPr>
        <w:t xml:space="preserve"> se </w:t>
      </w:r>
      <w:proofErr w:type="spellStart"/>
      <w:r w:rsidRPr="00C1093A">
        <w:rPr>
          <w:rFonts w:ascii="Calibri" w:hAnsi="Calibri"/>
          <w:sz w:val="24"/>
          <w:szCs w:val="24"/>
          <w:lang w:val="fr-FR" w:eastAsia="en-GB"/>
        </w:rPr>
        <w:t>înţelege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perioada</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menţinere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obligatorie</w:t>
      </w:r>
      <w:proofErr w:type="spellEnd"/>
      <w:r w:rsidRPr="00C1093A">
        <w:rPr>
          <w:rFonts w:ascii="Calibri" w:hAnsi="Calibri"/>
          <w:sz w:val="24"/>
          <w:szCs w:val="24"/>
          <w:lang w:val="fr-FR" w:eastAsia="en-GB"/>
        </w:rPr>
        <w:t xml:space="preserve"> a </w:t>
      </w:r>
      <w:proofErr w:type="spellStart"/>
      <w:r w:rsidRPr="00C1093A">
        <w:rPr>
          <w:rFonts w:ascii="Calibri" w:hAnsi="Calibri"/>
          <w:sz w:val="24"/>
          <w:szCs w:val="24"/>
          <w:lang w:val="fr-FR" w:eastAsia="en-GB"/>
        </w:rPr>
        <w:t>investiției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după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finalizarea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implementării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proiectului</w:t>
      </w:r>
      <w:proofErr w:type="spellEnd"/>
      <w:r w:rsidRPr="00C1093A">
        <w:rPr>
          <w:rFonts w:ascii="Calibri" w:hAnsi="Calibri"/>
          <w:sz w:val="24"/>
          <w:szCs w:val="24"/>
          <w:lang w:val="fr-FR" w:eastAsia="en-GB"/>
        </w:rPr>
        <w:t xml:space="preserve"> (minimum 5 (</w:t>
      </w:r>
      <w:proofErr w:type="spellStart"/>
      <w:r w:rsidRPr="00C1093A">
        <w:rPr>
          <w:rFonts w:ascii="Calibri" w:hAnsi="Calibri"/>
          <w:sz w:val="24"/>
          <w:szCs w:val="24"/>
          <w:lang w:val="fr-FR" w:eastAsia="en-GB"/>
        </w:rPr>
        <w:t>cinci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ani</w:t>
      </w:r>
      <w:proofErr w:type="spellEnd"/>
      <w:r w:rsidRPr="00C1093A">
        <w:rPr>
          <w:rFonts w:ascii="Calibri" w:hAnsi="Calibri"/>
          <w:sz w:val="24"/>
          <w:szCs w:val="24"/>
          <w:lang w:val="fr-FR" w:eastAsia="en-GB"/>
        </w:rPr>
        <w:t xml:space="preserve"> de la </w:t>
      </w:r>
      <w:proofErr w:type="spellStart"/>
      <w:r w:rsidRPr="00C1093A">
        <w:rPr>
          <w:rFonts w:ascii="Calibri" w:hAnsi="Calibri"/>
          <w:sz w:val="24"/>
          <w:szCs w:val="24"/>
          <w:lang w:val="fr-FR" w:eastAsia="en-GB"/>
        </w:rPr>
        <w:t>efectuarea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plății</w:t>
      </w:r>
      <w:proofErr w:type="spellEnd"/>
      <w:r w:rsidRPr="00C1093A">
        <w:rPr>
          <w:rFonts w:ascii="Calibri" w:hAnsi="Calibri"/>
          <w:sz w:val="24"/>
          <w:szCs w:val="24"/>
          <w:lang w:val="fr-FR" w:eastAsia="en-GB"/>
        </w:rPr>
        <w:t xml:space="preserve"> finale). Prin </w:t>
      </w:r>
      <w:proofErr w:type="spellStart"/>
      <w:r w:rsidRPr="00C1093A">
        <w:rPr>
          <w:rFonts w:ascii="Calibri" w:hAnsi="Calibri"/>
          <w:sz w:val="24"/>
          <w:szCs w:val="24"/>
          <w:lang w:val="fr-FR" w:eastAsia="en-GB"/>
        </w:rPr>
        <w:t>perioada</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implementare</w:t>
      </w:r>
      <w:proofErr w:type="spellEnd"/>
      <w:r w:rsidRPr="00C1093A">
        <w:rPr>
          <w:rFonts w:ascii="Calibri" w:hAnsi="Calibri"/>
          <w:sz w:val="24"/>
          <w:szCs w:val="24"/>
          <w:lang w:val="fr-FR" w:eastAsia="en-GB"/>
        </w:rPr>
        <w:t xml:space="preserve"> a </w:t>
      </w:r>
      <w:proofErr w:type="spellStart"/>
      <w:r w:rsidRPr="00C1093A">
        <w:rPr>
          <w:rFonts w:ascii="Calibri" w:hAnsi="Calibri"/>
          <w:sz w:val="24"/>
          <w:szCs w:val="24"/>
          <w:lang w:val="fr-FR" w:eastAsia="en-GB"/>
        </w:rPr>
        <w:t>proiectului</w:t>
      </w:r>
      <w:proofErr w:type="spellEnd"/>
      <w:r w:rsidRPr="00C1093A">
        <w:rPr>
          <w:rFonts w:ascii="Calibri" w:hAnsi="Calibri"/>
          <w:sz w:val="24"/>
          <w:szCs w:val="24"/>
          <w:lang w:val="fr-FR" w:eastAsia="en-GB"/>
        </w:rPr>
        <w:t xml:space="preserve"> se </w:t>
      </w:r>
      <w:proofErr w:type="spellStart"/>
      <w:r w:rsidRPr="00C1093A">
        <w:rPr>
          <w:rFonts w:ascii="Calibri" w:hAnsi="Calibri"/>
          <w:sz w:val="24"/>
          <w:szCs w:val="24"/>
          <w:lang w:val="fr-FR" w:eastAsia="en-GB"/>
        </w:rPr>
        <w:t>înţelege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perioada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în</w:t>
      </w:r>
      <w:proofErr w:type="spellEnd"/>
      <w:r w:rsidRPr="00C1093A">
        <w:rPr>
          <w:rFonts w:ascii="Calibri" w:hAnsi="Calibri"/>
          <w:sz w:val="24"/>
          <w:szCs w:val="24"/>
          <w:lang w:val="fr-FR" w:eastAsia="en-GB"/>
        </w:rPr>
        <w:t xml:space="preserve"> care se </w:t>
      </w:r>
      <w:proofErr w:type="spellStart"/>
      <w:r w:rsidRPr="00C1093A">
        <w:rPr>
          <w:rFonts w:ascii="Calibri" w:hAnsi="Calibri"/>
          <w:sz w:val="24"/>
          <w:szCs w:val="24"/>
          <w:lang w:val="fr-FR" w:eastAsia="en-GB"/>
        </w:rPr>
        <w:t>finalizează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toate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activităţile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aferente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proiectului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Drepturile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anterior</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menționate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sunt</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acoperitoare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pentru</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investiția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propusă</w:t>
      </w:r>
      <w:proofErr w:type="spellEnd"/>
      <w:r w:rsidRPr="00C1093A">
        <w:rPr>
          <w:rFonts w:ascii="Calibri" w:hAnsi="Calibri"/>
          <w:sz w:val="24"/>
          <w:szCs w:val="24"/>
          <w:lang w:val="fr-FR" w:eastAsia="en-GB"/>
        </w:rPr>
        <w:t xml:space="preserve"> a fi </w:t>
      </w:r>
      <w:proofErr w:type="spellStart"/>
      <w:r w:rsidRPr="00C1093A">
        <w:rPr>
          <w:rFonts w:ascii="Calibri" w:hAnsi="Calibri"/>
          <w:sz w:val="24"/>
          <w:szCs w:val="24"/>
          <w:lang w:val="fr-FR" w:eastAsia="en-GB"/>
        </w:rPr>
        <w:t>realizată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în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conformitate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cu</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datele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din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cadrul</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cererii</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finanțare</w:t>
      </w:r>
      <w:proofErr w:type="spellEnd"/>
      <w:r w:rsidRPr="00C1093A">
        <w:rPr>
          <w:rFonts w:ascii="Calibri" w:hAnsi="Calibri"/>
          <w:sz w:val="24"/>
          <w:szCs w:val="24"/>
          <w:lang w:val="fr-FR" w:eastAsia="en-GB"/>
        </w:rPr>
        <w:t xml:space="preserve"> </w:t>
      </w:r>
      <w:r w:rsidR="001868B7" w:rsidRPr="00C1093A">
        <w:rPr>
          <w:rFonts w:ascii="Calibri" w:hAnsi="Calibri"/>
          <w:sz w:val="24"/>
          <w:szCs w:val="24"/>
          <w:lang w:val="fr-FR"/>
        </w:rPr>
        <w:t xml:space="preserve"> </w:t>
      </w:r>
    </w:p>
    <w:p w14:paraId="4297E101" w14:textId="77777777" w:rsidR="001868B7" w:rsidRPr="00C1093A" w:rsidRDefault="001868B7" w:rsidP="001868B7">
      <w:pPr>
        <w:spacing w:before="0" w:after="0" w:line="256" w:lineRule="auto"/>
        <w:ind w:left="720"/>
        <w:jc w:val="both"/>
        <w:rPr>
          <w:rFonts w:ascii="Calibri" w:hAnsi="Calibri"/>
          <w:b/>
          <w:sz w:val="24"/>
          <w:szCs w:val="24"/>
          <w:lang w:val="fr-FR"/>
        </w:rPr>
      </w:pPr>
    </w:p>
    <w:p w14:paraId="0835D6B6" w14:textId="50C4D4E3" w:rsidR="008E2979" w:rsidRPr="00C1093A" w:rsidRDefault="008E2979" w:rsidP="00E07D7E">
      <w:pPr>
        <w:pStyle w:val="ListParagraph"/>
        <w:numPr>
          <w:ilvl w:val="0"/>
          <w:numId w:val="41"/>
        </w:numPr>
        <w:autoSpaceDE w:val="0"/>
        <w:autoSpaceDN w:val="0"/>
        <w:adjustRightInd w:val="0"/>
        <w:spacing w:before="0" w:after="0" w:line="259" w:lineRule="auto"/>
        <w:ind w:left="284" w:hanging="284"/>
        <w:jc w:val="both"/>
        <w:rPr>
          <w:rFonts w:ascii="Calibri" w:hAnsi="Calibri"/>
          <w:sz w:val="24"/>
          <w:szCs w:val="24"/>
          <w:lang w:val="fr-FR" w:eastAsia="en-GB"/>
        </w:rPr>
      </w:pPr>
      <w:proofErr w:type="spellStart"/>
      <w:r w:rsidRPr="00C1093A">
        <w:rPr>
          <w:rFonts w:ascii="Calibri" w:hAnsi="Calibri"/>
          <w:b/>
          <w:bCs/>
          <w:sz w:val="24"/>
          <w:szCs w:val="24"/>
          <w:lang w:val="fr-FR" w:eastAsia="en-GB"/>
        </w:rPr>
        <w:t>Solicitantul</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acesta</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împreună</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cu</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partenerii</w:t>
      </w:r>
      <w:proofErr w:type="spellEnd"/>
      <w:r w:rsidRPr="00C1093A">
        <w:rPr>
          <w:rFonts w:ascii="Calibri" w:hAnsi="Calibri"/>
          <w:b/>
          <w:bCs/>
          <w:sz w:val="24"/>
          <w:szCs w:val="24"/>
          <w:lang w:val="fr-FR" w:eastAsia="en-GB"/>
        </w:rPr>
        <w:t xml:space="preserve">) are </w:t>
      </w:r>
      <w:proofErr w:type="spellStart"/>
      <w:r w:rsidRPr="00C1093A">
        <w:rPr>
          <w:rFonts w:ascii="Calibri" w:hAnsi="Calibri"/>
          <w:b/>
          <w:bCs/>
          <w:sz w:val="24"/>
          <w:szCs w:val="24"/>
          <w:lang w:val="fr-FR" w:eastAsia="en-GB"/>
        </w:rPr>
        <w:t>capacitatea</w:t>
      </w:r>
      <w:proofErr w:type="spellEnd"/>
      <w:r w:rsidRPr="00C1093A">
        <w:rPr>
          <w:rFonts w:ascii="Calibri" w:hAnsi="Calibri"/>
          <w:b/>
          <w:bCs/>
          <w:sz w:val="24"/>
          <w:szCs w:val="24"/>
          <w:lang w:val="fr-FR" w:eastAsia="en-GB"/>
        </w:rPr>
        <w:t xml:space="preserve"> </w:t>
      </w:r>
      <w:proofErr w:type="spellStart"/>
      <w:r w:rsidRPr="00C1093A">
        <w:rPr>
          <w:rFonts w:ascii="Calibri" w:hAnsi="Calibri"/>
          <w:b/>
          <w:bCs/>
          <w:sz w:val="24"/>
          <w:szCs w:val="24"/>
          <w:lang w:val="fr-FR" w:eastAsia="en-GB"/>
        </w:rPr>
        <w:t>financiară</w:t>
      </w:r>
      <w:proofErr w:type="spellEnd"/>
      <w:r w:rsidRPr="00C1093A">
        <w:rPr>
          <w:rFonts w:ascii="Calibri" w:hAnsi="Calibri"/>
          <w:b/>
          <w:bCs/>
          <w:sz w:val="24"/>
          <w:szCs w:val="24"/>
          <w:lang w:val="fr-FR" w:eastAsia="en-GB"/>
        </w:rPr>
        <w:t xml:space="preserve"> de a </w:t>
      </w:r>
      <w:proofErr w:type="spellStart"/>
      <w:proofErr w:type="gramStart"/>
      <w:r w:rsidRPr="00C1093A">
        <w:rPr>
          <w:rFonts w:ascii="Calibri" w:hAnsi="Calibri"/>
          <w:b/>
          <w:bCs/>
          <w:sz w:val="24"/>
          <w:szCs w:val="24"/>
          <w:lang w:val="fr-FR" w:eastAsia="en-GB"/>
        </w:rPr>
        <w:t>asigura</w:t>
      </w:r>
      <w:proofErr w:type="spellEnd"/>
      <w:r w:rsidRPr="00C1093A">
        <w:rPr>
          <w:rFonts w:ascii="Calibri" w:hAnsi="Calibri"/>
          <w:b/>
          <w:bCs/>
          <w:sz w:val="24"/>
          <w:szCs w:val="24"/>
          <w:lang w:val="fr-FR" w:eastAsia="en-GB"/>
        </w:rPr>
        <w:t>:</w:t>
      </w:r>
      <w:proofErr w:type="gramEnd"/>
      <w:r w:rsidRPr="00C1093A">
        <w:rPr>
          <w:rFonts w:ascii="Calibri" w:hAnsi="Calibri"/>
          <w:b/>
          <w:bCs/>
          <w:sz w:val="24"/>
          <w:szCs w:val="24"/>
          <w:lang w:val="fr-FR" w:eastAsia="en-GB"/>
        </w:rPr>
        <w:t xml:space="preserve"> </w:t>
      </w:r>
    </w:p>
    <w:p w14:paraId="147AB400" w14:textId="77777777" w:rsidR="008E2979" w:rsidRPr="00C1093A" w:rsidRDefault="008E2979" w:rsidP="00E07D7E">
      <w:pPr>
        <w:numPr>
          <w:ilvl w:val="0"/>
          <w:numId w:val="52"/>
        </w:numPr>
        <w:autoSpaceDE w:val="0"/>
        <w:autoSpaceDN w:val="0"/>
        <w:adjustRightInd w:val="0"/>
        <w:spacing w:before="0" w:after="0" w:line="259" w:lineRule="auto"/>
        <w:jc w:val="both"/>
        <w:rPr>
          <w:rFonts w:ascii="Calibri" w:hAnsi="Calibri"/>
          <w:sz w:val="24"/>
          <w:szCs w:val="24"/>
          <w:lang w:val="fr-FR" w:eastAsia="en-GB"/>
        </w:rPr>
      </w:pPr>
      <w:proofErr w:type="spellStart"/>
      <w:proofErr w:type="gramStart"/>
      <w:r w:rsidRPr="00C1093A">
        <w:rPr>
          <w:rFonts w:ascii="Calibri" w:hAnsi="Calibri"/>
          <w:sz w:val="24"/>
          <w:szCs w:val="24"/>
          <w:lang w:val="fr-FR" w:eastAsia="en-GB"/>
        </w:rPr>
        <w:t>contribuția</w:t>
      </w:r>
      <w:proofErr w:type="spellEnd"/>
      <w:proofErr w:type="gram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proprie</w:t>
      </w:r>
      <w:proofErr w:type="spellEnd"/>
      <w:r w:rsidRPr="00C1093A">
        <w:rPr>
          <w:rFonts w:ascii="Calibri" w:hAnsi="Calibri"/>
          <w:sz w:val="24"/>
          <w:szCs w:val="24"/>
          <w:lang w:val="fr-FR" w:eastAsia="en-GB"/>
        </w:rPr>
        <w:t xml:space="preserve"> la </w:t>
      </w:r>
      <w:proofErr w:type="spellStart"/>
      <w:r w:rsidRPr="00C1093A">
        <w:rPr>
          <w:rFonts w:ascii="Calibri" w:hAnsi="Calibri"/>
          <w:sz w:val="24"/>
          <w:szCs w:val="24"/>
          <w:lang w:val="fr-FR" w:eastAsia="en-GB"/>
        </w:rPr>
        <w:t>valoarea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eligibilă</w:t>
      </w:r>
      <w:proofErr w:type="spellEnd"/>
      <w:r w:rsidRPr="00C1093A">
        <w:rPr>
          <w:rFonts w:ascii="Calibri" w:hAnsi="Calibri"/>
          <w:sz w:val="24"/>
          <w:szCs w:val="24"/>
          <w:lang w:val="fr-FR" w:eastAsia="en-GB"/>
        </w:rPr>
        <w:t xml:space="preserve"> a </w:t>
      </w:r>
      <w:proofErr w:type="spellStart"/>
      <w:r w:rsidRPr="00C1093A">
        <w:rPr>
          <w:rFonts w:ascii="Calibri" w:hAnsi="Calibri"/>
          <w:sz w:val="24"/>
          <w:szCs w:val="24"/>
          <w:lang w:val="fr-FR" w:eastAsia="en-GB"/>
        </w:rPr>
        <w:t>proiectului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minim</w:t>
      </w:r>
      <w:proofErr w:type="spellEnd"/>
      <w:r w:rsidRPr="00C1093A">
        <w:rPr>
          <w:rFonts w:ascii="Calibri" w:hAnsi="Calibri"/>
          <w:sz w:val="24"/>
          <w:szCs w:val="24"/>
          <w:lang w:val="fr-FR" w:eastAsia="en-GB"/>
        </w:rPr>
        <w:t xml:space="preserve"> 2% </w:t>
      </w:r>
      <w:proofErr w:type="spellStart"/>
      <w:r w:rsidRPr="00C1093A">
        <w:rPr>
          <w:rFonts w:ascii="Calibri" w:hAnsi="Calibri"/>
          <w:sz w:val="24"/>
          <w:szCs w:val="24"/>
          <w:lang w:val="fr-FR" w:eastAsia="en-GB"/>
        </w:rPr>
        <w:t>din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valoarea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cheltuielilor</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eligibile</w:t>
      </w:r>
      <w:proofErr w:type="spellEnd"/>
      <w:r w:rsidRPr="00C1093A">
        <w:rPr>
          <w:rFonts w:ascii="Calibri" w:hAnsi="Calibri"/>
          <w:sz w:val="24"/>
          <w:szCs w:val="24"/>
          <w:lang w:val="fr-FR" w:eastAsia="en-GB"/>
        </w:rPr>
        <w:t>);</w:t>
      </w:r>
    </w:p>
    <w:p w14:paraId="42581A19" w14:textId="77777777" w:rsidR="008E2979" w:rsidRPr="00C1093A" w:rsidRDefault="008E2979" w:rsidP="00E07D7E">
      <w:pPr>
        <w:numPr>
          <w:ilvl w:val="0"/>
          <w:numId w:val="52"/>
        </w:numPr>
        <w:autoSpaceDE w:val="0"/>
        <w:autoSpaceDN w:val="0"/>
        <w:adjustRightInd w:val="0"/>
        <w:spacing w:before="0" w:after="0" w:line="259" w:lineRule="auto"/>
        <w:jc w:val="both"/>
        <w:rPr>
          <w:rFonts w:ascii="Calibri" w:hAnsi="Calibri"/>
          <w:sz w:val="24"/>
          <w:szCs w:val="24"/>
          <w:lang w:val="en-GB" w:eastAsia="en-GB"/>
        </w:rPr>
      </w:pPr>
      <w:proofErr w:type="spellStart"/>
      <w:r w:rsidRPr="00C1093A">
        <w:rPr>
          <w:rFonts w:ascii="Calibri" w:hAnsi="Calibri"/>
          <w:sz w:val="24"/>
          <w:szCs w:val="24"/>
          <w:lang w:val="en-GB" w:eastAsia="en-GB"/>
        </w:rPr>
        <w:t>finanțarea</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cheltuielilor</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neeligibile</w:t>
      </w:r>
      <w:proofErr w:type="spellEnd"/>
      <w:r w:rsidRPr="00C1093A">
        <w:rPr>
          <w:rFonts w:ascii="Calibri" w:hAnsi="Calibri"/>
          <w:sz w:val="24"/>
          <w:szCs w:val="24"/>
          <w:lang w:val="en-GB" w:eastAsia="en-GB"/>
        </w:rPr>
        <w:t xml:space="preserve"> ale </w:t>
      </w:r>
      <w:proofErr w:type="spellStart"/>
      <w:r w:rsidRPr="00C1093A">
        <w:rPr>
          <w:rFonts w:ascii="Calibri" w:hAnsi="Calibri"/>
          <w:sz w:val="24"/>
          <w:szCs w:val="24"/>
          <w:lang w:val="en-GB" w:eastAsia="en-GB"/>
        </w:rPr>
        <w:t>proiectului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unde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este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cazul</w:t>
      </w:r>
      <w:proofErr w:type="spellEnd"/>
      <w:r w:rsidRPr="00C1093A">
        <w:rPr>
          <w:rFonts w:ascii="Calibri" w:hAnsi="Calibri"/>
          <w:sz w:val="24"/>
          <w:szCs w:val="24"/>
          <w:lang w:val="en-GB" w:eastAsia="en-GB"/>
        </w:rPr>
        <w:t xml:space="preserve">; </w:t>
      </w:r>
    </w:p>
    <w:p w14:paraId="48EE1077" w14:textId="77777777" w:rsidR="008E2979" w:rsidRPr="00C1093A" w:rsidRDefault="008E2979" w:rsidP="00E07D7E">
      <w:pPr>
        <w:numPr>
          <w:ilvl w:val="0"/>
          <w:numId w:val="52"/>
        </w:numPr>
        <w:autoSpaceDE w:val="0"/>
        <w:autoSpaceDN w:val="0"/>
        <w:adjustRightInd w:val="0"/>
        <w:spacing w:before="0" w:after="0" w:line="259" w:lineRule="auto"/>
        <w:jc w:val="both"/>
        <w:rPr>
          <w:rFonts w:ascii="Calibri" w:hAnsi="Calibri"/>
          <w:sz w:val="24"/>
          <w:szCs w:val="24"/>
          <w:lang w:val="en-GB" w:eastAsia="en-GB"/>
        </w:rPr>
      </w:pPr>
      <w:proofErr w:type="spellStart"/>
      <w:r w:rsidRPr="00C1093A">
        <w:rPr>
          <w:rFonts w:ascii="Calibri" w:hAnsi="Calibri"/>
          <w:sz w:val="24"/>
          <w:szCs w:val="24"/>
          <w:lang w:val="en-GB" w:eastAsia="en-GB"/>
        </w:rPr>
        <w:t>resursele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financiare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necesare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implementării</w:t>
      </w:r>
      <w:proofErr w:type="spellEnd"/>
      <w:r w:rsidRPr="00C1093A">
        <w:rPr>
          <w:rFonts w:ascii="Calibri" w:hAnsi="Calibri"/>
          <w:sz w:val="24"/>
          <w:szCs w:val="24"/>
          <w:lang w:val="en-GB" w:eastAsia="en-GB"/>
        </w:rPr>
        <w:t xml:space="preserve"> optime a </w:t>
      </w:r>
      <w:proofErr w:type="spellStart"/>
      <w:r w:rsidRPr="00C1093A">
        <w:rPr>
          <w:rFonts w:ascii="Calibri" w:hAnsi="Calibri"/>
          <w:sz w:val="24"/>
          <w:szCs w:val="24"/>
          <w:lang w:val="en-GB" w:eastAsia="en-GB"/>
        </w:rPr>
        <w:t>proiectului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în</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condiţiile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rambursării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ulterioare</w:t>
      </w:r>
      <w:proofErr w:type="spellEnd"/>
      <w:r w:rsidRPr="00C1093A">
        <w:rPr>
          <w:rFonts w:ascii="Calibri" w:hAnsi="Calibri"/>
          <w:sz w:val="24"/>
          <w:szCs w:val="24"/>
          <w:lang w:val="en-GB" w:eastAsia="en-GB"/>
        </w:rPr>
        <w:t xml:space="preserve"> a </w:t>
      </w:r>
      <w:proofErr w:type="spellStart"/>
      <w:r w:rsidRPr="00C1093A">
        <w:rPr>
          <w:rFonts w:ascii="Calibri" w:hAnsi="Calibri"/>
          <w:sz w:val="24"/>
          <w:szCs w:val="24"/>
          <w:lang w:val="en-GB" w:eastAsia="en-GB"/>
        </w:rPr>
        <w:t>cheltuielilor</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eligibile</w:t>
      </w:r>
      <w:proofErr w:type="spellEnd"/>
      <w:r w:rsidRPr="00C1093A">
        <w:rPr>
          <w:rFonts w:ascii="Calibri" w:hAnsi="Calibri"/>
          <w:sz w:val="24"/>
          <w:szCs w:val="24"/>
          <w:lang w:val="en-GB" w:eastAsia="en-GB"/>
        </w:rPr>
        <w:t>;</w:t>
      </w:r>
    </w:p>
    <w:p w14:paraId="6FFA87D5" w14:textId="77777777" w:rsidR="008E2979" w:rsidRPr="00C1093A" w:rsidRDefault="008E2979" w:rsidP="00E07D7E">
      <w:pPr>
        <w:numPr>
          <w:ilvl w:val="0"/>
          <w:numId w:val="52"/>
        </w:numPr>
        <w:autoSpaceDE w:val="0"/>
        <w:autoSpaceDN w:val="0"/>
        <w:adjustRightInd w:val="0"/>
        <w:spacing w:before="0" w:after="0" w:line="259" w:lineRule="auto"/>
        <w:jc w:val="both"/>
        <w:rPr>
          <w:rFonts w:ascii="Calibri" w:hAnsi="Calibri"/>
          <w:sz w:val="24"/>
          <w:szCs w:val="24"/>
          <w:lang w:val="en-GB" w:eastAsia="en-GB"/>
        </w:rPr>
      </w:pPr>
      <w:proofErr w:type="spellStart"/>
      <w:r w:rsidRPr="00C1093A">
        <w:rPr>
          <w:rFonts w:ascii="Calibri" w:hAnsi="Calibri"/>
          <w:sz w:val="24"/>
          <w:szCs w:val="24"/>
          <w:lang w:val="en-GB" w:eastAsia="en-GB"/>
        </w:rPr>
        <w:lastRenderedPageBreak/>
        <w:t>resursele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financiare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necesare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asigurării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costurilor</w:t>
      </w:r>
      <w:proofErr w:type="spellEnd"/>
      <w:r w:rsidRPr="00C1093A">
        <w:rPr>
          <w:rFonts w:ascii="Calibri" w:hAnsi="Calibri"/>
          <w:sz w:val="24"/>
          <w:szCs w:val="24"/>
          <w:lang w:val="en-GB" w:eastAsia="en-GB"/>
        </w:rPr>
        <w:t xml:space="preserve"> de </w:t>
      </w:r>
      <w:proofErr w:type="spellStart"/>
      <w:r w:rsidRPr="00C1093A">
        <w:rPr>
          <w:rFonts w:ascii="Calibri" w:hAnsi="Calibri"/>
          <w:sz w:val="24"/>
          <w:szCs w:val="24"/>
          <w:lang w:val="en-GB" w:eastAsia="en-GB"/>
        </w:rPr>
        <w:t>funcționare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și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întreținere</w:t>
      </w:r>
      <w:proofErr w:type="spellEnd"/>
      <w:r w:rsidRPr="00C1093A">
        <w:rPr>
          <w:rFonts w:ascii="Calibri" w:hAnsi="Calibri"/>
          <w:sz w:val="24"/>
          <w:szCs w:val="24"/>
          <w:lang w:val="en-GB" w:eastAsia="en-GB"/>
        </w:rPr>
        <w:t xml:space="preserve"> </w:t>
      </w:r>
      <w:proofErr w:type="gramStart"/>
      <w:r w:rsidRPr="00C1093A">
        <w:rPr>
          <w:rFonts w:ascii="Calibri" w:hAnsi="Calibri"/>
          <w:sz w:val="24"/>
          <w:szCs w:val="24"/>
          <w:lang w:val="en-GB" w:eastAsia="en-GB"/>
        </w:rPr>
        <w:t>a</w:t>
      </w:r>
      <w:proofErr w:type="gram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investiției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și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serviciile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asociate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necesare</w:t>
      </w:r>
      <w:proofErr w:type="spellEnd"/>
      <w:r w:rsidRPr="00C1093A">
        <w:rPr>
          <w:rFonts w:ascii="Calibri" w:hAnsi="Calibri"/>
          <w:sz w:val="24"/>
          <w:szCs w:val="24"/>
          <w:lang w:val="en-GB" w:eastAsia="en-GB"/>
        </w:rPr>
        <w:t xml:space="preserve">, in </w:t>
      </w:r>
      <w:proofErr w:type="spellStart"/>
      <w:r w:rsidRPr="00C1093A">
        <w:rPr>
          <w:rFonts w:ascii="Calibri" w:hAnsi="Calibri"/>
          <w:sz w:val="24"/>
          <w:szCs w:val="24"/>
          <w:lang w:val="en-GB" w:eastAsia="en-GB"/>
        </w:rPr>
        <w:t>vederea</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asigurării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sustenabilității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financiare</w:t>
      </w:r>
      <w:proofErr w:type="spellEnd"/>
      <w:r w:rsidRPr="00C1093A">
        <w:rPr>
          <w:rFonts w:ascii="Calibri" w:hAnsi="Calibri"/>
          <w:sz w:val="24"/>
          <w:szCs w:val="24"/>
          <w:lang w:val="en-GB" w:eastAsia="en-GB"/>
        </w:rPr>
        <w:t xml:space="preserve"> a </w:t>
      </w:r>
      <w:proofErr w:type="spellStart"/>
      <w:r w:rsidRPr="00C1093A">
        <w:rPr>
          <w:rFonts w:ascii="Calibri" w:hAnsi="Calibri"/>
          <w:sz w:val="24"/>
          <w:szCs w:val="24"/>
          <w:lang w:val="en-GB" w:eastAsia="en-GB"/>
        </w:rPr>
        <w:t>acesteia</w:t>
      </w:r>
      <w:proofErr w:type="spellEnd"/>
      <w:r w:rsidRPr="00C1093A">
        <w:rPr>
          <w:rFonts w:ascii="Calibri" w:hAnsi="Calibri"/>
          <w:sz w:val="24"/>
          <w:szCs w:val="24"/>
          <w:lang w:val="en-GB" w:eastAsia="en-GB"/>
        </w:rPr>
        <w:t xml:space="preserve">, pe </w:t>
      </w:r>
      <w:proofErr w:type="spellStart"/>
      <w:r w:rsidRPr="00C1093A">
        <w:rPr>
          <w:rFonts w:ascii="Calibri" w:hAnsi="Calibri"/>
          <w:sz w:val="24"/>
          <w:szCs w:val="24"/>
          <w:lang w:val="en-GB" w:eastAsia="en-GB"/>
        </w:rPr>
        <w:t>perioada</w:t>
      </w:r>
      <w:proofErr w:type="spellEnd"/>
      <w:r w:rsidRPr="00C1093A">
        <w:rPr>
          <w:rFonts w:ascii="Calibri" w:hAnsi="Calibri"/>
          <w:sz w:val="24"/>
          <w:szCs w:val="24"/>
          <w:lang w:val="en-GB" w:eastAsia="en-GB"/>
        </w:rPr>
        <w:t xml:space="preserve"> de </w:t>
      </w:r>
      <w:proofErr w:type="spellStart"/>
      <w:r w:rsidRPr="00C1093A">
        <w:rPr>
          <w:rFonts w:ascii="Calibri" w:hAnsi="Calibri"/>
          <w:sz w:val="24"/>
          <w:szCs w:val="24"/>
          <w:lang w:val="en-GB" w:eastAsia="en-GB"/>
        </w:rPr>
        <w:t>durabilitate</w:t>
      </w:r>
      <w:proofErr w:type="spellEnd"/>
      <w:r w:rsidRPr="00C1093A">
        <w:rPr>
          <w:rFonts w:ascii="Calibri" w:hAnsi="Calibri"/>
          <w:sz w:val="24"/>
          <w:szCs w:val="24"/>
          <w:lang w:val="en-GB" w:eastAsia="en-GB"/>
        </w:rPr>
        <w:t xml:space="preserve"> a </w:t>
      </w:r>
      <w:proofErr w:type="spellStart"/>
      <w:r w:rsidRPr="00C1093A">
        <w:rPr>
          <w:rFonts w:ascii="Calibri" w:hAnsi="Calibri"/>
          <w:sz w:val="24"/>
          <w:szCs w:val="24"/>
          <w:lang w:val="en-GB" w:eastAsia="en-GB"/>
        </w:rPr>
        <w:t>contractului</w:t>
      </w:r>
      <w:proofErr w:type="spellEnd"/>
      <w:r w:rsidRPr="00C1093A">
        <w:rPr>
          <w:rFonts w:ascii="Calibri" w:hAnsi="Calibri"/>
          <w:sz w:val="24"/>
          <w:szCs w:val="24"/>
          <w:lang w:val="en-GB" w:eastAsia="en-GB"/>
        </w:rPr>
        <w:t xml:space="preserve"> de </w:t>
      </w:r>
      <w:proofErr w:type="spellStart"/>
      <w:r w:rsidRPr="00C1093A">
        <w:rPr>
          <w:rFonts w:ascii="Calibri" w:hAnsi="Calibri"/>
          <w:sz w:val="24"/>
          <w:szCs w:val="24"/>
          <w:lang w:val="en-GB" w:eastAsia="en-GB"/>
        </w:rPr>
        <w:t>finanțare</w:t>
      </w:r>
      <w:proofErr w:type="spellEnd"/>
      <w:r w:rsidRPr="00C1093A">
        <w:rPr>
          <w:rFonts w:ascii="Calibri" w:hAnsi="Calibri"/>
          <w:sz w:val="24"/>
          <w:szCs w:val="24"/>
          <w:lang w:val="en-GB" w:eastAsia="en-GB"/>
        </w:rPr>
        <w:t xml:space="preserve">. </w:t>
      </w:r>
    </w:p>
    <w:p w14:paraId="7939F814" w14:textId="77777777" w:rsidR="008E2979" w:rsidRPr="00C1093A" w:rsidRDefault="008E2979" w:rsidP="008E2979">
      <w:pPr>
        <w:autoSpaceDE w:val="0"/>
        <w:autoSpaceDN w:val="0"/>
        <w:adjustRightInd w:val="0"/>
        <w:spacing w:before="0" w:after="0" w:line="259" w:lineRule="auto"/>
        <w:jc w:val="both"/>
        <w:rPr>
          <w:rFonts w:ascii="Calibri" w:hAnsi="Calibri"/>
          <w:sz w:val="24"/>
          <w:szCs w:val="24"/>
          <w:lang w:val="en-GB" w:eastAsia="en-GB"/>
        </w:rPr>
      </w:pPr>
    </w:p>
    <w:p w14:paraId="3FEF014A" w14:textId="77777777" w:rsidR="008E2979" w:rsidRPr="00C1093A" w:rsidRDefault="008E2979" w:rsidP="008E2979">
      <w:pPr>
        <w:autoSpaceDE w:val="0"/>
        <w:autoSpaceDN w:val="0"/>
        <w:adjustRightInd w:val="0"/>
        <w:spacing w:before="0" w:after="0" w:line="259" w:lineRule="auto"/>
        <w:jc w:val="both"/>
        <w:rPr>
          <w:rFonts w:ascii="Calibri" w:hAnsi="Calibri"/>
          <w:sz w:val="24"/>
          <w:szCs w:val="24"/>
          <w:lang w:val="fr-FR" w:eastAsia="en-GB"/>
        </w:rPr>
      </w:pPr>
      <w:proofErr w:type="spellStart"/>
      <w:r w:rsidRPr="00C1093A">
        <w:rPr>
          <w:rFonts w:ascii="Calibri" w:hAnsi="Calibri"/>
          <w:sz w:val="24"/>
          <w:szCs w:val="24"/>
          <w:lang w:val="en-GB" w:eastAsia="en-GB"/>
        </w:rPr>
        <w:t>Solicitantul</w:t>
      </w:r>
      <w:proofErr w:type="spellEnd"/>
      <w:r w:rsidRPr="00C1093A">
        <w:rPr>
          <w:rFonts w:ascii="Calibri" w:hAnsi="Calibri"/>
          <w:sz w:val="24"/>
          <w:szCs w:val="24"/>
          <w:lang w:val="en-GB" w:eastAsia="en-GB"/>
        </w:rPr>
        <w:t xml:space="preserve"> se </w:t>
      </w:r>
      <w:proofErr w:type="spellStart"/>
      <w:r w:rsidRPr="00C1093A">
        <w:rPr>
          <w:rFonts w:ascii="Calibri" w:hAnsi="Calibri"/>
          <w:sz w:val="24"/>
          <w:szCs w:val="24"/>
          <w:lang w:val="en-GB" w:eastAsia="en-GB"/>
        </w:rPr>
        <w:t>angajează</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prin</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Declaraţia</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unică</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Anexa</w:t>
      </w:r>
      <w:proofErr w:type="spellEnd"/>
      <w:r w:rsidRPr="00C1093A">
        <w:rPr>
          <w:rFonts w:ascii="Calibri" w:hAnsi="Calibri"/>
          <w:sz w:val="24"/>
          <w:szCs w:val="24"/>
          <w:lang w:val="en-GB" w:eastAsia="en-GB"/>
        </w:rPr>
        <w:t xml:space="preserve"> 4 la </w:t>
      </w:r>
      <w:proofErr w:type="spellStart"/>
      <w:r w:rsidRPr="00C1093A">
        <w:rPr>
          <w:rFonts w:ascii="Calibri" w:hAnsi="Calibri"/>
          <w:sz w:val="24"/>
          <w:szCs w:val="24"/>
          <w:lang w:val="en-GB" w:eastAsia="en-GB"/>
        </w:rPr>
        <w:t>prezentul</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Ghid</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să</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asigure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contribuția</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proprie</w:t>
      </w:r>
      <w:proofErr w:type="spellEnd"/>
      <w:r w:rsidRPr="00C1093A">
        <w:rPr>
          <w:rFonts w:ascii="Calibri" w:hAnsi="Calibri"/>
          <w:sz w:val="24"/>
          <w:szCs w:val="24"/>
          <w:lang w:val="en-GB" w:eastAsia="en-GB"/>
        </w:rPr>
        <w:t xml:space="preserve"> la </w:t>
      </w:r>
      <w:proofErr w:type="spellStart"/>
      <w:r w:rsidRPr="00C1093A">
        <w:rPr>
          <w:rFonts w:ascii="Calibri" w:hAnsi="Calibri"/>
          <w:sz w:val="24"/>
          <w:szCs w:val="24"/>
          <w:lang w:val="en-GB" w:eastAsia="en-GB"/>
        </w:rPr>
        <w:t>valoarea</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cheltuielilor</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eligibile</w:t>
      </w:r>
      <w:proofErr w:type="spellEnd"/>
      <w:r w:rsidRPr="00C1093A">
        <w:rPr>
          <w:rFonts w:ascii="Calibri" w:hAnsi="Calibri"/>
          <w:sz w:val="24"/>
          <w:szCs w:val="24"/>
          <w:lang w:val="en-GB" w:eastAsia="en-GB"/>
        </w:rPr>
        <w:t xml:space="preserve">, precum </w:t>
      </w:r>
      <w:proofErr w:type="spellStart"/>
      <w:r w:rsidRPr="00C1093A">
        <w:rPr>
          <w:rFonts w:ascii="Calibri" w:hAnsi="Calibri"/>
          <w:sz w:val="24"/>
          <w:szCs w:val="24"/>
          <w:lang w:val="en-GB" w:eastAsia="en-GB"/>
        </w:rPr>
        <w:t>și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acoperirea</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cheltuielilor</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neeligibile</w:t>
      </w:r>
      <w:proofErr w:type="spellEnd"/>
      <w:r w:rsidRPr="00C1093A">
        <w:rPr>
          <w:rFonts w:ascii="Calibri" w:hAnsi="Calibri"/>
          <w:sz w:val="24"/>
          <w:szCs w:val="24"/>
          <w:lang w:val="en-GB" w:eastAsia="en-GB"/>
        </w:rPr>
        <w:t xml:space="preserve"> ale </w:t>
      </w:r>
      <w:proofErr w:type="spellStart"/>
      <w:r w:rsidRPr="00C1093A">
        <w:rPr>
          <w:rFonts w:ascii="Calibri" w:hAnsi="Calibri"/>
          <w:sz w:val="24"/>
          <w:szCs w:val="24"/>
          <w:lang w:val="en-GB" w:eastAsia="en-GB"/>
        </w:rPr>
        <w:t>proiectului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fr-FR" w:eastAsia="en-GB"/>
        </w:rPr>
        <w:t>Astfel</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solicitantul</w:t>
      </w:r>
      <w:proofErr w:type="spellEnd"/>
      <w:r w:rsidRPr="00C1093A">
        <w:rPr>
          <w:rFonts w:ascii="Calibri" w:hAnsi="Calibri"/>
          <w:sz w:val="24"/>
          <w:szCs w:val="24"/>
          <w:lang w:val="fr-FR" w:eastAsia="en-GB"/>
        </w:rPr>
        <w:t xml:space="preserve"> va </w:t>
      </w:r>
      <w:proofErr w:type="spellStart"/>
      <w:r w:rsidRPr="00C1093A">
        <w:rPr>
          <w:rFonts w:ascii="Calibri" w:hAnsi="Calibri"/>
          <w:sz w:val="24"/>
          <w:szCs w:val="24"/>
          <w:lang w:val="fr-FR" w:eastAsia="en-GB"/>
        </w:rPr>
        <w:t>anexa</w:t>
      </w:r>
      <w:proofErr w:type="spellEnd"/>
      <w:r w:rsidRPr="00C1093A">
        <w:rPr>
          <w:rFonts w:ascii="Calibri" w:hAnsi="Calibri"/>
          <w:sz w:val="24"/>
          <w:szCs w:val="24"/>
          <w:lang w:val="fr-FR" w:eastAsia="en-GB"/>
        </w:rPr>
        <w:t xml:space="preserve"> la </w:t>
      </w:r>
      <w:proofErr w:type="spellStart"/>
      <w:r w:rsidRPr="00C1093A">
        <w:rPr>
          <w:rFonts w:ascii="Calibri" w:hAnsi="Calibri"/>
          <w:sz w:val="24"/>
          <w:szCs w:val="24"/>
          <w:lang w:val="fr-FR" w:eastAsia="en-GB"/>
        </w:rPr>
        <w:t>depunerea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cererii</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finanţare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Declaraţia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unică</w:t>
      </w:r>
      <w:proofErr w:type="spellEnd"/>
      <w:r w:rsidRPr="00C1093A">
        <w:rPr>
          <w:rFonts w:ascii="Calibri" w:hAnsi="Calibri"/>
          <w:sz w:val="24"/>
          <w:szCs w:val="24"/>
          <w:lang w:val="fr-FR" w:eastAsia="en-GB"/>
        </w:rPr>
        <w:t>.</w:t>
      </w:r>
    </w:p>
    <w:p w14:paraId="4F114E9F" w14:textId="77777777" w:rsidR="008E2979" w:rsidRPr="00C1093A" w:rsidRDefault="008E2979" w:rsidP="008E2979">
      <w:pPr>
        <w:autoSpaceDE w:val="0"/>
        <w:autoSpaceDN w:val="0"/>
        <w:adjustRightInd w:val="0"/>
        <w:spacing w:before="0" w:after="0" w:line="259" w:lineRule="auto"/>
        <w:jc w:val="both"/>
        <w:rPr>
          <w:rFonts w:ascii="Calibri" w:hAnsi="Calibri"/>
          <w:sz w:val="24"/>
          <w:szCs w:val="24"/>
          <w:lang w:val="fr-FR" w:eastAsia="en-GB"/>
        </w:rPr>
      </w:pPr>
    </w:p>
    <w:p w14:paraId="47698EE5" w14:textId="635CC968" w:rsidR="001868B7" w:rsidRPr="00C1093A" w:rsidRDefault="008E2979" w:rsidP="007A5E28">
      <w:pPr>
        <w:autoSpaceDE w:val="0"/>
        <w:autoSpaceDN w:val="0"/>
        <w:adjustRightInd w:val="0"/>
        <w:spacing w:before="0" w:after="0" w:line="259" w:lineRule="auto"/>
        <w:jc w:val="both"/>
        <w:rPr>
          <w:rFonts w:ascii="Calibri" w:hAnsi="Calibri"/>
          <w:sz w:val="24"/>
          <w:szCs w:val="24"/>
          <w:lang w:val="fr-FR" w:eastAsia="en-GB"/>
        </w:rPr>
      </w:pPr>
      <w:proofErr w:type="spellStart"/>
      <w:r w:rsidRPr="00C1093A">
        <w:rPr>
          <w:rFonts w:ascii="Calibri" w:hAnsi="Calibri"/>
          <w:sz w:val="24"/>
          <w:szCs w:val="24"/>
          <w:lang w:val="fr-FR" w:eastAsia="en-GB"/>
        </w:rPr>
        <w:t>În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etapa</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contractare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solicitantul</w:t>
      </w:r>
      <w:proofErr w:type="spellEnd"/>
      <w:r w:rsidRPr="00C1093A">
        <w:rPr>
          <w:rFonts w:ascii="Calibri" w:hAnsi="Calibri"/>
          <w:sz w:val="24"/>
          <w:szCs w:val="24"/>
          <w:lang w:val="fr-FR" w:eastAsia="en-GB"/>
        </w:rPr>
        <w:t xml:space="preserve"> va </w:t>
      </w:r>
      <w:proofErr w:type="spellStart"/>
      <w:r w:rsidRPr="00C1093A">
        <w:rPr>
          <w:rFonts w:ascii="Calibri" w:hAnsi="Calibri"/>
          <w:sz w:val="24"/>
          <w:szCs w:val="24"/>
          <w:lang w:val="fr-FR" w:eastAsia="en-GB"/>
        </w:rPr>
        <w:t>transmite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Hotărârea</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aprobare</w:t>
      </w:r>
      <w:proofErr w:type="spellEnd"/>
      <w:r w:rsidRPr="00C1093A">
        <w:rPr>
          <w:rFonts w:ascii="Calibri" w:hAnsi="Calibri"/>
          <w:sz w:val="24"/>
          <w:szCs w:val="24"/>
          <w:lang w:val="fr-FR" w:eastAsia="en-GB"/>
        </w:rPr>
        <w:t xml:space="preserve"> a </w:t>
      </w:r>
      <w:proofErr w:type="spellStart"/>
      <w:r w:rsidRPr="00C1093A">
        <w:rPr>
          <w:rFonts w:ascii="Calibri" w:hAnsi="Calibri"/>
          <w:sz w:val="24"/>
          <w:szCs w:val="24"/>
          <w:lang w:val="fr-FR" w:eastAsia="en-GB"/>
        </w:rPr>
        <w:t>proiectului</w:t>
      </w:r>
      <w:proofErr w:type="spellEnd"/>
      <w:r w:rsidR="008F55D4" w:rsidRPr="00C1093A">
        <w:rPr>
          <w:rFonts w:ascii="Calibri" w:hAnsi="Calibri"/>
          <w:sz w:val="24"/>
          <w:szCs w:val="24"/>
          <w:lang w:val="fr-FR" w:eastAsia="en-GB"/>
        </w:rPr>
        <w:t xml:space="preserve">. </w:t>
      </w:r>
      <w:r w:rsidRPr="00C1093A">
        <w:rPr>
          <w:rFonts w:ascii="Calibri" w:hAnsi="Calibri"/>
          <w:sz w:val="24"/>
          <w:szCs w:val="24"/>
          <w:lang w:val="fr-FR" w:eastAsia="en-GB"/>
        </w:rPr>
        <w:t xml:space="preserve">Se va </w:t>
      </w:r>
      <w:proofErr w:type="spellStart"/>
      <w:r w:rsidRPr="00C1093A">
        <w:rPr>
          <w:rFonts w:ascii="Calibri" w:hAnsi="Calibri"/>
          <w:sz w:val="24"/>
          <w:szCs w:val="24"/>
          <w:lang w:val="fr-FR" w:eastAsia="en-GB"/>
        </w:rPr>
        <w:t>transmite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hotărârea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fiecărui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partener</w:t>
      </w:r>
      <w:proofErr w:type="spellEnd"/>
      <w:r w:rsidRPr="00C1093A">
        <w:rPr>
          <w:rFonts w:ascii="Calibri" w:hAnsi="Calibri"/>
          <w:sz w:val="24"/>
          <w:szCs w:val="24"/>
          <w:lang w:val="fr-FR" w:eastAsia="en-GB"/>
        </w:rPr>
        <w:t xml:space="preserve"> </w:t>
      </w:r>
      <w:proofErr w:type="gramStart"/>
      <w:r w:rsidRPr="00C1093A">
        <w:rPr>
          <w:rFonts w:ascii="Calibri" w:hAnsi="Calibri"/>
          <w:sz w:val="24"/>
          <w:szCs w:val="24"/>
          <w:lang w:val="fr-FR" w:eastAsia="en-GB"/>
        </w:rPr>
        <w:t>de</w:t>
      </w:r>
      <w:r w:rsidR="00F83809" w:rsidRPr="00C1093A">
        <w:rPr>
          <w:rFonts w:ascii="Calibri" w:hAnsi="Calibri"/>
          <w:sz w:val="24"/>
          <w:szCs w:val="24"/>
          <w:lang w:val="fr-FR" w:eastAsia="en-GB"/>
        </w:rPr>
        <w:t xml:space="preserve"> </w:t>
      </w:r>
      <w:r w:rsidRPr="00C1093A">
        <w:rPr>
          <w:rFonts w:ascii="Calibri" w:hAnsi="Calibri"/>
          <w:sz w:val="24"/>
          <w:szCs w:val="24"/>
          <w:lang w:val="fr-FR" w:eastAsia="en-GB"/>
        </w:rPr>
        <w:t>a</w:t>
      </w:r>
      <w:proofErr w:type="gramEnd"/>
      <w:r w:rsidRPr="00C1093A">
        <w:rPr>
          <w:rFonts w:ascii="Calibri" w:hAnsi="Calibri"/>
          <w:sz w:val="24"/>
          <w:szCs w:val="24"/>
          <w:lang w:val="fr-FR" w:eastAsia="en-GB"/>
        </w:rPr>
        <w:t xml:space="preserve"> participa la </w:t>
      </w:r>
      <w:proofErr w:type="spellStart"/>
      <w:r w:rsidRPr="00C1093A">
        <w:rPr>
          <w:rFonts w:ascii="Calibri" w:hAnsi="Calibri"/>
          <w:sz w:val="24"/>
          <w:szCs w:val="24"/>
          <w:lang w:val="fr-FR" w:eastAsia="en-GB"/>
        </w:rPr>
        <w:t>asigurarea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finanţării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proiectului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cu</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indicarea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sumelor</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cu</w:t>
      </w:r>
      <w:proofErr w:type="spellEnd"/>
      <w:r w:rsidRPr="00C1093A">
        <w:rPr>
          <w:rFonts w:ascii="Calibri" w:hAnsi="Calibri"/>
          <w:sz w:val="24"/>
          <w:szCs w:val="24"/>
          <w:lang w:val="fr-FR" w:eastAsia="en-GB"/>
        </w:rPr>
        <w:t xml:space="preserve"> care </w:t>
      </w:r>
      <w:proofErr w:type="spellStart"/>
      <w:r w:rsidRPr="00C1093A">
        <w:rPr>
          <w:rFonts w:ascii="Calibri" w:hAnsi="Calibri"/>
          <w:sz w:val="24"/>
          <w:szCs w:val="24"/>
          <w:lang w:val="fr-FR" w:eastAsia="en-GB"/>
        </w:rPr>
        <w:t>participă</w:t>
      </w:r>
      <w:proofErr w:type="spellEnd"/>
      <w:r w:rsidRPr="00C1093A">
        <w:rPr>
          <w:rFonts w:ascii="Calibri" w:hAnsi="Calibri"/>
          <w:sz w:val="24"/>
          <w:szCs w:val="24"/>
          <w:lang w:val="fr-FR" w:eastAsia="en-GB"/>
        </w:rPr>
        <w:t xml:space="preserve"> la </w:t>
      </w:r>
      <w:proofErr w:type="spellStart"/>
      <w:r w:rsidRPr="00C1093A">
        <w:rPr>
          <w:rFonts w:ascii="Calibri" w:hAnsi="Calibri"/>
          <w:sz w:val="24"/>
          <w:szCs w:val="24"/>
          <w:lang w:val="fr-FR" w:eastAsia="en-GB"/>
        </w:rPr>
        <w:t>acoperirea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fiecărei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categorii</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cheltuieli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În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cazul</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în</w:t>
      </w:r>
      <w:proofErr w:type="spellEnd"/>
      <w:r w:rsidRPr="00C1093A">
        <w:rPr>
          <w:rFonts w:ascii="Calibri" w:hAnsi="Calibri"/>
          <w:sz w:val="24"/>
          <w:szCs w:val="24"/>
          <w:lang w:val="fr-FR" w:eastAsia="en-GB"/>
        </w:rPr>
        <w:t xml:space="preserve"> care </w:t>
      </w:r>
      <w:proofErr w:type="spellStart"/>
      <w:r w:rsidRPr="00C1093A">
        <w:rPr>
          <w:rFonts w:ascii="Calibri" w:hAnsi="Calibri"/>
          <w:sz w:val="24"/>
          <w:szCs w:val="24"/>
          <w:lang w:val="fr-FR" w:eastAsia="en-GB"/>
        </w:rPr>
        <w:t>unul</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dintre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parteneri</w:t>
      </w:r>
      <w:proofErr w:type="spellEnd"/>
      <w:r w:rsidRPr="00C1093A">
        <w:rPr>
          <w:rFonts w:ascii="Calibri" w:hAnsi="Calibri"/>
          <w:sz w:val="24"/>
          <w:szCs w:val="24"/>
          <w:lang w:val="fr-FR" w:eastAsia="en-GB"/>
        </w:rPr>
        <w:t xml:space="preserve"> nu are </w:t>
      </w:r>
      <w:proofErr w:type="spellStart"/>
      <w:r w:rsidRPr="00C1093A">
        <w:rPr>
          <w:rFonts w:ascii="Calibri" w:hAnsi="Calibri"/>
          <w:sz w:val="24"/>
          <w:szCs w:val="24"/>
          <w:lang w:val="fr-FR" w:eastAsia="en-GB"/>
        </w:rPr>
        <w:t>contribuție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financiară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în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proiect</w:t>
      </w:r>
      <w:proofErr w:type="spellEnd"/>
      <w:r w:rsidRPr="00C1093A">
        <w:rPr>
          <w:rFonts w:ascii="Calibri" w:hAnsi="Calibri"/>
          <w:sz w:val="24"/>
          <w:szCs w:val="24"/>
          <w:lang w:val="fr-FR" w:eastAsia="en-GB"/>
        </w:rPr>
        <w:t xml:space="preserve">, nu este </w:t>
      </w:r>
      <w:proofErr w:type="spellStart"/>
      <w:r w:rsidRPr="00C1093A">
        <w:rPr>
          <w:rFonts w:ascii="Calibri" w:hAnsi="Calibri"/>
          <w:sz w:val="24"/>
          <w:szCs w:val="24"/>
          <w:lang w:val="fr-FR" w:eastAsia="en-GB"/>
        </w:rPr>
        <w:t>necesară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depunerea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unei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hotărâri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în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acest</w:t>
      </w:r>
      <w:proofErr w:type="spellEnd"/>
      <w:r w:rsidRPr="00C1093A">
        <w:rPr>
          <w:rFonts w:ascii="Calibri" w:hAnsi="Calibri"/>
          <w:sz w:val="24"/>
          <w:szCs w:val="24"/>
          <w:lang w:val="fr-FR" w:eastAsia="en-GB"/>
        </w:rPr>
        <w:t xml:space="preserve"> sens. Prin </w:t>
      </w:r>
      <w:proofErr w:type="spellStart"/>
      <w:r w:rsidRPr="00C1093A">
        <w:rPr>
          <w:rFonts w:ascii="Calibri" w:hAnsi="Calibri"/>
          <w:sz w:val="24"/>
          <w:szCs w:val="24"/>
          <w:lang w:val="fr-FR" w:eastAsia="en-GB"/>
        </w:rPr>
        <w:t>acordul</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parteneriat</w:t>
      </w:r>
      <w:proofErr w:type="spellEnd"/>
      <w:r w:rsidRPr="00C1093A">
        <w:rPr>
          <w:rFonts w:ascii="Calibri" w:hAnsi="Calibri"/>
          <w:sz w:val="24"/>
          <w:szCs w:val="24"/>
          <w:lang w:val="fr-FR" w:eastAsia="en-GB"/>
        </w:rPr>
        <w:t xml:space="preserve"> se va </w:t>
      </w:r>
      <w:proofErr w:type="spellStart"/>
      <w:r w:rsidRPr="00C1093A">
        <w:rPr>
          <w:rFonts w:ascii="Calibri" w:hAnsi="Calibri"/>
          <w:sz w:val="24"/>
          <w:szCs w:val="24"/>
          <w:lang w:val="fr-FR" w:eastAsia="en-GB"/>
        </w:rPr>
        <w:t>stabili</w:t>
      </w:r>
      <w:proofErr w:type="spellEnd"/>
      <w:r w:rsidRPr="00C1093A">
        <w:rPr>
          <w:rFonts w:ascii="Calibri" w:hAnsi="Calibri"/>
          <w:sz w:val="24"/>
          <w:szCs w:val="24"/>
          <w:lang w:val="fr-FR" w:eastAsia="en-GB"/>
        </w:rPr>
        <w:t xml:space="preserve"> cota parte </w:t>
      </w:r>
      <w:proofErr w:type="spellStart"/>
      <w:r w:rsidRPr="00C1093A">
        <w:rPr>
          <w:rFonts w:ascii="Calibri" w:hAnsi="Calibri"/>
          <w:sz w:val="24"/>
          <w:szCs w:val="24"/>
          <w:lang w:val="fr-FR" w:eastAsia="en-GB"/>
        </w:rPr>
        <w:t>cu</w:t>
      </w:r>
      <w:proofErr w:type="spellEnd"/>
      <w:r w:rsidRPr="00C1093A">
        <w:rPr>
          <w:rFonts w:ascii="Calibri" w:hAnsi="Calibri"/>
          <w:sz w:val="24"/>
          <w:szCs w:val="24"/>
          <w:lang w:val="fr-FR" w:eastAsia="en-GB"/>
        </w:rPr>
        <w:t xml:space="preserve"> care va participa </w:t>
      </w:r>
      <w:proofErr w:type="spellStart"/>
      <w:r w:rsidRPr="00C1093A">
        <w:rPr>
          <w:rFonts w:ascii="Calibri" w:hAnsi="Calibri"/>
          <w:sz w:val="24"/>
          <w:szCs w:val="24"/>
          <w:lang w:val="fr-FR" w:eastAsia="en-GB"/>
        </w:rPr>
        <w:t>fiecare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partener</w:t>
      </w:r>
      <w:proofErr w:type="spellEnd"/>
      <w:r w:rsidRPr="00C1093A">
        <w:rPr>
          <w:rFonts w:ascii="Calibri" w:hAnsi="Calibri"/>
          <w:sz w:val="24"/>
          <w:szCs w:val="24"/>
          <w:lang w:val="fr-FR" w:eastAsia="en-GB"/>
        </w:rPr>
        <w:t xml:space="preserve"> la </w:t>
      </w:r>
      <w:proofErr w:type="spellStart"/>
      <w:r w:rsidRPr="00C1093A">
        <w:rPr>
          <w:rFonts w:ascii="Calibri" w:hAnsi="Calibri"/>
          <w:sz w:val="24"/>
          <w:szCs w:val="24"/>
          <w:lang w:val="fr-FR" w:eastAsia="en-GB"/>
        </w:rPr>
        <w:t>asigurarea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contribuţiei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proprii</w:t>
      </w:r>
      <w:proofErr w:type="spellEnd"/>
      <w:r w:rsidRPr="00C1093A">
        <w:rPr>
          <w:rFonts w:ascii="Calibri" w:hAnsi="Calibri"/>
          <w:sz w:val="24"/>
          <w:szCs w:val="24"/>
          <w:lang w:val="fr-FR" w:eastAsia="en-GB"/>
        </w:rPr>
        <w:t xml:space="preserve"> a </w:t>
      </w:r>
      <w:proofErr w:type="spellStart"/>
      <w:r w:rsidRPr="00C1093A">
        <w:rPr>
          <w:rFonts w:ascii="Calibri" w:hAnsi="Calibri"/>
          <w:sz w:val="24"/>
          <w:szCs w:val="24"/>
          <w:lang w:val="fr-FR" w:eastAsia="en-GB"/>
        </w:rPr>
        <w:t>solicitantului</w:t>
      </w:r>
      <w:proofErr w:type="spellEnd"/>
      <w:r w:rsidRPr="00C1093A">
        <w:rPr>
          <w:rFonts w:ascii="Calibri" w:hAnsi="Calibri"/>
          <w:sz w:val="24"/>
          <w:szCs w:val="24"/>
          <w:lang w:val="fr-FR" w:eastAsia="en-GB"/>
        </w:rPr>
        <w:t>.</w:t>
      </w:r>
    </w:p>
    <w:bookmarkEnd w:id="88"/>
    <w:p w14:paraId="07B695A1" w14:textId="77777777" w:rsidR="004F1339" w:rsidRPr="00C1093A" w:rsidRDefault="004F1339" w:rsidP="000618F6">
      <w:pPr>
        <w:rPr>
          <w:rFonts w:ascii="Calibri" w:hAnsi="Calibri"/>
          <w:sz w:val="24"/>
          <w:szCs w:val="24"/>
        </w:rPr>
      </w:pPr>
    </w:p>
    <w:p w14:paraId="3DC8238C" w14:textId="61C05019" w:rsidR="00A86515" w:rsidRPr="00C1093A" w:rsidRDefault="0007627B" w:rsidP="00735675">
      <w:pPr>
        <w:pStyle w:val="Heading2"/>
        <w:rPr>
          <w:rFonts w:ascii="Calibri" w:hAnsi="Calibri" w:cs="Calibri"/>
          <w:bCs/>
        </w:rPr>
      </w:pPr>
      <w:bookmarkStart w:id="89" w:name="_Toc154146145"/>
      <w:r w:rsidRPr="00C1093A">
        <w:rPr>
          <w:rFonts w:ascii="Calibri" w:hAnsi="Calibri" w:cs="Calibri"/>
        </w:rPr>
        <w:t>Categorii de solicitanți eligibili</w:t>
      </w:r>
      <w:bookmarkEnd w:id="89"/>
    </w:p>
    <w:p w14:paraId="61FD7005" w14:textId="77777777" w:rsidR="009C79D7" w:rsidRPr="00C1093A" w:rsidRDefault="009C79D7" w:rsidP="009C79D7">
      <w:pPr>
        <w:spacing w:before="0" w:after="0"/>
        <w:jc w:val="both"/>
        <w:rPr>
          <w:rFonts w:ascii="Calibri" w:eastAsiaTheme="minorHAnsi" w:hAnsi="Calibri"/>
          <w:sz w:val="24"/>
          <w:szCs w:val="24"/>
        </w:rPr>
      </w:pPr>
    </w:p>
    <w:p w14:paraId="0C4DD1AB" w14:textId="6C36318E" w:rsidR="007A3D34" w:rsidRPr="00C1093A" w:rsidRDefault="00427BEC" w:rsidP="00E07D7E">
      <w:pPr>
        <w:pStyle w:val="ListParagraph"/>
        <w:numPr>
          <w:ilvl w:val="0"/>
          <w:numId w:val="42"/>
        </w:numPr>
        <w:spacing w:before="0" w:after="0" w:line="256" w:lineRule="auto"/>
        <w:jc w:val="both"/>
        <w:rPr>
          <w:rFonts w:ascii="Calibri" w:hAnsi="Calibri"/>
          <w:b/>
          <w:bCs/>
          <w:sz w:val="24"/>
          <w:szCs w:val="24"/>
          <w:lang w:val="en-GB"/>
        </w:rPr>
      </w:pPr>
      <w:r w:rsidRPr="00C1093A">
        <w:rPr>
          <w:rFonts w:ascii="Calibri" w:hAnsi="Calibri"/>
          <w:b/>
          <w:bCs/>
          <w:sz w:val="24"/>
          <w:szCs w:val="24"/>
          <w:lang w:val="en-GB"/>
        </w:rPr>
        <w:t xml:space="preserve">Forma de </w:t>
      </w:r>
      <w:proofErr w:type="spellStart"/>
      <w:r w:rsidRPr="00C1093A">
        <w:rPr>
          <w:rFonts w:ascii="Calibri" w:hAnsi="Calibri"/>
          <w:b/>
          <w:bCs/>
          <w:sz w:val="24"/>
          <w:szCs w:val="24"/>
          <w:lang w:val="en-GB"/>
        </w:rPr>
        <w:t>constituire</w:t>
      </w:r>
      <w:proofErr w:type="spellEnd"/>
      <w:r w:rsidRPr="00C1093A">
        <w:rPr>
          <w:rFonts w:ascii="Calibri" w:hAnsi="Calibri"/>
          <w:b/>
          <w:bCs/>
          <w:sz w:val="24"/>
          <w:szCs w:val="24"/>
          <w:lang w:val="en-GB"/>
        </w:rPr>
        <w:t xml:space="preserve"> a </w:t>
      </w:r>
      <w:proofErr w:type="spellStart"/>
      <w:r w:rsidRPr="00C1093A">
        <w:rPr>
          <w:rFonts w:ascii="Calibri" w:hAnsi="Calibri"/>
          <w:b/>
          <w:bCs/>
          <w:sz w:val="24"/>
          <w:szCs w:val="24"/>
          <w:lang w:val="en-GB"/>
        </w:rPr>
        <w:t>solicitantului</w:t>
      </w:r>
      <w:proofErr w:type="spellEnd"/>
    </w:p>
    <w:p w14:paraId="71A56C4E" w14:textId="77777777" w:rsidR="00201F82" w:rsidRPr="00C1093A" w:rsidRDefault="00201F82" w:rsidP="00E07D7E">
      <w:pPr>
        <w:numPr>
          <w:ilvl w:val="0"/>
          <w:numId w:val="24"/>
        </w:numPr>
        <w:tabs>
          <w:tab w:val="left" w:pos="180"/>
        </w:tabs>
        <w:spacing w:before="0" w:after="0" w:line="259" w:lineRule="auto"/>
        <w:jc w:val="both"/>
        <w:rPr>
          <w:rFonts w:ascii="Calibri" w:eastAsia="Times New Roman" w:hAnsi="Calibri"/>
          <w:noProof/>
          <w:sz w:val="24"/>
          <w:szCs w:val="24"/>
          <w:lang w:val="en-GB" w:eastAsia="ro-RO"/>
        </w:rPr>
      </w:pPr>
      <w:bookmarkStart w:id="90" w:name="_Hlk128663477"/>
      <w:r w:rsidRPr="00C1093A">
        <w:rPr>
          <w:rFonts w:ascii="Calibri" w:eastAsia="Times New Roman" w:hAnsi="Calibri"/>
          <w:noProof/>
          <w:sz w:val="24"/>
          <w:szCs w:val="24"/>
          <w:lang w:val="en-GB" w:eastAsia="ro-RO"/>
        </w:rPr>
        <w:t>Unităţi administrativ-teritoriale (autorităţile administraţiei publice locale) definite conform Legii administraţiei publice locale nr. 215/2001, republicată, cu modificările şi completările ulterioare și a Codului administrativ (OUG nr.57/2019);</w:t>
      </w:r>
    </w:p>
    <w:p w14:paraId="7238EEEF" w14:textId="77777777" w:rsidR="00201F82" w:rsidRPr="00C1093A" w:rsidRDefault="00201F82" w:rsidP="00E07D7E">
      <w:pPr>
        <w:numPr>
          <w:ilvl w:val="0"/>
          <w:numId w:val="24"/>
        </w:numPr>
        <w:tabs>
          <w:tab w:val="left" w:pos="180"/>
        </w:tabs>
        <w:spacing w:before="0" w:after="0" w:line="259" w:lineRule="auto"/>
        <w:jc w:val="both"/>
        <w:rPr>
          <w:rFonts w:ascii="Calibri" w:eastAsia="Times New Roman" w:hAnsi="Calibri"/>
          <w:noProof/>
          <w:sz w:val="24"/>
          <w:szCs w:val="24"/>
          <w:lang w:val="en-GB" w:eastAsia="ro-RO"/>
        </w:rPr>
      </w:pPr>
      <w:r w:rsidRPr="00C1093A">
        <w:rPr>
          <w:rFonts w:ascii="Calibri" w:eastAsia="Times New Roman" w:hAnsi="Calibri"/>
          <w:noProof/>
          <w:sz w:val="24"/>
          <w:szCs w:val="24"/>
          <w:lang w:val="en-GB" w:eastAsia="ro-RO"/>
        </w:rPr>
        <w:t xml:space="preserve">Instituții ale administraţiei publice locale aferente entităţilor menţionate la punctul a): Ex: acele entităţi (Direcţie/Serviciu) desprinse din aparatul Primăriei, aflate sub coordonarea Consiliului Local, cu bugetul aprobat prin HCL, derulează proceduri de achiziţii publice având personalitate juridică şi care au primit în administrare infrastructura educaţională; </w:t>
      </w:r>
    </w:p>
    <w:p w14:paraId="0D3337BF" w14:textId="77777777" w:rsidR="00201F82" w:rsidRPr="00C1093A" w:rsidRDefault="00201F82" w:rsidP="00E07D7E">
      <w:pPr>
        <w:numPr>
          <w:ilvl w:val="0"/>
          <w:numId w:val="24"/>
        </w:numPr>
        <w:tabs>
          <w:tab w:val="left" w:pos="180"/>
        </w:tabs>
        <w:spacing w:before="0" w:after="0" w:line="259" w:lineRule="auto"/>
        <w:jc w:val="both"/>
        <w:rPr>
          <w:rFonts w:ascii="Calibri" w:eastAsia="Times New Roman" w:hAnsi="Calibri"/>
          <w:noProof/>
          <w:sz w:val="24"/>
          <w:szCs w:val="24"/>
          <w:lang w:val="fr-FR" w:eastAsia="ro-RO"/>
        </w:rPr>
      </w:pPr>
      <w:r w:rsidRPr="00C1093A">
        <w:rPr>
          <w:rFonts w:ascii="Calibri" w:hAnsi="Calibri"/>
          <w:sz w:val="24"/>
          <w:szCs w:val="24"/>
        </w:rPr>
        <w:t>Instituții de învățământ de stat (învățământul preșcolar);</w:t>
      </w:r>
    </w:p>
    <w:p w14:paraId="00EE43AD" w14:textId="77777777" w:rsidR="00201F82" w:rsidRPr="00C1093A" w:rsidRDefault="00201F82" w:rsidP="00E07D7E">
      <w:pPr>
        <w:numPr>
          <w:ilvl w:val="0"/>
          <w:numId w:val="24"/>
        </w:numPr>
        <w:spacing w:before="0" w:after="0" w:line="259" w:lineRule="auto"/>
        <w:jc w:val="both"/>
        <w:rPr>
          <w:rFonts w:ascii="Calibri" w:eastAsia="Times New Roman" w:hAnsi="Calibri"/>
          <w:sz w:val="24"/>
          <w:szCs w:val="24"/>
          <w:lang w:val="en-GB" w:eastAsia="en-GB"/>
        </w:rPr>
      </w:pPr>
      <w:proofErr w:type="spellStart"/>
      <w:r w:rsidRPr="00C1093A">
        <w:rPr>
          <w:rFonts w:ascii="Calibri" w:eastAsia="Times New Roman" w:hAnsi="Calibri"/>
          <w:sz w:val="24"/>
          <w:szCs w:val="24"/>
          <w:lang w:val="en-GB" w:eastAsia="en-GB"/>
        </w:rPr>
        <w:t>Asociaţiile</w:t>
      </w:r>
      <w:proofErr w:type="spellEnd"/>
      <w:r w:rsidRPr="00C1093A">
        <w:rPr>
          <w:rFonts w:ascii="Calibri" w:eastAsia="Times New Roman" w:hAnsi="Calibri"/>
          <w:sz w:val="24"/>
          <w:szCs w:val="24"/>
          <w:lang w:val="en-GB" w:eastAsia="en-GB"/>
        </w:rPr>
        <w:t xml:space="preserve"> de </w:t>
      </w:r>
      <w:proofErr w:type="spellStart"/>
      <w:r w:rsidRPr="00C1093A">
        <w:rPr>
          <w:rFonts w:ascii="Calibri" w:eastAsia="Times New Roman" w:hAnsi="Calibri"/>
          <w:sz w:val="24"/>
          <w:szCs w:val="24"/>
          <w:lang w:val="en-GB" w:eastAsia="en-GB"/>
        </w:rPr>
        <w:t>Dezvoltare</w:t>
      </w:r>
      <w:proofErr w:type="spellEnd"/>
      <w:r w:rsidRPr="00C1093A">
        <w:rPr>
          <w:rFonts w:ascii="Calibri" w:eastAsia="Times New Roman" w:hAnsi="Calibri"/>
          <w:sz w:val="24"/>
          <w:szCs w:val="24"/>
          <w:lang w:val="en-GB" w:eastAsia="en-GB"/>
        </w:rPr>
        <w:t xml:space="preserve"> </w:t>
      </w:r>
      <w:proofErr w:type="spellStart"/>
      <w:r w:rsidRPr="00C1093A">
        <w:rPr>
          <w:rFonts w:ascii="Calibri" w:hAnsi="Calibri"/>
          <w:sz w:val="24"/>
          <w:szCs w:val="24"/>
          <w:lang w:val="en-GB"/>
        </w:rPr>
        <w:t>Intercomunitară</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înfiinţate</w:t>
      </w:r>
      <w:proofErr w:type="spellEnd"/>
      <w:r w:rsidRPr="00C1093A">
        <w:rPr>
          <w:rFonts w:ascii="Calibri" w:eastAsia="Times New Roman" w:hAnsi="Calibri"/>
          <w:sz w:val="24"/>
          <w:szCs w:val="24"/>
          <w:lang w:val="en-GB" w:eastAsia="en-GB"/>
        </w:rPr>
        <w:t xml:space="preserve"> conform </w:t>
      </w:r>
      <w:proofErr w:type="spellStart"/>
      <w:r w:rsidRPr="00C1093A">
        <w:rPr>
          <w:rFonts w:ascii="Calibri" w:eastAsia="Times New Roman" w:hAnsi="Calibri"/>
          <w:sz w:val="24"/>
          <w:szCs w:val="24"/>
          <w:lang w:val="en-GB" w:eastAsia="en-GB"/>
        </w:rPr>
        <w:t>prevederilor</w:t>
      </w:r>
      <w:proofErr w:type="spellEnd"/>
      <w:r w:rsidRPr="00C1093A">
        <w:rPr>
          <w:rFonts w:ascii="Calibri" w:eastAsia="Times New Roman" w:hAnsi="Calibri"/>
          <w:sz w:val="24"/>
          <w:szCs w:val="24"/>
          <w:lang w:val="en-GB" w:eastAsia="en-GB"/>
        </w:rPr>
        <w:t xml:space="preserve"> </w:t>
      </w:r>
      <w:proofErr w:type="spellStart"/>
      <w:r w:rsidRPr="00C1093A">
        <w:rPr>
          <w:rFonts w:ascii="Calibri" w:eastAsia="Times New Roman" w:hAnsi="Calibri"/>
          <w:sz w:val="24"/>
          <w:szCs w:val="24"/>
          <w:lang w:val="en-GB" w:eastAsia="en-GB"/>
        </w:rPr>
        <w:t>legale</w:t>
      </w:r>
      <w:proofErr w:type="spellEnd"/>
      <w:r w:rsidRPr="00C1093A">
        <w:rPr>
          <w:rFonts w:ascii="Calibri" w:eastAsia="Times New Roman" w:hAnsi="Calibri"/>
          <w:sz w:val="24"/>
          <w:szCs w:val="24"/>
          <w:lang w:val="en-GB" w:eastAsia="en-GB"/>
        </w:rPr>
        <w:t>.</w:t>
      </w:r>
    </w:p>
    <w:p w14:paraId="4FA6FA8B" w14:textId="77777777" w:rsidR="00201F82" w:rsidRPr="00C1093A" w:rsidRDefault="00201F82" w:rsidP="00E07D7E">
      <w:pPr>
        <w:numPr>
          <w:ilvl w:val="0"/>
          <w:numId w:val="24"/>
        </w:numPr>
        <w:spacing w:before="0" w:after="0"/>
        <w:contextualSpacing/>
        <w:jc w:val="both"/>
        <w:rPr>
          <w:rFonts w:ascii="Calibri" w:hAnsi="Calibri"/>
          <w:sz w:val="24"/>
          <w:szCs w:val="24"/>
        </w:rPr>
      </w:pPr>
      <w:r w:rsidRPr="00C1093A">
        <w:rPr>
          <w:rFonts w:ascii="Calibri" w:hAnsi="Calibri"/>
          <w:sz w:val="24"/>
          <w:szCs w:val="24"/>
        </w:rPr>
        <w:t>Parteneriatele între entitățile de mai sus.</w:t>
      </w:r>
    </w:p>
    <w:p w14:paraId="24C04B58" w14:textId="24EEE016" w:rsidR="00E3644C" w:rsidRPr="00C1093A" w:rsidRDefault="00E3644C" w:rsidP="00E3644C">
      <w:pPr>
        <w:spacing w:before="0" w:after="0" w:line="259" w:lineRule="auto"/>
        <w:ind w:left="720"/>
        <w:jc w:val="both"/>
        <w:rPr>
          <w:rFonts w:ascii="Calibri" w:eastAsia="Times New Roman" w:hAnsi="Calibri"/>
          <w:sz w:val="24"/>
          <w:szCs w:val="24"/>
          <w:lang w:val="fr-FR" w:eastAsia="en-GB"/>
        </w:rPr>
      </w:pPr>
    </w:p>
    <w:p w14:paraId="7B176E73" w14:textId="77777777" w:rsidR="007A3D34" w:rsidRPr="00C1093A" w:rsidRDefault="007A3D34" w:rsidP="00E3644C">
      <w:pPr>
        <w:spacing w:before="0" w:after="0" w:line="259" w:lineRule="auto"/>
        <w:ind w:left="720"/>
        <w:jc w:val="both"/>
        <w:rPr>
          <w:rFonts w:ascii="Calibri" w:eastAsia="Times New Roman" w:hAnsi="Calibri"/>
          <w:sz w:val="24"/>
          <w:szCs w:val="24"/>
          <w:lang w:val="fr-FR" w:eastAsia="en-GB"/>
        </w:rPr>
      </w:pPr>
    </w:p>
    <w:p w14:paraId="006C7C4A" w14:textId="4885E580" w:rsidR="0020173D" w:rsidRPr="00C1093A" w:rsidRDefault="0007627B" w:rsidP="00735675">
      <w:pPr>
        <w:pStyle w:val="Heading2"/>
        <w:rPr>
          <w:rFonts w:ascii="Calibri" w:hAnsi="Calibri" w:cs="Calibri"/>
        </w:rPr>
      </w:pPr>
      <w:bookmarkStart w:id="91" w:name="_Toc154146146"/>
      <w:bookmarkEnd w:id="90"/>
      <w:r w:rsidRPr="00C1093A">
        <w:rPr>
          <w:rFonts w:ascii="Calibri" w:hAnsi="Calibri" w:cs="Calibri"/>
        </w:rPr>
        <w:t>Categorii de parteneri eligibili</w:t>
      </w:r>
      <w:bookmarkEnd w:id="91"/>
    </w:p>
    <w:p w14:paraId="35842A47" w14:textId="03DEB580" w:rsidR="0020173D" w:rsidRPr="00C1093A" w:rsidRDefault="00C7714D" w:rsidP="0020173D">
      <w:pPr>
        <w:spacing w:before="0" w:after="0"/>
        <w:jc w:val="both"/>
        <w:rPr>
          <w:rFonts w:ascii="Calibri" w:hAnsi="Calibri"/>
          <w:bCs/>
          <w:sz w:val="24"/>
          <w:szCs w:val="24"/>
        </w:rPr>
      </w:pPr>
      <w:r w:rsidRPr="00C1093A">
        <w:rPr>
          <w:rFonts w:ascii="Calibri" w:hAnsi="Calibri"/>
          <w:bCs/>
          <w:sz w:val="24"/>
          <w:szCs w:val="24"/>
        </w:rPr>
        <w:t xml:space="preserve">Forme asociative între </w:t>
      </w:r>
      <w:r w:rsidR="00445BC1" w:rsidRPr="00C1093A">
        <w:rPr>
          <w:rFonts w:ascii="Calibri" w:hAnsi="Calibri"/>
          <w:bCs/>
          <w:sz w:val="24"/>
          <w:szCs w:val="24"/>
        </w:rPr>
        <w:t>solicitantii prezentati la punctul 5.1.2.</w:t>
      </w:r>
    </w:p>
    <w:p w14:paraId="2A7F60C9" w14:textId="77777777" w:rsidR="00E3644C" w:rsidRPr="00C1093A" w:rsidRDefault="00E3644C" w:rsidP="0020173D">
      <w:pPr>
        <w:spacing w:before="0" w:after="0"/>
        <w:jc w:val="both"/>
        <w:rPr>
          <w:rFonts w:ascii="Calibri" w:hAnsi="Calibri"/>
          <w:bCs/>
          <w:sz w:val="24"/>
          <w:szCs w:val="24"/>
        </w:rPr>
      </w:pPr>
    </w:p>
    <w:p w14:paraId="0399C471" w14:textId="241E3EF8" w:rsidR="0007627B" w:rsidRPr="00C1093A" w:rsidRDefault="0007627B" w:rsidP="00735675">
      <w:pPr>
        <w:pStyle w:val="Heading2"/>
        <w:rPr>
          <w:rFonts w:ascii="Calibri" w:hAnsi="Calibri" w:cs="Calibri"/>
        </w:rPr>
      </w:pPr>
      <w:bookmarkStart w:id="92" w:name="_Toc154146147"/>
      <w:r w:rsidRPr="00C1093A">
        <w:rPr>
          <w:rFonts w:ascii="Calibri" w:hAnsi="Calibri" w:cs="Calibri"/>
        </w:rPr>
        <w:t>Reguli şi cerinţe privind parteneriatul</w:t>
      </w:r>
      <w:bookmarkEnd w:id="92"/>
      <w:r w:rsidRPr="00C1093A">
        <w:rPr>
          <w:rFonts w:ascii="Calibri" w:hAnsi="Calibri" w:cs="Calibri"/>
        </w:rPr>
        <w:t xml:space="preserve"> </w:t>
      </w:r>
      <w:r w:rsidR="008228A8" w:rsidRPr="00C1093A">
        <w:rPr>
          <w:rFonts w:ascii="Calibri" w:hAnsi="Calibri" w:cs="Calibri"/>
        </w:rPr>
        <w:t xml:space="preserve"> </w:t>
      </w:r>
    </w:p>
    <w:p w14:paraId="5536BCC7" w14:textId="77777777" w:rsidR="007A3D34" w:rsidRPr="00C1093A" w:rsidRDefault="007A3D34" w:rsidP="0020173D">
      <w:pPr>
        <w:spacing w:before="0" w:after="0"/>
        <w:jc w:val="both"/>
        <w:rPr>
          <w:rFonts w:ascii="Calibri" w:hAnsi="Calibri"/>
          <w:sz w:val="24"/>
          <w:szCs w:val="24"/>
        </w:rPr>
      </w:pPr>
    </w:p>
    <w:p w14:paraId="495D964A" w14:textId="2FF50F10" w:rsidR="0020173D" w:rsidRPr="00C1093A" w:rsidRDefault="00C7714D" w:rsidP="0020173D">
      <w:pPr>
        <w:spacing w:before="0" w:after="0"/>
        <w:jc w:val="both"/>
        <w:rPr>
          <w:rFonts w:ascii="Calibri" w:hAnsi="Calibri"/>
          <w:sz w:val="24"/>
          <w:szCs w:val="24"/>
        </w:rPr>
      </w:pPr>
      <w:r w:rsidRPr="00C1093A">
        <w:rPr>
          <w:rFonts w:ascii="Calibri" w:hAnsi="Calibri"/>
          <w:sz w:val="24"/>
          <w:szCs w:val="24"/>
        </w:rPr>
        <w:t xml:space="preserve">Liderul parteneriatului va fi reprezentat de unitatea administrativ teritorială. Partenerii vor respecta întru totul legislația specifică și cea generală, inclusiv pe cea în domeniul achizițiilor </w:t>
      </w:r>
      <w:r w:rsidRPr="00C1093A">
        <w:rPr>
          <w:rFonts w:ascii="Calibri" w:hAnsi="Calibri"/>
          <w:sz w:val="24"/>
          <w:szCs w:val="24"/>
        </w:rPr>
        <w:lastRenderedPageBreak/>
        <w:t>publice, a protecției mediului, egalității de șanse, nediscriminării si accesibilității pentru persoanele cu dizabilităti</w:t>
      </w:r>
      <w:r w:rsidR="008A3C4B" w:rsidRPr="00C1093A">
        <w:rPr>
          <w:rFonts w:ascii="Calibri" w:hAnsi="Calibri"/>
          <w:sz w:val="24"/>
          <w:szCs w:val="24"/>
        </w:rPr>
        <w:t>.</w:t>
      </w:r>
    </w:p>
    <w:p w14:paraId="674F9A73" w14:textId="73E50C1C" w:rsidR="007A3D34" w:rsidRPr="00C1093A" w:rsidRDefault="007A3D34" w:rsidP="0020173D">
      <w:pPr>
        <w:spacing w:before="0" w:after="0"/>
        <w:jc w:val="both"/>
        <w:rPr>
          <w:rFonts w:ascii="Calibri" w:hAnsi="Calibri"/>
          <w:sz w:val="24"/>
          <w:szCs w:val="24"/>
        </w:rPr>
      </w:pPr>
    </w:p>
    <w:p w14:paraId="08A9FF86" w14:textId="77777777" w:rsidR="007A3D34" w:rsidRPr="00C1093A" w:rsidRDefault="007A3D34" w:rsidP="007A3D34">
      <w:pPr>
        <w:spacing w:before="0" w:after="0"/>
        <w:jc w:val="both"/>
        <w:rPr>
          <w:rFonts w:ascii="Calibri" w:hAnsi="Calibri"/>
          <w:sz w:val="24"/>
          <w:szCs w:val="24"/>
        </w:rPr>
      </w:pPr>
      <w:r w:rsidRPr="00C1093A">
        <w:rPr>
          <w:rFonts w:ascii="Calibri" w:hAnsi="Calibri"/>
          <w:sz w:val="24"/>
          <w:szCs w:val="24"/>
        </w:rPr>
        <w:t>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acordului de parteneriat anexat la ghid – Anexa 3 la prezentul ghid.</w:t>
      </w:r>
    </w:p>
    <w:p w14:paraId="7CBC5D97" w14:textId="77777777" w:rsidR="007A3D34" w:rsidRPr="00C1093A" w:rsidRDefault="007A3D34" w:rsidP="007A3D34">
      <w:pPr>
        <w:spacing w:before="0" w:after="0"/>
        <w:jc w:val="both"/>
        <w:rPr>
          <w:rFonts w:ascii="Calibri" w:hAnsi="Calibri"/>
          <w:sz w:val="24"/>
          <w:szCs w:val="24"/>
        </w:rPr>
      </w:pPr>
    </w:p>
    <w:p w14:paraId="615F669C" w14:textId="77777777" w:rsidR="007A3D34" w:rsidRPr="00C1093A" w:rsidRDefault="007A3D34" w:rsidP="007A3D34">
      <w:pPr>
        <w:spacing w:before="0" w:after="0"/>
        <w:jc w:val="both"/>
        <w:rPr>
          <w:rFonts w:ascii="Calibri" w:eastAsia="Times New Roman" w:hAnsi="Calibri"/>
          <w:sz w:val="24"/>
          <w:szCs w:val="24"/>
          <w:lang w:val="fr-FR"/>
        </w:rPr>
      </w:pPr>
      <w:r w:rsidRPr="00C1093A">
        <w:rPr>
          <w:rFonts w:ascii="Calibri" w:hAnsi="Calibri"/>
          <w:sz w:val="24"/>
          <w:szCs w:val="24"/>
        </w:rPr>
        <w:t xml:space="preserve">Membrii parteneriatului trebuie să respecte criteriile de eligibilitate și selectie pe tot parcursul procesului. </w:t>
      </w:r>
      <w:proofErr w:type="spellStart"/>
      <w:r w:rsidRPr="00C1093A">
        <w:rPr>
          <w:rFonts w:ascii="Calibri" w:eastAsia="Times New Roman" w:hAnsi="Calibri"/>
          <w:sz w:val="24"/>
          <w:szCs w:val="24"/>
          <w:lang w:val="fr-FR"/>
        </w:rPr>
        <w:t>Criteriile</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eligibilitate</w:t>
      </w:r>
      <w:proofErr w:type="spellEnd"/>
      <w:r w:rsidRPr="00C1093A">
        <w:rPr>
          <w:rFonts w:ascii="Calibri" w:eastAsia="Times New Roman" w:hAnsi="Calibri"/>
          <w:sz w:val="24"/>
          <w:szCs w:val="24"/>
          <w:lang w:val="fr-FR"/>
        </w:rPr>
        <w:t xml:space="preserve"> ale </w:t>
      </w:r>
      <w:proofErr w:type="spellStart"/>
      <w:r w:rsidRPr="00C1093A">
        <w:rPr>
          <w:rFonts w:ascii="Calibri" w:eastAsia="Times New Roman" w:hAnsi="Calibri"/>
          <w:sz w:val="24"/>
          <w:szCs w:val="24"/>
          <w:lang w:val="fr-FR"/>
        </w:rPr>
        <w:t>solicitantului</w:t>
      </w:r>
      <w:proofErr w:type="spellEnd"/>
      <w:r w:rsidRPr="00C1093A">
        <w:rPr>
          <w:rFonts w:ascii="Calibri" w:eastAsia="Times New Roman" w:hAnsi="Calibri"/>
          <w:sz w:val="24"/>
          <w:szCs w:val="24"/>
          <w:lang w:val="fr-FR"/>
        </w:rPr>
        <w:t xml:space="preserve"> se </w:t>
      </w:r>
      <w:proofErr w:type="spellStart"/>
      <w:r w:rsidRPr="00C1093A">
        <w:rPr>
          <w:rFonts w:ascii="Calibri" w:eastAsia="Times New Roman" w:hAnsi="Calibri"/>
          <w:sz w:val="24"/>
          <w:szCs w:val="24"/>
          <w:lang w:val="fr-FR"/>
        </w:rPr>
        <w:t>aplică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fiecărui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partener</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din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cadrul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acordului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parteneriat</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după</w:t>
      </w:r>
      <w:proofErr w:type="spellEnd"/>
      <w:r w:rsidRPr="00C1093A">
        <w:rPr>
          <w:rFonts w:ascii="Calibri" w:eastAsia="Times New Roman" w:hAnsi="Calibri"/>
          <w:sz w:val="24"/>
          <w:szCs w:val="24"/>
          <w:lang w:val="fr-FR"/>
        </w:rPr>
        <w:t xml:space="preserve"> cum este </w:t>
      </w:r>
      <w:proofErr w:type="spellStart"/>
      <w:r w:rsidRPr="00C1093A">
        <w:rPr>
          <w:rFonts w:ascii="Calibri" w:eastAsia="Times New Roman" w:hAnsi="Calibri"/>
          <w:sz w:val="24"/>
          <w:szCs w:val="24"/>
          <w:lang w:val="fr-FR"/>
        </w:rPr>
        <w:t>indicat</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cadrul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sectiunilor</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din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prezentul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ghid</w:t>
      </w:r>
      <w:proofErr w:type="spellEnd"/>
      <w:r w:rsidRPr="00C1093A">
        <w:rPr>
          <w:rFonts w:ascii="Calibri" w:eastAsia="Times New Roman" w:hAnsi="Calibri"/>
          <w:sz w:val="24"/>
          <w:szCs w:val="24"/>
          <w:lang w:val="fr-FR"/>
        </w:rPr>
        <w:t xml:space="preserve">. </w:t>
      </w:r>
    </w:p>
    <w:p w14:paraId="23F05926" w14:textId="77777777" w:rsidR="007A3D34" w:rsidRPr="00C1093A" w:rsidRDefault="007A3D34" w:rsidP="007A3D34">
      <w:pPr>
        <w:spacing w:before="0" w:after="0"/>
        <w:jc w:val="both"/>
        <w:rPr>
          <w:rFonts w:ascii="Calibri" w:hAnsi="Calibri"/>
          <w:sz w:val="24"/>
          <w:szCs w:val="24"/>
        </w:rPr>
      </w:pPr>
    </w:p>
    <w:p w14:paraId="5698BE8D" w14:textId="77777777" w:rsidR="007A3D34" w:rsidRPr="00C1093A" w:rsidRDefault="007A3D34" w:rsidP="007A3D34">
      <w:pPr>
        <w:spacing w:before="0" w:after="0"/>
        <w:jc w:val="both"/>
        <w:rPr>
          <w:rFonts w:ascii="Calibri" w:hAnsi="Calibri"/>
          <w:bCs/>
          <w:sz w:val="24"/>
          <w:szCs w:val="24"/>
          <w:lang w:val="fr-FR"/>
        </w:rPr>
      </w:pPr>
      <w:proofErr w:type="spellStart"/>
      <w:r w:rsidRPr="00C1093A">
        <w:rPr>
          <w:rFonts w:ascii="Calibri" w:hAnsi="Calibri"/>
          <w:bCs/>
          <w:sz w:val="24"/>
          <w:szCs w:val="24"/>
          <w:lang w:val="fr-FR"/>
        </w:rPr>
        <w:t>Acordul</w:t>
      </w:r>
      <w:proofErr w:type="spellEnd"/>
      <w:r w:rsidRPr="00C1093A">
        <w:rPr>
          <w:rFonts w:ascii="Calibri" w:hAnsi="Calibri"/>
          <w:bCs/>
          <w:sz w:val="24"/>
          <w:szCs w:val="24"/>
          <w:lang w:val="fr-FR"/>
        </w:rPr>
        <w:t xml:space="preserve"> de </w:t>
      </w:r>
      <w:proofErr w:type="spellStart"/>
      <w:r w:rsidRPr="00C1093A">
        <w:rPr>
          <w:rFonts w:ascii="Calibri" w:hAnsi="Calibri"/>
          <w:bCs/>
          <w:sz w:val="24"/>
          <w:szCs w:val="24"/>
          <w:lang w:val="fr-FR"/>
        </w:rPr>
        <w:t>parteneriat</w:t>
      </w:r>
      <w:proofErr w:type="spellEnd"/>
      <w:r w:rsidRPr="00C1093A">
        <w:rPr>
          <w:rFonts w:ascii="Calibri" w:hAnsi="Calibri"/>
          <w:bCs/>
          <w:sz w:val="24"/>
          <w:szCs w:val="24"/>
          <w:lang w:val="fr-FR"/>
        </w:rPr>
        <w:t xml:space="preserve"> va </w:t>
      </w:r>
      <w:proofErr w:type="spellStart"/>
      <w:r w:rsidRPr="00C1093A">
        <w:rPr>
          <w:rFonts w:ascii="Calibri" w:hAnsi="Calibri"/>
          <w:bCs/>
          <w:sz w:val="24"/>
          <w:szCs w:val="24"/>
          <w:lang w:val="fr-FR"/>
        </w:rPr>
        <w:t>stabili</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modalitatea</w:t>
      </w:r>
      <w:proofErr w:type="spellEnd"/>
      <w:r w:rsidRPr="00C1093A">
        <w:rPr>
          <w:rFonts w:ascii="Calibri" w:hAnsi="Calibri"/>
          <w:bCs/>
          <w:sz w:val="24"/>
          <w:szCs w:val="24"/>
          <w:lang w:val="fr-FR"/>
        </w:rPr>
        <w:t xml:space="preserve"> de </w:t>
      </w:r>
      <w:proofErr w:type="spellStart"/>
      <w:r w:rsidRPr="00C1093A">
        <w:rPr>
          <w:rFonts w:ascii="Calibri" w:hAnsi="Calibri"/>
          <w:bCs/>
          <w:sz w:val="24"/>
          <w:szCs w:val="24"/>
          <w:lang w:val="fr-FR"/>
        </w:rPr>
        <w:t>participare</w:t>
      </w:r>
      <w:proofErr w:type="spellEnd"/>
      <w:r w:rsidRPr="00C1093A">
        <w:rPr>
          <w:rFonts w:ascii="Calibri" w:hAnsi="Calibri"/>
          <w:bCs/>
          <w:sz w:val="24"/>
          <w:szCs w:val="24"/>
          <w:lang w:val="fr-FR"/>
        </w:rPr>
        <w:t xml:space="preserve"> la </w:t>
      </w:r>
      <w:proofErr w:type="spellStart"/>
      <w:r w:rsidRPr="00C1093A">
        <w:rPr>
          <w:rFonts w:ascii="Calibri" w:hAnsi="Calibri"/>
          <w:bCs/>
          <w:sz w:val="24"/>
          <w:szCs w:val="24"/>
          <w:lang w:val="fr-FR"/>
        </w:rPr>
        <w:t>cofinanţarea</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proiectului</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atât</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pentru</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cheltuielile</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eligibile</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cât</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şi</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pentru</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cele</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neeligibile</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modalitatea</w:t>
      </w:r>
      <w:proofErr w:type="spellEnd"/>
      <w:r w:rsidRPr="00C1093A">
        <w:rPr>
          <w:rFonts w:ascii="Calibri" w:hAnsi="Calibri"/>
          <w:bCs/>
          <w:sz w:val="24"/>
          <w:szCs w:val="24"/>
          <w:lang w:val="fr-FR"/>
        </w:rPr>
        <w:t xml:space="preserve"> de </w:t>
      </w:r>
      <w:proofErr w:type="spellStart"/>
      <w:r w:rsidRPr="00C1093A">
        <w:rPr>
          <w:rFonts w:ascii="Calibri" w:hAnsi="Calibri"/>
          <w:bCs/>
          <w:sz w:val="24"/>
          <w:szCs w:val="24"/>
          <w:lang w:val="fr-FR"/>
        </w:rPr>
        <w:t>cooperare</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între</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parteneri</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atât</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în</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timpul</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cât</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şi</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ulterior</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implementării</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proiectului</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pe</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durata</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operării</w:t>
      </w:r>
      <w:proofErr w:type="spellEnd"/>
      <w:r w:rsidRPr="00C1093A">
        <w:rPr>
          <w:rFonts w:ascii="Calibri" w:hAnsi="Calibri"/>
          <w:bCs/>
          <w:sz w:val="24"/>
          <w:szCs w:val="24"/>
          <w:lang w:val="fr-FR"/>
        </w:rPr>
        <w:t xml:space="preserve"> </w:t>
      </w:r>
      <w:proofErr w:type="spellStart"/>
      <w:r w:rsidRPr="00C1093A">
        <w:rPr>
          <w:rFonts w:ascii="Calibri" w:hAnsi="Calibri"/>
          <w:bCs/>
          <w:sz w:val="24"/>
          <w:szCs w:val="24"/>
          <w:lang w:val="fr-FR"/>
        </w:rPr>
        <w:t>obiectivului</w:t>
      </w:r>
      <w:proofErr w:type="spellEnd"/>
      <w:r w:rsidRPr="00C1093A">
        <w:rPr>
          <w:rFonts w:ascii="Calibri" w:hAnsi="Calibri"/>
          <w:bCs/>
          <w:sz w:val="24"/>
          <w:szCs w:val="24"/>
          <w:lang w:val="fr-FR"/>
        </w:rPr>
        <w:t xml:space="preserve"> de </w:t>
      </w:r>
      <w:proofErr w:type="spellStart"/>
      <w:r w:rsidRPr="00C1093A">
        <w:rPr>
          <w:rFonts w:ascii="Calibri" w:hAnsi="Calibri"/>
          <w:bCs/>
          <w:sz w:val="24"/>
          <w:szCs w:val="24"/>
          <w:lang w:val="fr-FR"/>
        </w:rPr>
        <w:t>investiţie</w:t>
      </w:r>
      <w:proofErr w:type="spellEnd"/>
      <w:r w:rsidRPr="00C1093A">
        <w:rPr>
          <w:rFonts w:ascii="Calibri" w:hAnsi="Calibri"/>
          <w:bCs/>
          <w:sz w:val="24"/>
          <w:szCs w:val="24"/>
          <w:lang w:val="fr-FR"/>
        </w:rPr>
        <w:t>.</w:t>
      </w:r>
    </w:p>
    <w:p w14:paraId="350E8250" w14:textId="77777777" w:rsidR="007A3D34" w:rsidRPr="00C1093A" w:rsidRDefault="007A3D34" w:rsidP="0020173D">
      <w:pPr>
        <w:spacing w:before="0" w:after="0"/>
        <w:jc w:val="both"/>
        <w:rPr>
          <w:rFonts w:ascii="Calibri" w:hAnsi="Calibri"/>
          <w:sz w:val="24"/>
          <w:szCs w:val="24"/>
        </w:rPr>
      </w:pPr>
    </w:p>
    <w:p w14:paraId="58D2CC7A" w14:textId="77777777" w:rsidR="005F5361" w:rsidRPr="00C1093A" w:rsidRDefault="005F5361" w:rsidP="0020173D">
      <w:pPr>
        <w:spacing w:before="0" w:after="0"/>
        <w:jc w:val="both"/>
        <w:rPr>
          <w:rFonts w:ascii="Calibri" w:hAnsi="Calibri"/>
          <w:b/>
          <w:bCs/>
          <w:sz w:val="24"/>
          <w:szCs w:val="24"/>
        </w:rPr>
      </w:pPr>
    </w:p>
    <w:p w14:paraId="45F838B5" w14:textId="53CE72D8" w:rsidR="00E61743" w:rsidRPr="00C1093A" w:rsidRDefault="0007627B" w:rsidP="00E07D7E">
      <w:pPr>
        <w:pStyle w:val="Heading2"/>
        <w:numPr>
          <w:ilvl w:val="1"/>
          <w:numId w:val="33"/>
        </w:numPr>
        <w:rPr>
          <w:rFonts w:ascii="Calibri" w:hAnsi="Calibri" w:cs="Calibri"/>
        </w:rPr>
      </w:pPr>
      <w:bookmarkStart w:id="93" w:name="_Toc154146148"/>
      <w:r w:rsidRPr="00C1093A">
        <w:rPr>
          <w:rFonts w:ascii="Calibri" w:hAnsi="Calibri" w:cs="Calibri"/>
        </w:rPr>
        <w:t>Eligibilitatea activităţilor</w:t>
      </w:r>
      <w:bookmarkEnd w:id="93"/>
      <w:r w:rsidRPr="00C1093A">
        <w:rPr>
          <w:rFonts w:ascii="Calibri" w:hAnsi="Calibri" w:cs="Calibri"/>
        </w:rPr>
        <w:t xml:space="preserve"> </w:t>
      </w:r>
      <w:r w:rsidR="00D02690" w:rsidRPr="00C1093A">
        <w:rPr>
          <w:rFonts w:ascii="Calibri" w:hAnsi="Calibri" w:cs="Calibri"/>
        </w:rPr>
        <w:t xml:space="preserve"> </w:t>
      </w:r>
    </w:p>
    <w:p w14:paraId="6DB724E1" w14:textId="394BBE87" w:rsidR="00E211D8" w:rsidRPr="00C1093A" w:rsidRDefault="00E211D8" w:rsidP="00E07D7E">
      <w:pPr>
        <w:pStyle w:val="Heading3"/>
        <w:numPr>
          <w:ilvl w:val="2"/>
          <w:numId w:val="34"/>
        </w:numPr>
        <w:rPr>
          <w:rFonts w:cs="Calibri"/>
          <w:i w:val="0"/>
        </w:rPr>
      </w:pPr>
      <w:bookmarkStart w:id="94" w:name="_Toc154146149"/>
      <w:bookmarkStart w:id="95" w:name="_Toc32568959"/>
      <w:r w:rsidRPr="00C1093A">
        <w:rPr>
          <w:rFonts w:cs="Calibri"/>
          <w:i w:val="0"/>
        </w:rPr>
        <w:t>Cerinţe generale privind eligibilitatea activităţilor</w:t>
      </w:r>
      <w:bookmarkEnd w:id="94"/>
      <w:r w:rsidRPr="00C1093A">
        <w:rPr>
          <w:rFonts w:cs="Calibri"/>
          <w:i w:val="0"/>
        </w:rPr>
        <w:t xml:space="preserve"> </w:t>
      </w:r>
    </w:p>
    <w:p w14:paraId="392523D6" w14:textId="57AA73BB" w:rsidR="008228A8" w:rsidRPr="00C1093A" w:rsidRDefault="008228A8" w:rsidP="008228A8">
      <w:pPr>
        <w:suppressAutoHyphens/>
        <w:autoSpaceDN w:val="0"/>
        <w:spacing w:before="0" w:after="0"/>
        <w:contextualSpacing/>
        <w:jc w:val="both"/>
        <w:textAlignment w:val="baseline"/>
        <w:rPr>
          <w:rFonts w:ascii="Calibri" w:eastAsia="Times New Roman" w:hAnsi="Calibri"/>
          <w:bCs/>
          <w:iCs/>
          <w:sz w:val="24"/>
          <w:szCs w:val="24"/>
        </w:rPr>
      </w:pPr>
      <w:bookmarkStart w:id="96" w:name="_Hlk129699244"/>
      <w:r w:rsidRPr="00C1093A">
        <w:rPr>
          <w:rFonts w:ascii="Calibri" w:eastAsia="Times New Roman" w:hAnsi="Calibri"/>
          <w:bCs/>
          <w:iCs/>
          <w:sz w:val="24"/>
          <w:szCs w:val="24"/>
        </w:rPr>
        <w:t xml:space="preserve">Componenta şi activităţile sale se încadrează în obiectivul specific aferent Priorităţii de investiţii </w:t>
      </w:r>
      <w:r w:rsidR="00382D8D" w:rsidRPr="00C1093A">
        <w:rPr>
          <w:rFonts w:ascii="Calibri" w:eastAsia="Times New Roman" w:hAnsi="Calibri"/>
          <w:bCs/>
          <w:iCs/>
          <w:sz w:val="24"/>
          <w:szCs w:val="24"/>
        </w:rPr>
        <w:t>5</w:t>
      </w:r>
      <w:r w:rsidRPr="00C1093A">
        <w:rPr>
          <w:rFonts w:ascii="Calibri" w:eastAsia="Times New Roman" w:hAnsi="Calibri"/>
          <w:bCs/>
          <w:iCs/>
          <w:sz w:val="24"/>
          <w:szCs w:val="24"/>
        </w:rPr>
        <w:t xml:space="preserve">, </w:t>
      </w:r>
      <w:r w:rsidR="00382D8D" w:rsidRPr="00C1093A">
        <w:rPr>
          <w:rFonts w:ascii="Calibri" w:eastAsia="Times New Roman" w:hAnsi="Calibri"/>
          <w:bCs/>
          <w:iCs/>
          <w:sz w:val="24"/>
          <w:szCs w:val="24"/>
        </w:rPr>
        <w:t>Actiunea 5.1 Dezvoltarea infrastructurii educationale la ni</w:t>
      </w:r>
      <w:r w:rsidR="005241ED" w:rsidRPr="00C1093A">
        <w:rPr>
          <w:rFonts w:ascii="Calibri" w:eastAsia="Times New Roman" w:hAnsi="Calibri"/>
          <w:bCs/>
          <w:iCs/>
          <w:sz w:val="24"/>
          <w:szCs w:val="24"/>
        </w:rPr>
        <w:t>v</w:t>
      </w:r>
      <w:r w:rsidR="00382D8D" w:rsidRPr="00C1093A">
        <w:rPr>
          <w:rFonts w:ascii="Calibri" w:eastAsia="Times New Roman" w:hAnsi="Calibri"/>
          <w:bCs/>
          <w:iCs/>
          <w:sz w:val="24"/>
          <w:szCs w:val="24"/>
        </w:rPr>
        <w:t xml:space="preserve">elul </w:t>
      </w:r>
      <w:r w:rsidR="00F83809" w:rsidRPr="00C1093A">
        <w:rPr>
          <w:rFonts w:ascii="Calibri" w:eastAsia="Times New Roman" w:hAnsi="Calibri"/>
          <w:bCs/>
          <w:iCs/>
          <w:sz w:val="24"/>
          <w:szCs w:val="24"/>
        </w:rPr>
        <w:t xml:space="preserve">învățământului preșcolar </w:t>
      </w:r>
      <w:r w:rsidRPr="00C1093A">
        <w:rPr>
          <w:rFonts w:ascii="Calibri" w:eastAsia="Times New Roman" w:hAnsi="Calibri"/>
          <w:bCs/>
          <w:iCs/>
          <w:sz w:val="24"/>
          <w:szCs w:val="24"/>
          <w:u w:val="single"/>
        </w:rPr>
        <w:t>şi</w:t>
      </w:r>
      <w:r w:rsidRPr="00C1093A">
        <w:rPr>
          <w:rFonts w:ascii="Calibri" w:eastAsia="Times New Roman" w:hAnsi="Calibri"/>
          <w:bCs/>
          <w:iCs/>
          <w:sz w:val="24"/>
          <w:szCs w:val="24"/>
        </w:rPr>
        <w:t xml:space="preserve"> în cadrul acţiunilor specifice sprijinite</w:t>
      </w:r>
      <w:r w:rsidR="00E04C46" w:rsidRPr="00C1093A">
        <w:rPr>
          <w:rFonts w:ascii="Calibri" w:eastAsia="Times New Roman" w:hAnsi="Calibri"/>
          <w:bCs/>
          <w:iCs/>
          <w:sz w:val="24"/>
          <w:szCs w:val="24"/>
        </w:rPr>
        <w:t>.</w:t>
      </w:r>
    </w:p>
    <w:p w14:paraId="2490BB03" w14:textId="19F30902" w:rsidR="008228A8" w:rsidRPr="00C1093A" w:rsidRDefault="008228A8" w:rsidP="00887633">
      <w:pPr>
        <w:jc w:val="both"/>
        <w:rPr>
          <w:rFonts w:ascii="Calibri" w:eastAsia="Times New Roman" w:hAnsi="Calibri"/>
          <w:bCs/>
          <w:iCs/>
          <w:sz w:val="24"/>
          <w:szCs w:val="24"/>
        </w:rPr>
      </w:pPr>
      <w:r w:rsidRPr="00C1093A">
        <w:rPr>
          <w:rFonts w:ascii="Calibri" w:eastAsia="Times New Roman" w:hAnsi="Calibri"/>
          <w:bCs/>
          <w:iCs/>
          <w:sz w:val="24"/>
          <w:szCs w:val="24"/>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w:t>
      </w:r>
      <w:bookmarkEnd w:id="96"/>
    </w:p>
    <w:p w14:paraId="1BAD4ECC" w14:textId="77777777" w:rsidR="00E61743" w:rsidRPr="00C1093A" w:rsidRDefault="00E61743" w:rsidP="00887633">
      <w:pPr>
        <w:jc w:val="both"/>
        <w:rPr>
          <w:rFonts w:ascii="Calibri" w:hAnsi="Calibri"/>
          <w:sz w:val="24"/>
          <w:szCs w:val="24"/>
          <w:lang w:eastAsia="ja-JP"/>
        </w:rPr>
      </w:pPr>
    </w:p>
    <w:p w14:paraId="12857C91" w14:textId="4A6687AC" w:rsidR="00E211D8" w:rsidRPr="00C1093A" w:rsidRDefault="00E211D8" w:rsidP="00BC4F63">
      <w:pPr>
        <w:pStyle w:val="Heading3"/>
        <w:numPr>
          <w:ilvl w:val="2"/>
          <w:numId w:val="34"/>
        </w:numPr>
        <w:rPr>
          <w:rFonts w:cs="Calibri"/>
          <w:i w:val="0"/>
        </w:rPr>
      </w:pPr>
      <w:bookmarkStart w:id="97" w:name="_Toc154146150"/>
      <w:r w:rsidRPr="00C1093A">
        <w:rPr>
          <w:rFonts w:cs="Calibri"/>
          <w:i w:val="0"/>
        </w:rPr>
        <w:t>Activităţi eligibile</w:t>
      </w:r>
      <w:bookmarkEnd w:id="97"/>
      <w:r w:rsidRPr="00C1093A">
        <w:rPr>
          <w:rFonts w:cs="Calibri"/>
          <w:i w:val="0"/>
        </w:rPr>
        <w:t xml:space="preserve"> </w:t>
      </w:r>
    </w:p>
    <w:bookmarkEnd w:id="95"/>
    <w:p w14:paraId="6A913C92" w14:textId="6411B29C" w:rsidR="00750379" w:rsidRPr="00C1093A" w:rsidRDefault="00F32835" w:rsidP="00750379">
      <w:pPr>
        <w:rPr>
          <w:rFonts w:ascii="Calibri" w:eastAsia="Times New Roman" w:hAnsi="Calibri"/>
          <w:b/>
          <w:bCs/>
          <w:iCs/>
          <w:sz w:val="24"/>
          <w:szCs w:val="24"/>
        </w:rPr>
      </w:pPr>
      <w:r w:rsidRPr="00C1093A">
        <w:rPr>
          <w:rFonts w:ascii="Calibri" w:eastAsia="Times New Roman" w:hAnsi="Calibri"/>
          <w:b/>
          <w:bCs/>
          <w:iCs/>
          <w:sz w:val="24"/>
          <w:szCs w:val="24"/>
        </w:rPr>
        <w:t xml:space="preserve">I. </w:t>
      </w:r>
      <w:r w:rsidR="00750379" w:rsidRPr="00C1093A">
        <w:rPr>
          <w:rFonts w:ascii="Calibri" w:eastAsia="Times New Roman" w:hAnsi="Calibri"/>
          <w:b/>
          <w:bCs/>
          <w:iCs/>
          <w:sz w:val="24"/>
          <w:szCs w:val="24"/>
        </w:rPr>
        <w:t>Încadrarea proiectului în obiectivele Acţiunii 5.1</w:t>
      </w:r>
    </w:p>
    <w:p w14:paraId="60CD9650" w14:textId="77777777" w:rsidR="00750379" w:rsidRPr="00C1093A" w:rsidRDefault="00750379" w:rsidP="00F83809">
      <w:pPr>
        <w:jc w:val="both"/>
        <w:rPr>
          <w:rFonts w:ascii="Calibri" w:eastAsia="Times New Roman" w:hAnsi="Calibri"/>
          <w:bCs/>
          <w:iCs/>
          <w:sz w:val="24"/>
          <w:szCs w:val="24"/>
        </w:rPr>
      </w:pPr>
      <w:r w:rsidRPr="00C1093A">
        <w:rPr>
          <w:rFonts w:ascii="Calibri" w:eastAsia="Times New Roman" w:hAnsi="Calibri"/>
          <w:bCs/>
          <w:iCs/>
          <w:sz w:val="24"/>
          <w:szCs w:val="24"/>
        </w:rPr>
        <w:t xml:space="preserve">Pentru a fi eligibil proiectul trebuie să vizeze exclusiv domeniile de activitate eligibile, nefiind eligibile proiecte care nu se încadrează în activităţile specifice propuse a fi finanţate prin PR SE 2021-2027. </w:t>
      </w:r>
    </w:p>
    <w:p w14:paraId="4A0C5CC5" w14:textId="7D6F36F4" w:rsidR="00750379" w:rsidRPr="00C1093A" w:rsidRDefault="00750379" w:rsidP="00F83809">
      <w:pPr>
        <w:jc w:val="both"/>
        <w:rPr>
          <w:rFonts w:ascii="Calibri" w:eastAsia="Times New Roman" w:hAnsi="Calibri"/>
          <w:bCs/>
          <w:iCs/>
          <w:sz w:val="24"/>
          <w:szCs w:val="24"/>
        </w:rPr>
      </w:pPr>
      <w:r w:rsidRPr="00C1093A">
        <w:rPr>
          <w:rFonts w:ascii="Calibri" w:eastAsia="Times New Roman" w:hAnsi="Calibri"/>
          <w:bCs/>
          <w:iCs/>
          <w:sz w:val="24"/>
          <w:szCs w:val="24"/>
        </w:rPr>
        <w:t>Pentru atingerea obiectivului specific al acestei priorități de investiție sunt avute în vedere realizarea următoarelor tipuri de investiții/acțiuni:</w:t>
      </w:r>
    </w:p>
    <w:p w14:paraId="391AED86" w14:textId="3360C108" w:rsidR="00F83809" w:rsidRPr="00C1093A" w:rsidRDefault="00F83809" w:rsidP="00F83809">
      <w:pPr>
        <w:jc w:val="both"/>
        <w:rPr>
          <w:rFonts w:ascii="Calibri" w:eastAsia="Times New Roman" w:hAnsi="Calibri"/>
          <w:b/>
          <w:iCs/>
          <w:sz w:val="24"/>
          <w:szCs w:val="24"/>
        </w:rPr>
      </w:pPr>
      <w:r w:rsidRPr="00C1093A">
        <w:rPr>
          <w:rFonts w:ascii="Calibri" w:eastAsia="Times New Roman" w:hAnsi="Calibri"/>
          <w:b/>
          <w:iCs/>
          <w:sz w:val="24"/>
          <w:szCs w:val="24"/>
        </w:rPr>
        <w:t>Activitati de tip FEDR</w:t>
      </w:r>
    </w:p>
    <w:p w14:paraId="749073CF" w14:textId="77777777" w:rsidR="00E93D8E" w:rsidRPr="00C1093A" w:rsidRDefault="00E93D8E" w:rsidP="004A4AE0">
      <w:pPr>
        <w:jc w:val="both"/>
        <w:rPr>
          <w:rFonts w:ascii="Calibri" w:eastAsia="Times New Roman" w:hAnsi="Calibri"/>
          <w:bCs/>
          <w:iCs/>
          <w:sz w:val="24"/>
          <w:szCs w:val="24"/>
        </w:rPr>
      </w:pPr>
      <w:r w:rsidRPr="00C1093A">
        <w:rPr>
          <w:rFonts w:ascii="Calibri" w:eastAsia="Times New Roman" w:hAnsi="Calibri"/>
          <w:bCs/>
          <w:iCs/>
          <w:sz w:val="24"/>
          <w:szCs w:val="24"/>
        </w:rPr>
        <w:lastRenderedPageBreak/>
        <w:t>-</w:t>
      </w:r>
      <w:r w:rsidRPr="00C1093A">
        <w:rPr>
          <w:rFonts w:ascii="Calibri" w:eastAsia="Times New Roman" w:hAnsi="Calibri"/>
          <w:bCs/>
          <w:iCs/>
          <w:sz w:val="24"/>
          <w:szCs w:val="24"/>
        </w:rPr>
        <w:tab/>
        <w:t>construirea, extinderea, modernizarea și dotarea infrastructurii educaționale pentru nivelul preșcolar, din mediul urban și rural;</w:t>
      </w:r>
    </w:p>
    <w:p w14:paraId="64B7C8E1" w14:textId="77777777" w:rsidR="00E93D8E" w:rsidRPr="00C1093A" w:rsidRDefault="00E93D8E" w:rsidP="004A4AE0">
      <w:pPr>
        <w:jc w:val="both"/>
        <w:rPr>
          <w:rFonts w:ascii="Calibri" w:eastAsia="Times New Roman" w:hAnsi="Calibri"/>
          <w:bCs/>
          <w:iCs/>
          <w:sz w:val="24"/>
          <w:szCs w:val="24"/>
        </w:rPr>
      </w:pPr>
      <w:r w:rsidRPr="00C1093A">
        <w:rPr>
          <w:rFonts w:ascii="Calibri" w:eastAsia="Times New Roman" w:hAnsi="Calibri"/>
          <w:bCs/>
          <w:iCs/>
          <w:sz w:val="24"/>
          <w:szCs w:val="24"/>
        </w:rPr>
        <w:t>-</w:t>
      </w:r>
      <w:r w:rsidRPr="00C1093A">
        <w:rPr>
          <w:rFonts w:ascii="Calibri" w:eastAsia="Times New Roman" w:hAnsi="Calibri"/>
          <w:bCs/>
          <w:iCs/>
          <w:sz w:val="24"/>
          <w:szCs w:val="24"/>
        </w:rPr>
        <w:tab/>
        <w:t>adaptarea infrastructurii educaționale pentru persoanele cu mobilitate redusă/dizabilități, se va face respectând legislaţia in domeniu, prin: asigurarea de rampe de acces, marcarea traseelor de acces, adaptarea spațiului de învățare pentru a facilita nu doar accesul, dar și funcționalitatea pentru persoanele cu dizabilități, asigurarea accesului, a circulației orizontale și verticale, a accesului la grupuri sanitare, la sălile de clasă etc.</w:t>
      </w:r>
    </w:p>
    <w:p w14:paraId="01689C7F" w14:textId="79A2432A" w:rsidR="00DA2F76" w:rsidRPr="00C1093A" w:rsidRDefault="00E93D8E" w:rsidP="004A4AE0">
      <w:pPr>
        <w:jc w:val="both"/>
        <w:rPr>
          <w:rFonts w:ascii="Calibri" w:eastAsia="Times New Roman" w:hAnsi="Calibri"/>
          <w:bCs/>
          <w:iCs/>
          <w:sz w:val="24"/>
          <w:szCs w:val="24"/>
        </w:rPr>
      </w:pPr>
      <w:r w:rsidRPr="00C1093A">
        <w:rPr>
          <w:rFonts w:ascii="Calibri" w:eastAsia="Times New Roman" w:hAnsi="Calibri"/>
          <w:bCs/>
          <w:iCs/>
          <w:sz w:val="24"/>
          <w:szCs w:val="24"/>
        </w:rPr>
        <w:t>-</w:t>
      </w:r>
      <w:r w:rsidRPr="00C1093A">
        <w:rPr>
          <w:rFonts w:ascii="Calibri" w:eastAsia="Times New Roman" w:hAnsi="Calibri"/>
          <w:bCs/>
          <w:iCs/>
          <w:sz w:val="24"/>
          <w:szCs w:val="24"/>
        </w:rPr>
        <w:tab/>
        <w:t xml:space="preserve">activități de cooperare teritorială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cu alte entități din Uniunea Europeană trebuie să fie în legătură cu obiectivul principal al proiectului, fiind desfășurate pe teritoriul acesteia.  </w:t>
      </w:r>
    </w:p>
    <w:p w14:paraId="0B15A943" w14:textId="77777777" w:rsidR="00C36E6F" w:rsidRPr="00C1093A" w:rsidRDefault="00C36E6F" w:rsidP="00C36E6F">
      <w:pPr>
        <w:spacing w:before="0" w:after="160" w:line="259" w:lineRule="auto"/>
        <w:jc w:val="both"/>
        <w:rPr>
          <w:rFonts w:ascii="Calibri" w:hAnsi="Calibri"/>
          <w:sz w:val="24"/>
          <w:szCs w:val="24"/>
          <w:lang w:eastAsia="en-IE"/>
        </w:rPr>
      </w:pPr>
      <w:r w:rsidRPr="00C1093A">
        <w:rPr>
          <w:rFonts w:ascii="Calibri" w:hAnsi="Calibri"/>
          <w:sz w:val="24"/>
          <w:szCs w:val="24"/>
          <w:lang w:eastAsia="en-IE"/>
        </w:rPr>
        <w:t xml:space="preserve">Capacitatea sălii de clasă se va calcula în conformitate cu legislația națională, fără a lua în considerare cadrele didactice, părinții, personalul auxiliar sau alte persoane care ar putea utiliza facilitățile. </w:t>
      </w:r>
    </w:p>
    <w:p w14:paraId="590B2B6E" w14:textId="77777777" w:rsidR="00C36E6F" w:rsidRPr="00C1093A" w:rsidRDefault="00C36E6F" w:rsidP="00C36E6F">
      <w:pPr>
        <w:tabs>
          <w:tab w:val="left" w:pos="284"/>
        </w:tabs>
        <w:spacing w:before="0" w:after="0" w:line="259" w:lineRule="auto"/>
        <w:jc w:val="both"/>
        <w:rPr>
          <w:rFonts w:ascii="Calibri" w:eastAsia="Times New Roman" w:hAnsi="Calibri"/>
          <w:sz w:val="24"/>
          <w:szCs w:val="24"/>
          <w:lang w:val="fr-FR"/>
        </w:rPr>
      </w:pPr>
      <w:proofErr w:type="spellStart"/>
      <w:r w:rsidRPr="00C1093A">
        <w:rPr>
          <w:rFonts w:ascii="Calibri" w:eastAsia="Times New Roman" w:hAnsi="Calibri"/>
          <w:sz w:val="24"/>
          <w:szCs w:val="24"/>
          <w:lang w:val="fr-FR"/>
        </w:rPr>
        <w:t>Adaptarea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infrastructurii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educaționale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pentru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persoanele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mobilitate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redusă</w:t>
      </w:r>
      <w:proofErr w:type="spellEnd"/>
      <w:r w:rsidRPr="00C1093A">
        <w:rPr>
          <w:rFonts w:ascii="Calibri" w:eastAsia="Times New Roman" w:hAnsi="Calibri"/>
          <w:sz w:val="24"/>
          <w:szCs w:val="24"/>
          <w:lang w:val="fr-FR"/>
        </w:rPr>
        <w:t>/</w:t>
      </w:r>
      <w:proofErr w:type="spellStart"/>
      <w:r w:rsidRPr="00C1093A">
        <w:rPr>
          <w:rFonts w:ascii="Calibri" w:eastAsia="Times New Roman" w:hAnsi="Calibri"/>
          <w:sz w:val="24"/>
          <w:szCs w:val="24"/>
          <w:lang w:val="fr-FR"/>
        </w:rPr>
        <w:t>dizabilități</w:t>
      </w:r>
      <w:proofErr w:type="spellEnd"/>
      <w:r w:rsidRPr="00C1093A">
        <w:rPr>
          <w:rFonts w:ascii="Calibri" w:eastAsia="Times New Roman" w:hAnsi="Calibri"/>
          <w:sz w:val="24"/>
          <w:szCs w:val="24"/>
          <w:lang w:val="fr-FR"/>
        </w:rPr>
        <w:t xml:space="preserve">, se va face </w:t>
      </w:r>
      <w:proofErr w:type="spellStart"/>
      <w:r w:rsidRPr="00C1093A">
        <w:rPr>
          <w:rFonts w:ascii="Calibri" w:eastAsia="Times New Roman" w:hAnsi="Calibri"/>
          <w:sz w:val="24"/>
          <w:szCs w:val="24"/>
          <w:lang w:val="fr-FR"/>
        </w:rPr>
        <w:t>respectând</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legislaţia</w:t>
      </w:r>
      <w:proofErr w:type="spellEnd"/>
      <w:r w:rsidRPr="00C1093A">
        <w:rPr>
          <w:rFonts w:ascii="Calibri" w:eastAsia="Times New Roman" w:hAnsi="Calibri"/>
          <w:sz w:val="24"/>
          <w:szCs w:val="24"/>
          <w:lang w:val="fr-FR"/>
        </w:rPr>
        <w:t xml:space="preserve"> in </w:t>
      </w:r>
      <w:proofErr w:type="spellStart"/>
      <w:r w:rsidRPr="00C1093A">
        <w:rPr>
          <w:rFonts w:ascii="Calibri" w:eastAsia="Times New Roman" w:hAnsi="Calibri"/>
          <w:sz w:val="24"/>
          <w:szCs w:val="24"/>
          <w:lang w:val="fr-FR"/>
        </w:rPr>
        <w:t>domeniu</w:t>
      </w:r>
      <w:proofErr w:type="spellEnd"/>
      <w:r w:rsidRPr="00C1093A">
        <w:rPr>
          <w:rFonts w:ascii="Calibri" w:eastAsia="Times New Roman" w:hAnsi="Calibri"/>
          <w:sz w:val="24"/>
          <w:szCs w:val="24"/>
          <w:lang w:val="fr-FR"/>
        </w:rPr>
        <w:t xml:space="preserve">, </w:t>
      </w:r>
      <w:proofErr w:type="spellStart"/>
      <w:proofErr w:type="gramStart"/>
      <w:r w:rsidRPr="00C1093A">
        <w:rPr>
          <w:rFonts w:ascii="Calibri" w:eastAsia="Times New Roman" w:hAnsi="Calibri"/>
          <w:sz w:val="24"/>
          <w:szCs w:val="24"/>
          <w:lang w:val="fr-FR"/>
        </w:rPr>
        <w:t>prin</w:t>
      </w:r>
      <w:proofErr w:type="spellEnd"/>
      <w:r w:rsidRPr="00C1093A">
        <w:rPr>
          <w:rFonts w:ascii="Calibri" w:eastAsia="Times New Roman" w:hAnsi="Calibri"/>
          <w:sz w:val="24"/>
          <w:szCs w:val="24"/>
          <w:lang w:val="fr-FR"/>
        </w:rPr>
        <w:t>:</w:t>
      </w:r>
      <w:proofErr w:type="gram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asigurarea</w:t>
      </w:r>
      <w:proofErr w:type="spellEnd"/>
      <w:r w:rsidRPr="00C1093A">
        <w:rPr>
          <w:rFonts w:ascii="Calibri" w:eastAsia="Times New Roman" w:hAnsi="Calibri"/>
          <w:sz w:val="24"/>
          <w:szCs w:val="24"/>
          <w:lang w:val="fr-FR"/>
        </w:rPr>
        <w:t xml:space="preserve"> de rampe de </w:t>
      </w:r>
      <w:proofErr w:type="spellStart"/>
      <w:r w:rsidRPr="00C1093A">
        <w:rPr>
          <w:rFonts w:ascii="Calibri" w:eastAsia="Times New Roman" w:hAnsi="Calibri"/>
          <w:sz w:val="24"/>
          <w:szCs w:val="24"/>
          <w:lang w:val="fr-FR"/>
        </w:rPr>
        <w:t>acces</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marcarea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traseelor</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acces</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adaptarea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spațiului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învățare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pentru</w:t>
      </w:r>
      <w:proofErr w:type="spellEnd"/>
      <w:r w:rsidRPr="00C1093A">
        <w:rPr>
          <w:rFonts w:ascii="Calibri" w:eastAsia="Times New Roman" w:hAnsi="Calibri"/>
          <w:sz w:val="24"/>
          <w:szCs w:val="24"/>
          <w:lang w:val="fr-FR"/>
        </w:rPr>
        <w:t xml:space="preserve"> a facilita nu </w:t>
      </w:r>
      <w:proofErr w:type="spellStart"/>
      <w:r w:rsidRPr="00C1093A">
        <w:rPr>
          <w:rFonts w:ascii="Calibri" w:eastAsia="Times New Roman" w:hAnsi="Calibri"/>
          <w:sz w:val="24"/>
          <w:szCs w:val="24"/>
          <w:lang w:val="fr-FR"/>
        </w:rPr>
        <w:t>doar</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accesul</w:t>
      </w:r>
      <w:proofErr w:type="spellEnd"/>
      <w:r w:rsidRPr="00C1093A">
        <w:rPr>
          <w:rFonts w:ascii="Calibri" w:eastAsia="Times New Roman" w:hAnsi="Calibri"/>
          <w:sz w:val="24"/>
          <w:szCs w:val="24"/>
          <w:lang w:val="fr-FR"/>
        </w:rPr>
        <w:t xml:space="preserve">, dar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funcționalitatea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pentru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persoanele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dizabilități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asigurarea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accesului</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circulației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orizontale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verticale, a </w:t>
      </w:r>
      <w:proofErr w:type="spellStart"/>
      <w:r w:rsidRPr="00C1093A">
        <w:rPr>
          <w:rFonts w:ascii="Calibri" w:eastAsia="Times New Roman" w:hAnsi="Calibri"/>
          <w:sz w:val="24"/>
          <w:szCs w:val="24"/>
          <w:lang w:val="fr-FR"/>
        </w:rPr>
        <w:t>accesului</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grupuri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sanitare</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sălile</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clasă</w:t>
      </w:r>
      <w:proofErr w:type="spellEnd"/>
      <w:r w:rsidRPr="00C1093A">
        <w:rPr>
          <w:rFonts w:ascii="Calibri" w:eastAsia="Times New Roman" w:hAnsi="Calibri"/>
          <w:sz w:val="24"/>
          <w:szCs w:val="24"/>
          <w:lang w:val="fr-FR"/>
        </w:rPr>
        <w:t xml:space="preserve"> etc.</w:t>
      </w:r>
    </w:p>
    <w:p w14:paraId="1C8E0EBA" w14:textId="77777777" w:rsidR="00C36E6F" w:rsidRPr="00C1093A" w:rsidRDefault="00C36E6F" w:rsidP="00C36E6F">
      <w:pPr>
        <w:tabs>
          <w:tab w:val="left" w:pos="284"/>
        </w:tabs>
        <w:spacing w:before="0" w:after="0" w:line="259" w:lineRule="auto"/>
        <w:jc w:val="both"/>
        <w:rPr>
          <w:rFonts w:ascii="Calibri" w:eastAsia="Times New Roman" w:hAnsi="Calibri"/>
          <w:sz w:val="24"/>
          <w:szCs w:val="24"/>
          <w:lang w:val="fr-FR"/>
        </w:rPr>
      </w:pPr>
    </w:p>
    <w:p w14:paraId="10D7C167" w14:textId="77777777" w:rsidR="00C36E6F" w:rsidRPr="00C1093A" w:rsidRDefault="00C36E6F" w:rsidP="00C36E6F">
      <w:pPr>
        <w:spacing w:before="0" w:after="0" w:line="259" w:lineRule="auto"/>
        <w:jc w:val="both"/>
        <w:rPr>
          <w:rFonts w:ascii="Calibri" w:hAnsi="Calibri"/>
          <w:b/>
          <w:bCs/>
          <w:sz w:val="24"/>
          <w:szCs w:val="24"/>
          <w:lang w:val="en-GB"/>
        </w:rPr>
      </w:pPr>
      <w:proofErr w:type="spellStart"/>
      <w:r w:rsidRPr="00C1093A">
        <w:rPr>
          <w:rFonts w:ascii="Calibri" w:hAnsi="Calibri"/>
          <w:b/>
          <w:bCs/>
          <w:sz w:val="24"/>
          <w:szCs w:val="24"/>
          <w:lang w:val="en-GB"/>
        </w:rPr>
        <w:t>Activități</w:t>
      </w:r>
      <w:proofErr w:type="spellEnd"/>
      <w:r w:rsidRPr="00C1093A">
        <w:rPr>
          <w:rFonts w:ascii="Calibri" w:hAnsi="Calibri"/>
          <w:b/>
          <w:bCs/>
          <w:sz w:val="24"/>
          <w:szCs w:val="24"/>
          <w:lang w:val="en-GB"/>
        </w:rPr>
        <w:t xml:space="preserve"> de tip FSE:</w:t>
      </w:r>
    </w:p>
    <w:p w14:paraId="0E703D15" w14:textId="77777777" w:rsidR="00F15D10" w:rsidRPr="00C1093A" w:rsidRDefault="00F15D10" w:rsidP="00E07D7E">
      <w:pPr>
        <w:numPr>
          <w:ilvl w:val="0"/>
          <w:numId w:val="25"/>
        </w:numPr>
        <w:spacing w:before="0" w:after="0" w:line="259" w:lineRule="auto"/>
        <w:jc w:val="both"/>
        <w:rPr>
          <w:rFonts w:asciiTheme="minorHAnsi" w:hAnsiTheme="minorHAnsi" w:cstheme="minorHAnsi"/>
          <w:sz w:val="24"/>
          <w:szCs w:val="24"/>
          <w:lang w:val="en-GB"/>
        </w:rPr>
      </w:pPr>
      <w:proofErr w:type="spellStart"/>
      <w:r w:rsidRPr="00C1093A">
        <w:rPr>
          <w:rFonts w:asciiTheme="minorHAnsi" w:hAnsiTheme="minorHAnsi" w:cstheme="minorHAnsi"/>
          <w:sz w:val="24"/>
          <w:szCs w:val="24"/>
          <w:lang w:val="en-GB"/>
        </w:rPr>
        <w:t>asigurarea</w:t>
      </w:r>
      <w:proofErr w:type="spellEnd"/>
      <w:r w:rsidRPr="00C1093A">
        <w:rPr>
          <w:rFonts w:asciiTheme="minorHAnsi" w:hAnsiTheme="minorHAnsi" w:cstheme="minorHAnsi"/>
          <w:sz w:val="24"/>
          <w:szCs w:val="24"/>
          <w:lang w:val="en-GB"/>
        </w:rPr>
        <w:t xml:space="preserve"> </w:t>
      </w:r>
      <w:proofErr w:type="spellStart"/>
      <w:r w:rsidRPr="00C1093A">
        <w:rPr>
          <w:rFonts w:asciiTheme="minorHAnsi" w:hAnsiTheme="minorHAnsi" w:cstheme="minorHAnsi"/>
          <w:sz w:val="24"/>
          <w:szCs w:val="24"/>
          <w:lang w:val="en-GB"/>
        </w:rPr>
        <w:t>serviciilor</w:t>
      </w:r>
      <w:proofErr w:type="spellEnd"/>
      <w:r w:rsidRPr="00C1093A">
        <w:rPr>
          <w:rFonts w:asciiTheme="minorHAnsi" w:hAnsiTheme="minorHAnsi" w:cstheme="minorHAnsi"/>
          <w:sz w:val="24"/>
          <w:szCs w:val="24"/>
          <w:lang w:val="en-GB"/>
        </w:rPr>
        <w:t xml:space="preserve"> de </w:t>
      </w:r>
      <w:proofErr w:type="spellStart"/>
      <w:r w:rsidRPr="00C1093A">
        <w:rPr>
          <w:rFonts w:asciiTheme="minorHAnsi" w:hAnsiTheme="minorHAnsi" w:cstheme="minorHAnsi"/>
          <w:sz w:val="24"/>
          <w:szCs w:val="24"/>
          <w:lang w:val="en-GB"/>
        </w:rPr>
        <w:t>mediere</w:t>
      </w:r>
      <w:proofErr w:type="spellEnd"/>
      <w:r w:rsidRPr="00C1093A">
        <w:rPr>
          <w:rFonts w:asciiTheme="minorHAnsi" w:hAnsiTheme="minorHAnsi" w:cstheme="minorHAnsi"/>
          <w:sz w:val="24"/>
          <w:szCs w:val="24"/>
          <w:lang w:val="en-GB"/>
        </w:rPr>
        <w:t xml:space="preserve"> </w:t>
      </w:r>
      <w:proofErr w:type="spellStart"/>
      <w:r w:rsidRPr="00C1093A">
        <w:rPr>
          <w:rFonts w:asciiTheme="minorHAnsi" w:hAnsiTheme="minorHAnsi" w:cstheme="minorHAnsi"/>
          <w:sz w:val="24"/>
          <w:szCs w:val="24"/>
          <w:lang w:val="en-GB"/>
        </w:rPr>
        <w:t>școlară</w:t>
      </w:r>
      <w:proofErr w:type="spellEnd"/>
      <w:r w:rsidRPr="00C1093A">
        <w:rPr>
          <w:rFonts w:asciiTheme="minorHAnsi" w:hAnsiTheme="minorHAnsi" w:cstheme="minorHAnsi"/>
          <w:sz w:val="24"/>
          <w:szCs w:val="24"/>
          <w:lang w:val="en-GB"/>
        </w:rPr>
        <w:t>/</w:t>
      </w:r>
      <w:proofErr w:type="spellStart"/>
      <w:r w:rsidRPr="00C1093A">
        <w:rPr>
          <w:rFonts w:asciiTheme="minorHAnsi" w:hAnsiTheme="minorHAnsi" w:cstheme="minorHAnsi"/>
          <w:sz w:val="24"/>
          <w:szCs w:val="24"/>
          <w:lang w:val="en-GB"/>
        </w:rPr>
        <w:t>consiliere</w:t>
      </w:r>
      <w:proofErr w:type="spellEnd"/>
      <w:r w:rsidRPr="00C1093A">
        <w:rPr>
          <w:rFonts w:asciiTheme="minorHAnsi" w:hAnsiTheme="minorHAnsi" w:cstheme="minorHAnsi"/>
          <w:sz w:val="24"/>
          <w:szCs w:val="24"/>
          <w:lang w:val="en-GB"/>
        </w:rPr>
        <w:t xml:space="preserve"> </w:t>
      </w:r>
      <w:proofErr w:type="spellStart"/>
      <w:r w:rsidRPr="00C1093A">
        <w:rPr>
          <w:rFonts w:asciiTheme="minorHAnsi" w:hAnsiTheme="minorHAnsi" w:cstheme="minorHAnsi"/>
          <w:sz w:val="24"/>
          <w:szCs w:val="24"/>
          <w:lang w:val="en-GB"/>
        </w:rPr>
        <w:t>pentru</w:t>
      </w:r>
      <w:proofErr w:type="spellEnd"/>
      <w:r w:rsidRPr="00C1093A">
        <w:rPr>
          <w:rFonts w:asciiTheme="minorHAnsi" w:hAnsiTheme="minorHAnsi" w:cstheme="minorHAnsi"/>
          <w:sz w:val="24"/>
          <w:szCs w:val="24"/>
          <w:lang w:val="en-GB"/>
        </w:rPr>
        <w:t xml:space="preserve"> </w:t>
      </w:r>
      <w:proofErr w:type="spellStart"/>
      <w:r w:rsidRPr="00C1093A">
        <w:rPr>
          <w:rFonts w:asciiTheme="minorHAnsi" w:hAnsiTheme="minorHAnsi" w:cstheme="minorHAnsi"/>
          <w:sz w:val="24"/>
          <w:szCs w:val="24"/>
          <w:lang w:val="en-GB"/>
        </w:rPr>
        <w:t>comunitățile</w:t>
      </w:r>
      <w:proofErr w:type="spellEnd"/>
      <w:r w:rsidRPr="00C1093A">
        <w:rPr>
          <w:rFonts w:asciiTheme="minorHAnsi" w:hAnsiTheme="minorHAnsi" w:cstheme="minorHAnsi"/>
          <w:sz w:val="24"/>
          <w:szCs w:val="24"/>
          <w:lang w:val="en-GB"/>
        </w:rPr>
        <w:t xml:space="preserve"> </w:t>
      </w:r>
      <w:proofErr w:type="spellStart"/>
      <w:r w:rsidRPr="00C1093A">
        <w:rPr>
          <w:rFonts w:asciiTheme="minorHAnsi" w:hAnsiTheme="minorHAnsi" w:cstheme="minorHAnsi"/>
          <w:sz w:val="24"/>
          <w:szCs w:val="24"/>
          <w:lang w:val="en-GB"/>
        </w:rPr>
        <w:t>defavorizate</w:t>
      </w:r>
      <w:proofErr w:type="spellEnd"/>
      <w:r w:rsidRPr="00C1093A">
        <w:rPr>
          <w:rFonts w:asciiTheme="minorHAnsi" w:hAnsiTheme="minorHAnsi" w:cstheme="minorHAnsi"/>
          <w:sz w:val="24"/>
          <w:szCs w:val="24"/>
          <w:lang w:val="en-GB"/>
        </w:rPr>
        <w:t>;</w:t>
      </w:r>
    </w:p>
    <w:p w14:paraId="02E40AA7" w14:textId="77777777" w:rsidR="00F15D10" w:rsidRPr="00C1093A" w:rsidRDefault="00F15D10" w:rsidP="00E07D7E">
      <w:pPr>
        <w:numPr>
          <w:ilvl w:val="0"/>
          <w:numId w:val="25"/>
        </w:numPr>
        <w:spacing w:before="0" w:after="0" w:line="259" w:lineRule="auto"/>
        <w:jc w:val="both"/>
        <w:rPr>
          <w:rFonts w:asciiTheme="minorHAnsi" w:hAnsiTheme="minorHAnsi" w:cstheme="minorHAnsi"/>
          <w:sz w:val="24"/>
          <w:szCs w:val="24"/>
          <w:lang w:val="fr-FR"/>
        </w:rPr>
      </w:pPr>
      <w:proofErr w:type="spellStart"/>
      <w:proofErr w:type="gramStart"/>
      <w:r w:rsidRPr="00C1093A">
        <w:rPr>
          <w:rFonts w:asciiTheme="minorHAnsi" w:hAnsiTheme="minorHAnsi" w:cstheme="minorHAnsi"/>
          <w:sz w:val="24"/>
          <w:szCs w:val="24"/>
          <w:lang w:val="fr-FR"/>
        </w:rPr>
        <w:t>asigurarea</w:t>
      </w:r>
      <w:proofErr w:type="spellEnd"/>
      <w:proofErr w:type="gram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accesului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elevilor</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cu</w:t>
      </w:r>
      <w:proofErr w:type="spellEnd"/>
      <w:r w:rsidRPr="00C1093A">
        <w:rPr>
          <w:rFonts w:asciiTheme="minorHAnsi" w:hAnsiTheme="minorHAnsi" w:cstheme="minorHAnsi"/>
          <w:sz w:val="24"/>
          <w:szCs w:val="24"/>
          <w:lang w:val="fr-FR"/>
        </w:rPr>
        <w:t xml:space="preserve"> CES la </w:t>
      </w:r>
      <w:proofErr w:type="spellStart"/>
      <w:r w:rsidRPr="00C1093A">
        <w:rPr>
          <w:rFonts w:asciiTheme="minorHAnsi" w:hAnsiTheme="minorHAnsi" w:cstheme="minorHAnsi"/>
          <w:sz w:val="24"/>
          <w:szCs w:val="24"/>
          <w:lang w:val="fr-FR"/>
        </w:rPr>
        <w:t>serviciile</w:t>
      </w:r>
      <w:proofErr w:type="spellEnd"/>
      <w:r w:rsidRPr="00C1093A">
        <w:rPr>
          <w:rFonts w:asciiTheme="minorHAnsi" w:hAnsiTheme="minorHAnsi" w:cstheme="minorHAnsi"/>
          <w:sz w:val="24"/>
          <w:szCs w:val="24"/>
          <w:lang w:val="fr-FR"/>
        </w:rPr>
        <w:t xml:space="preserve"> de </w:t>
      </w:r>
      <w:proofErr w:type="spellStart"/>
      <w:r w:rsidRPr="00C1093A">
        <w:rPr>
          <w:rFonts w:asciiTheme="minorHAnsi" w:hAnsiTheme="minorHAnsi" w:cstheme="minorHAnsi"/>
          <w:sz w:val="24"/>
          <w:szCs w:val="24"/>
          <w:lang w:val="fr-FR"/>
        </w:rPr>
        <w:t>consiliere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și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asistență</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psihopedagogică</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și</w:t>
      </w:r>
      <w:proofErr w:type="spellEnd"/>
      <w:r w:rsidRPr="00C1093A">
        <w:rPr>
          <w:rFonts w:asciiTheme="minorHAnsi" w:hAnsiTheme="minorHAnsi" w:cstheme="minorHAnsi"/>
          <w:sz w:val="24"/>
          <w:szCs w:val="24"/>
          <w:lang w:val="fr-FR"/>
        </w:rPr>
        <w:t xml:space="preserve"> de </w:t>
      </w:r>
      <w:proofErr w:type="spellStart"/>
      <w:r w:rsidRPr="00C1093A">
        <w:rPr>
          <w:rFonts w:asciiTheme="minorHAnsi" w:hAnsiTheme="minorHAnsi" w:cstheme="minorHAnsi"/>
          <w:sz w:val="24"/>
          <w:szCs w:val="24"/>
          <w:lang w:val="fr-FR"/>
        </w:rPr>
        <w:t>terapie</w:t>
      </w:r>
      <w:proofErr w:type="spellEnd"/>
      <w:r w:rsidRPr="00C1093A">
        <w:rPr>
          <w:rFonts w:asciiTheme="minorHAnsi" w:hAnsiTheme="minorHAnsi" w:cstheme="minorHAnsi"/>
          <w:sz w:val="24"/>
          <w:szCs w:val="24"/>
          <w:lang w:val="fr-FR"/>
        </w:rPr>
        <w:t xml:space="preserve"> a </w:t>
      </w:r>
      <w:proofErr w:type="spellStart"/>
      <w:r w:rsidRPr="00C1093A">
        <w:rPr>
          <w:rFonts w:asciiTheme="minorHAnsi" w:hAnsiTheme="minorHAnsi" w:cstheme="minorHAnsi"/>
          <w:sz w:val="24"/>
          <w:szCs w:val="24"/>
          <w:lang w:val="fr-FR"/>
        </w:rPr>
        <w:t>tulburărilor</w:t>
      </w:r>
      <w:proofErr w:type="spellEnd"/>
      <w:r w:rsidRPr="00C1093A">
        <w:rPr>
          <w:rFonts w:asciiTheme="minorHAnsi" w:hAnsiTheme="minorHAnsi" w:cstheme="minorHAnsi"/>
          <w:sz w:val="24"/>
          <w:szCs w:val="24"/>
          <w:lang w:val="fr-FR"/>
        </w:rPr>
        <w:t xml:space="preserve"> de </w:t>
      </w:r>
      <w:proofErr w:type="spellStart"/>
      <w:r w:rsidRPr="00C1093A">
        <w:rPr>
          <w:rFonts w:asciiTheme="minorHAnsi" w:hAnsiTheme="minorHAnsi" w:cstheme="minorHAnsi"/>
          <w:sz w:val="24"/>
          <w:szCs w:val="24"/>
          <w:lang w:val="fr-FR"/>
        </w:rPr>
        <w:t>limbaj</w:t>
      </w:r>
      <w:proofErr w:type="spellEnd"/>
      <w:r w:rsidRPr="00C1093A">
        <w:rPr>
          <w:rFonts w:asciiTheme="minorHAnsi" w:hAnsiTheme="minorHAnsi" w:cstheme="minorHAnsi"/>
          <w:sz w:val="24"/>
          <w:szCs w:val="24"/>
          <w:lang w:val="fr-FR"/>
        </w:rPr>
        <w:t>;</w:t>
      </w:r>
    </w:p>
    <w:p w14:paraId="017948BE" w14:textId="77777777" w:rsidR="00F15D10" w:rsidRPr="00C1093A" w:rsidRDefault="00F15D10" w:rsidP="00E07D7E">
      <w:pPr>
        <w:numPr>
          <w:ilvl w:val="0"/>
          <w:numId w:val="25"/>
        </w:numPr>
        <w:spacing w:before="0" w:after="0" w:line="259" w:lineRule="auto"/>
        <w:jc w:val="both"/>
        <w:rPr>
          <w:rFonts w:asciiTheme="minorHAnsi" w:hAnsiTheme="minorHAnsi" w:cstheme="minorHAnsi"/>
          <w:sz w:val="24"/>
          <w:szCs w:val="24"/>
          <w:lang w:val="en-GB"/>
        </w:rPr>
      </w:pPr>
      <w:proofErr w:type="spellStart"/>
      <w:r w:rsidRPr="00C1093A">
        <w:rPr>
          <w:rFonts w:asciiTheme="minorHAnsi" w:hAnsiTheme="minorHAnsi" w:cstheme="minorHAnsi"/>
          <w:sz w:val="24"/>
          <w:szCs w:val="24"/>
          <w:lang w:val="en-GB"/>
        </w:rPr>
        <w:t>consilierea</w:t>
      </w:r>
      <w:proofErr w:type="spellEnd"/>
      <w:r w:rsidRPr="00C1093A">
        <w:rPr>
          <w:rFonts w:asciiTheme="minorHAnsi" w:hAnsiTheme="minorHAnsi" w:cstheme="minorHAnsi"/>
          <w:sz w:val="24"/>
          <w:szCs w:val="24"/>
          <w:lang w:val="en-GB"/>
        </w:rPr>
        <w:t>/</w:t>
      </w:r>
      <w:proofErr w:type="spellStart"/>
      <w:r w:rsidRPr="00C1093A">
        <w:rPr>
          <w:rFonts w:asciiTheme="minorHAnsi" w:hAnsiTheme="minorHAnsi" w:cstheme="minorHAnsi"/>
          <w:sz w:val="24"/>
          <w:szCs w:val="24"/>
          <w:lang w:val="en-GB"/>
        </w:rPr>
        <w:t>informarea</w:t>
      </w:r>
      <w:proofErr w:type="spellEnd"/>
      <w:r w:rsidRPr="00C1093A">
        <w:rPr>
          <w:rFonts w:asciiTheme="minorHAnsi" w:hAnsiTheme="minorHAnsi" w:cstheme="minorHAnsi"/>
          <w:sz w:val="24"/>
          <w:szCs w:val="24"/>
          <w:lang w:val="en-GB"/>
        </w:rPr>
        <w:t xml:space="preserve"> </w:t>
      </w:r>
      <w:proofErr w:type="spellStart"/>
      <w:r w:rsidRPr="00C1093A">
        <w:rPr>
          <w:rFonts w:asciiTheme="minorHAnsi" w:hAnsiTheme="minorHAnsi" w:cstheme="minorHAnsi"/>
          <w:sz w:val="24"/>
          <w:szCs w:val="24"/>
          <w:lang w:val="en-GB"/>
        </w:rPr>
        <w:t>și</w:t>
      </w:r>
      <w:proofErr w:type="spellEnd"/>
      <w:r w:rsidRPr="00C1093A">
        <w:rPr>
          <w:rFonts w:asciiTheme="minorHAnsi" w:hAnsiTheme="minorHAnsi" w:cstheme="minorHAnsi"/>
          <w:sz w:val="24"/>
          <w:szCs w:val="24"/>
          <w:lang w:val="en-GB"/>
        </w:rPr>
        <w:t xml:space="preserve"> </w:t>
      </w:r>
      <w:proofErr w:type="spellStart"/>
      <w:r w:rsidRPr="00C1093A">
        <w:rPr>
          <w:rFonts w:asciiTheme="minorHAnsi" w:hAnsiTheme="minorHAnsi" w:cstheme="minorHAnsi"/>
          <w:sz w:val="24"/>
          <w:szCs w:val="24"/>
          <w:lang w:val="en-GB"/>
        </w:rPr>
        <w:t>sprijinirea</w:t>
      </w:r>
      <w:proofErr w:type="spellEnd"/>
      <w:r w:rsidRPr="00C1093A">
        <w:rPr>
          <w:rFonts w:asciiTheme="minorHAnsi" w:hAnsiTheme="minorHAnsi" w:cstheme="minorHAnsi"/>
          <w:sz w:val="24"/>
          <w:szCs w:val="24"/>
          <w:lang w:val="en-GB"/>
        </w:rPr>
        <w:t xml:space="preserve"> </w:t>
      </w:r>
      <w:proofErr w:type="spellStart"/>
      <w:r w:rsidRPr="00C1093A">
        <w:rPr>
          <w:rFonts w:asciiTheme="minorHAnsi" w:hAnsiTheme="minorHAnsi" w:cstheme="minorHAnsi"/>
          <w:sz w:val="24"/>
          <w:szCs w:val="24"/>
          <w:lang w:val="en-GB"/>
        </w:rPr>
        <w:t>părinților</w:t>
      </w:r>
      <w:proofErr w:type="spellEnd"/>
      <w:r w:rsidRPr="00C1093A">
        <w:rPr>
          <w:rFonts w:asciiTheme="minorHAnsi" w:hAnsiTheme="minorHAnsi" w:cstheme="minorHAnsi"/>
          <w:sz w:val="24"/>
          <w:szCs w:val="24"/>
          <w:lang w:val="en-GB"/>
        </w:rPr>
        <w:t xml:space="preserve"> </w:t>
      </w:r>
      <w:proofErr w:type="spellStart"/>
      <w:r w:rsidRPr="00C1093A">
        <w:rPr>
          <w:rFonts w:asciiTheme="minorHAnsi" w:hAnsiTheme="minorHAnsi" w:cstheme="minorHAnsi"/>
          <w:sz w:val="24"/>
          <w:szCs w:val="24"/>
          <w:lang w:val="en-GB"/>
        </w:rPr>
        <w:t>copiilor</w:t>
      </w:r>
      <w:proofErr w:type="spellEnd"/>
      <w:r w:rsidRPr="00C1093A">
        <w:rPr>
          <w:rFonts w:asciiTheme="minorHAnsi" w:hAnsiTheme="minorHAnsi" w:cstheme="minorHAnsi"/>
          <w:sz w:val="24"/>
          <w:szCs w:val="24"/>
          <w:lang w:val="en-GB"/>
        </w:rPr>
        <w:t xml:space="preserve"> </w:t>
      </w:r>
      <w:proofErr w:type="spellStart"/>
      <w:r w:rsidRPr="00C1093A">
        <w:rPr>
          <w:rFonts w:asciiTheme="minorHAnsi" w:hAnsiTheme="minorHAnsi" w:cstheme="minorHAnsi"/>
          <w:sz w:val="24"/>
          <w:szCs w:val="24"/>
          <w:lang w:val="en-GB"/>
        </w:rPr>
        <w:t>defavorizați</w:t>
      </w:r>
      <w:proofErr w:type="spellEnd"/>
      <w:r w:rsidRPr="00C1093A">
        <w:rPr>
          <w:rFonts w:asciiTheme="minorHAnsi" w:hAnsiTheme="minorHAnsi" w:cstheme="minorHAnsi"/>
          <w:sz w:val="24"/>
          <w:szCs w:val="24"/>
          <w:lang w:val="en-GB"/>
        </w:rPr>
        <w:t>;</w:t>
      </w:r>
    </w:p>
    <w:p w14:paraId="24E84A9D" w14:textId="77777777" w:rsidR="00F15D10" w:rsidRPr="00C1093A" w:rsidRDefault="00F15D10" w:rsidP="00E07D7E">
      <w:pPr>
        <w:numPr>
          <w:ilvl w:val="0"/>
          <w:numId w:val="25"/>
        </w:numPr>
        <w:spacing w:before="0" w:after="0" w:line="259" w:lineRule="auto"/>
        <w:jc w:val="both"/>
        <w:rPr>
          <w:rFonts w:asciiTheme="minorHAnsi" w:hAnsiTheme="minorHAnsi" w:cstheme="minorHAnsi"/>
          <w:sz w:val="24"/>
          <w:szCs w:val="24"/>
          <w:lang w:val="en-GB"/>
        </w:rPr>
      </w:pPr>
      <w:proofErr w:type="spellStart"/>
      <w:r w:rsidRPr="00C1093A">
        <w:rPr>
          <w:rFonts w:asciiTheme="minorHAnsi" w:eastAsia="Times New Roman" w:hAnsiTheme="minorHAnsi" w:cstheme="minorHAnsi"/>
          <w:sz w:val="24"/>
          <w:szCs w:val="24"/>
          <w:lang w:val="en-GB" w:eastAsia="en-GB"/>
        </w:rPr>
        <w:t>asigurarea</w:t>
      </w:r>
      <w:proofErr w:type="spellEnd"/>
      <w:r w:rsidRPr="00C1093A">
        <w:rPr>
          <w:rFonts w:asciiTheme="minorHAnsi" w:eastAsia="Times New Roman" w:hAnsiTheme="minorHAnsi" w:cstheme="minorHAnsi"/>
          <w:sz w:val="24"/>
          <w:szCs w:val="24"/>
          <w:lang w:val="en-GB" w:eastAsia="en-GB"/>
        </w:rPr>
        <w:t xml:space="preserve"> / </w:t>
      </w:r>
      <w:proofErr w:type="spellStart"/>
      <w:r w:rsidRPr="00C1093A">
        <w:rPr>
          <w:rFonts w:asciiTheme="minorHAnsi" w:eastAsia="Times New Roman" w:hAnsiTheme="minorHAnsi" w:cstheme="minorHAnsi"/>
          <w:sz w:val="24"/>
          <w:szCs w:val="24"/>
          <w:lang w:val="en-GB" w:eastAsia="en-GB"/>
        </w:rPr>
        <w:t>dezvoltarea</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și</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utilizarea</w:t>
      </w:r>
      <w:proofErr w:type="spellEnd"/>
      <w:r w:rsidRPr="00C1093A">
        <w:rPr>
          <w:rFonts w:asciiTheme="minorHAnsi" w:eastAsia="Times New Roman" w:hAnsiTheme="minorHAnsi" w:cstheme="minorHAnsi"/>
          <w:sz w:val="24"/>
          <w:szCs w:val="24"/>
          <w:lang w:val="en-GB" w:eastAsia="en-GB"/>
        </w:rPr>
        <w:t xml:space="preserve"> de </w:t>
      </w:r>
      <w:proofErr w:type="spellStart"/>
      <w:r w:rsidRPr="00C1093A">
        <w:rPr>
          <w:rFonts w:asciiTheme="minorHAnsi" w:eastAsia="Times New Roman" w:hAnsiTheme="minorHAnsi" w:cstheme="minorHAnsi"/>
          <w:sz w:val="24"/>
          <w:szCs w:val="24"/>
          <w:lang w:val="en-GB" w:eastAsia="en-GB"/>
        </w:rPr>
        <w:t>noi</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servicii</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şi</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materiale</w:t>
      </w:r>
      <w:proofErr w:type="spellEnd"/>
      <w:r w:rsidRPr="00C1093A">
        <w:rPr>
          <w:rFonts w:asciiTheme="minorHAnsi" w:eastAsia="Times New Roman" w:hAnsiTheme="minorHAnsi" w:cstheme="minorHAnsi"/>
          <w:sz w:val="24"/>
          <w:szCs w:val="24"/>
          <w:lang w:val="en-GB" w:eastAsia="en-GB"/>
        </w:rPr>
        <w:t xml:space="preserve"> de </w:t>
      </w:r>
      <w:proofErr w:type="spellStart"/>
      <w:r w:rsidRPr="00C1093A">
        <w:rPr>
          <w:rFonts w:asciiTheme="minorHAnsi" w:eastAsia="Times New Roman" w:hAnsiTheme="minorHAnsi" w:cstheme="minorHAnsi"/>
          <w:sz w:val="24"/>
          <w:szCs w:val="24"/>
          <w:lang w:val="en-GB" w:eastAsia="en-GB"/>
        </w:rPr>
        <w:t>învăţare</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pentru</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copiii</w:t>
      </w:r>
      <w:proofErr w:type="spellEnd"/>
      <w:r w:rsidRPr="00C1093A">
        <w:rPr>
          <w:rFonts w:asciiTheme="minorHAnsi" w:eastAsia="Times New Roman" w:hAnsiTheme="minorHAnsi" w:cstheme="minorHAnsi"/>
          <w:sz w:val="24"/>
          <w:szCs w:val="24"/>
          <w:lang w:val="en-GB" w:eastAsia="en-GB"/>
        </w:rPr>
        <w:t xml:space="preserve"> din </w:t>
      </w:r>
      <w:proofErr w:type="spellStart"/>
      <w:r w:rsidRPr="00C1093A">
        <w:rPr>
          <w:rFonts w:asciiTheme="minorHAnsi" w:eastAsia="Times New Roman" w:hAnsiTheme="minorHAnsi" w:cstheme="minorHAnsi"/>
          <w:sz w:val="24"/>
          <w:szCs w:val="24"/>
          <w:lang w:val="en-GB" w:eastAsia="en-GB"/>
        </w:rPr>
        <w:t>învățământul</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preșcolar</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în</w:t>
      </w:r>
      <w:proofErr w:type="spellEnd"/>
      <w:r w:rsidRPr="00C1093A">
        <w:rPr>
          <w:rFonts w:asciiTheme="minorHAnsi" w:eastAsia="Times New Roman" w:hAnsiTheme="minorHAnsi" w:cstheme="minorHAnsi"/>
          <w:sz w:val="24"/>
          <w:szCs w:val="24"/>
          <w:lang w:val="en-GB" w:eastAsia="en-GB"/>
        </w:rPr>
        <w:t xml:space="preserve"> special </w:t>
      </w:r>
      <w:proofErr w:type="spellStart"/>
      <w:r w:rsidRPr="00C1093A">
        <w:rPr>
          <w:rFonts w:asciiTheme="minorHAnsi" w:eastAsia="Times New Roman" w:hAnsiTheme="minorHAnsi" w:cstheme="minorHAnsi"/>
          <w:sz w:val="24"/>
          <w:szCs w:val="24"/>
          <w:lang w:val="en-GB" w:eastAsia="en-GB"/>
        </w:rPr>
        <w:t>pentru</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copiii</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aparținând</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minorității</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roma</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și</w:t>
      </w:r>
      <w:proofErr w:type="spellEnd"/>
      <w:r w:rsidRPr="00C1093A">
        <w:rPr>
          <w:rFonts w:asciiTheme="minorHAnsi" w:eastAsia="Times New Roman" w:hAnsiTheme="minorHAnsi" w:cstheme="minorHAnsi"/>
          <w:sz w:val="24"/>
          <w:szCs w:val="24"/>
          <w:lang w:val="en-GB" w:eastAsia="en-GB"/>
        </w:rPr>
        <w:t xml:space="preserve"> </w:t>
      </w:r>
      <w:proofErr w:type="spellStart"/>
      <w:r w:rsidRPr="00C1093A">
        <w:rPr>
          <w:rFonts w:asciiTheme="minorHAnsi" w:eastAsia="Times New Roman" w:hAnsiTheme="minorHAnsi" w:cstheme="minorHAnsi"/>
          <w:sz w:val="24"/>
          <w:szCs w:val="24"/>
          <w:lang w:val="en-GB" w:eastAsia="en-GB"/>
        </w:rPr>
        <w:t>copiii</w:t>
      </w:r>
      <w:proofErr w:type="spellEnd"/>
      <w:r w:rsidRPr="00C1093A">
        <w:rPr>
          <w:rFonts w:asciiTheme="minorHAnsi" w:eastAsia="Times New Roman" w:hAnsiTheme="minorHAnsi" w:cstheme="minorHAnsi"/>
          <w:sz w:val="24"/>
          <w:szCs w:val="24"/>
          <w:lang w:val="en-GB" w:eastAsia="en-GB"/>
        </w:rPr>
        <w:t xml:space="preserve"> cu </w:t>
      </w:r>
      <w:proofErr w:type="spellStart"/>
      <w:r w:rsidRPr="00C1093A">
        <w:rPr>
          <w:rFonts w:asciiTheme="minorHAnsi" w:eastAsia="Times New Roman" w:hAnsiTheme="minorHAnsi" w:cstheme="minorHAnsi"/>
          <w:sz w:val="24"/>
          <w:szCs w:val="24"/>
          <w:lang w:val="en-GB" w:eastAsia="en-GB"/>
        </w:rPr>
        <w:t>dizabilități</w:t>
      </w:r>
      <w:proofErr w:type="spellEnd"/>
      <w:r w:rsidRPr="00C1093A">
        <w:rPr>
          <w:rFonts w:asciiTheme="minorHAnsi" w:hAnsiTheme="minorHAnsi" w:cstheme="minorHAnsi"/>
          <w:sz w:val="24"/>
          <w:szCs w:val="24"/>
          <w:lang w:val="en-GB"/>
        </w:rPr>
        <w:t>;</w:t>
      </w:r>
    </w:p>
    <w:p w14:paraId="7E832C3D" w14:textId="77777777" w:rsidR="00F15D10" w:rsidRPr="00C1093A" w:rsidRDefault="00F15D10" w:rsidP="00E07D7E">
      <w:pPr>
        <w:numPr>
          <w:ilvl w:val="0"/>
          <w:numId w:val="25"/>
        </w:numPr>
        <w:spacing w:before="0" w:after="0" w:line="259" w:lineRule="auto"/>
        <w:jc w:val="both"/>
        <w:rPr>
          <w:rFonts w:asciiTheme="minorHAnsi" w:hAnsiTheme="minorHAnsi" w:cstheme="minorHAnsi"/>
          <w:sz w:val="24"/>
          <w:szCs w:val="24"/>
          <w:lang w:val="fr-FR"/>
        </w:rPr>
      </w:pPr>
      <w:proofErr w:type="spellStart"/>
      <w:proofErr w:type="gramStart"/>
      <w:r w:rsidRPr="00C1093A">
        <w:rPr>
          <w:rFonts w:asciiTheme="minorHAnsi" w:eastAsia="Times New Roman" w:hAnsiTheme="minorHAnsi" w:cstheme="minorHAnsi"/>
          <w:sz w:val="24"/>
          <w:szCs w:val="24"/>
          <w:lang w:val="fr-FR" w:eastAsia="en-GB"/>
        </w:rPr>
        <w:t>promovarea</w:t>
      </w:r>
      <w:proofErr w:type="spellEnd"/>
      <w:proofErr w:type="gramEnd"/>
      <w:r w:rsidRPr="00C1093A">
        <w:rPr>
          <w:rFonts w:asciiTheme="minorHAnsi" w:eastAsia="Times New Roman" w:hAnsiTheme="minorHAnsi" w:cstheme="minorHAnsi"/>
          <w:sz w:val="24"/>
          <w:szCs w:val="24"/>
          <w:lang w:val="fr-FR" w:eastAsia="en-GB"/>
        </w:rPr>
        <w:t xml:space="preserve"> de </w:t>
      </w:r>
      <w:proofErr w:type="spellStart"/>
      <w:r w:rsidRPr="00C1093A">
        <w:rPr>
          <w:rFonts w:asciiTheme="minorHAnsi" w:eastAsia="Times New Roman" w:hAnsiTheme="minorHAnsi" w:cstheme="minorHAnsi"/>
          <w:sz w:val="24"/>
          <w:szCs w:val="24"/>
          <w:lang w:val="fr-FR" w:eastAsia="en-GB"/>
        </w:rPr>
        <w:t>bune</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practici</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în</w:t>
      </w:r>
      <w:proofErr w:type="spellEnd"/>
      <w:r w:rsidRPr="00C1093A">
        <w:rPr>
          <w:rFonts w:asciiTheme="minorHAnsi" w:eastAsia="Times New Roman" w:hAnsiTheme="minorHAnsi" w:cstheme="minorHAnsi"/>
          <w:sz w:val="24"/>
          <w:szCs w:val="24"/>
          <w:lang w:val="fr-FR" w:eastAsia="en-GB"/>
        </w:rPr>
        <w:t xml:space="preserve"> aria </w:t>
      </w:r>
      <w:proofErr w:type="spellStart"/>
      <w:r w:rsidRPr="00C1093A">
        <w:rPr>
          <w:rFonts w:asciiTheme="minorHAnsi" w:eastAsia="Times New Roman" w:hAnsiTheme="minorHAnsi" w:cstheme="minorHAnsi"/>
          <w:sz w:val="24"/>
          <w:szCs w:val="24"/>
          <w:lang w:val="fr-FR" w:eastAsia="en-GB"/>
        </w:rPr>
        <w:t>facilitării</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accesului</w:t>
      </w:r>
      <w:proofErr w:type="spellEnd"/>
      <w:r w:rsidRPr="00C1093A">
        <w:rPr>
          <w:rFonts w:asciiTheme="minorHAnsi" w:eastAsia="Times New Roman" w:hAnsiTheme="minorHAnsi" w:cstheme="minorHAnsi"/>
          <w:sz w:val="24"/>
          <w:szCs w:val="24"/>
          <w:lang w:val="fr-FR" w:eastAsia="en-GB"/>
        </w:rPr>
        <w:t xml:space="preserve"> la </w:t>
      </w:r>
      <w:proofErr w:type="spellStart"/>
      <w:r w:rsidRPr="00C1093A">
        <w:rPr>
          <w:rFonts w:asciiTheme="minorHAnsi" w:eastAsia="Times New Roman" w:hAnsiTheme="minorHAnsi" w:cstheme="minorHAnsi"/>
          <w:sz w:val="24"/>
          <w:szCs w:val="24"/>
          <w:lang w:val="fr-FR" w:eastAsia="en-GB"/>
        </w:rPr>
        <w:t>învățământul</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preșcolar</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valorificând</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rezultatele</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unor</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proiecte</w:t>
      </w:r>
      <w:proofErr w:type="spellEnd"/>
      <w:r w:rsidRPr="00C1093A">
        <w:rPr>
          <w:rFonts w:asciiTheme="minorHAnsi" w:eastAsia="Times New Roman" w:hAnsiTheme="minorHAnsi" w:cstheme="minorHAnsi"/>
          <w:sz w:val="24"/>
          <w:szCs w:val="24"/>
          <w:lang w:val="fr-FR" w:eastAsia="en-GB"/>
        </w:rPr>
        <w:t>/</w:t>
      </w:r>
      <w:proofErr w:type="spellStart"/>
      <w:r w:rsidRPr="00C1093A">
        <w:rPr>
          <w:rFonts w:asciiTheme="minorHAnsi" w:eastAsia="Times New Roman" w:hAnsiTheme="minorHAnsi" w:cstheme="minorHAnsi"/>
          <w:sz w:val="24"/>
          <w:szCs w:val="24"/>
          <w:lang w:val="fr-FR" w:eastAsia="en-GB"/>
        </w:rPr>
        <w:t>programe</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inițiate</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sau</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dezvoltate</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în</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parteneriat</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inclusiv</w:t>
      </w:r>
      <w:proofErr w:type="spellEnd"/>
      <w:r w:rsidRPr="00C1093A">
        <w:rPr>
          <w:rFonts w:asciiTheme="minorHAnsi" w:eastAsia="Times New Roman" w:hAnsiTheme="minorHAnsi" w:cstheme="minorHAnsi"/>
          <w:sz w:val="24"/>
          <w:szCs w:val="24"/>
          <w:lang w:val="fr-FR" w:eastAsia="en-GB"/>
        </w:rPr>
        <w:t xml:space="preserve"> la </w:t>
      </w:r>
      <w:proofErr w:type="spellStart"/>
      <w:r w:rsidRPr="00C1093A">
        <w:rPr>
          <w:rFonts w:asciiTheme="minorHAnsi" w:eastAsia="Times New Roman" w:hAnsiTheme="minorHAnsi" w:cstheme="minorHAnsi"/>
          <w:sz w:val="24"/>
          <w:szCs w:val="24"/>
          <w:lang w:val="fr-FR" w:eastAsia="en-GB"/>
        </w:rPr>
        <w:t>nivel</w:t>
      </w:r>
      <w:proofErr w:type="spellEnd"/>
      <w:r w:rsidRPr="00C1093A">
        <w:rPr>
          <w:rFonts w:asciiTheme="minorHAnsi" w:eastAsia="Times New Roman" w:hAnsiTheme="minorHAnsi" w:cstheme="minorHAnsi"/>
          <w:sz w:val="24"/>
          <w:szCs w:val="24"/>
          <w:lang w:val="fr-FR" w:eastAsia="en-GB"/>
        </w:rPr>
        <w:t xml:space="preserve"> transnational;</w:t>
      </w:r>
    </w:p>
    <w:p w14:paraId="09450A99" w14:textId="77777777" w:rsidR="00F15D10" w:rsidRPr="00C1093A" w:rsidRDefault="00F15D10" w:rsidP="00E07D7E">
      <w:pPr>
        <w:numPr>
          <w:ilvl w:val="0"/>
          <w:numId w:val="25"/>
        </w:numPr>
        <w:spacing w:before="0" w:after="0" w:line="259" w:lineRule="auto"/>
        <w:jc w:val="both"/>
        <w:rPr>
          <w:rFonts w:asciiTheme="minorHAnsi" w:eastAsia="Times New Roman" w:hAnsiTheme="minorHAnsi" w:cstheme="minorHAnsi"/>
          <w:sz w:val="24"/>
          <w:szCs w:val="24"/>
          <w:lang w:val="fr-FR" w:eastAsia="en-GB"/>
        </w:rPr>
      </w:pPr>
      <w:proofErr w:type="spellStart"/>
      <w:proofErr w:type="gramStart"/>
      <w:r w:rsidRPr="00C1093A">
        <w:rPr>
          <w:rFonts w:asciiTheme="minorHAnsi" w:eastAsia="Times New Roman" w:hAnsiTheme="minorHAnsi" w:cstheme="minorHAnsi"/>
          <w:sz w:val="24"/>
          <w:szCs w:val="24"/>
          <w:lang w:val="fr-FR" w:eastAsia="en-GB"/>
        </w:rPr>
        <w:t>alte</w:t>
      </w:r>
      <w:proofErr w:type="spellEnd"/>
      <w:proofErr w:type="gram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măsuri</w:t>
      </w:r>
      <w:proofErr w:type="spellEnd"/>
      <w:r w:rsidRPr="00C1093A">
        <w:rPr>
          <w:rFonts w:asciiTheme="minorHAnsi" w:eastAsia="Times New Roman" w:hAnsiTheme="minorHAnsi" w:cstheme="minorHAnsi"/>
          <w:sz w:val="24"/>
          <w:szCs w:val="24"/>
          <w:lang w:val="fr-FR" w:eastAsia="en-GB"/>
        </w:rPr>
        <w:t xml:space="preserve"> care vin </w:t>
      </w:r>
      <w:proofErr w:type="spellStart"/>
      <w:r w:rsidRPr="00C1093A">
        <w:rPr>
          <w:rFonts w:asciiTheme="minorHAnsi" w:eastAsia="Times New Roman" w:hAnsiTheme="minorHAnsi" w:cstheme="minorHAnsi"/>
          <w:sz w:val="24"/>
          <w:szCs w:val="24"/>
          <w:lang w:val="fr-FR" w:eastAsia="en-GB"/>
        </w:rPr>
        <w:t>în</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sprijinul</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îndeplinirii</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obiectivelor</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specifice</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stabilite</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în</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cadrul</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priorității</w:t>
      </w:r>
      <w:proofErr w:type="spellEnd"/>
      <w:r w:rsidRPr="00C1093A">
        <w:rPr>
          <w:rFonts w:asciiTheme="minorHAnsi" w:eastAsia="Times New Roman" w:hAnsiTheme="minorHAnsi" w:cstheme="minorHAnsi"/>
          <w:sz w:val="24"/>
          <w:szCs w:val="24"/>
          <w:lang w:val="fr-FR" w:eastAsia="en-GB"/>
        </w:rPr>
        <w:t xml:space="preserve"> (ex. </w:t>
      </w:r>
      <w:proofErr w:type="spellStart"/>
      <w:r w:rsidRPr="00C1093A">
        <w:rPr>
          <w:rFonts w:asciiTheme="minorHAnsi" w:eastAsia="Times New Roman" w:hAnsiTheme="minorHAnsi" w:cstheme="minorHAnsi"/>
          <w:sz w:val="24"/>
          <w:szCs w:val="24"/>
          <w:lang w:val="fr-FR" w:eastAsia="en-GB"/>
        </w:rPr>
        <w:t>activități</w:t>
      </w:r>
      <w:proofErr w:type="spellEnd"/>
      <w:r w:rsidRPr="00C1093A">
        <w:rPr>
          <w:rFonts w:asciiTheme="minorHAnsi" w:eastAsia="Times New Roman" w:hAnsiTheme="minorHAnsi" w:cstheme="minorHAnsi"/>
          <w:sz w:val="24"/>
          <w:szCs w:val="24"/>
          <w:lang w:val="fr-FR" w:eastAsia="en-GB"/>
        </w:rPr>
        <w:t xml:space="preserve"> de </w:t>
      </w:r>
      <w:proofErr w:type="spellStart"/>
      <w:r w:rsidRPr="00C1093A">
        <w:rPr>
          <w:rFonts w:asciiTheme="minorHAnsi" w:eastAsia="Times New Roman" w:hAnsiTheme="minorHAnsi" w:cstheme="minorHAnsi"/>
          <w:sz w:val="24"/>
          <w:szCs w:val="24"/>
          <w:lang w:val="fr-FR" w:eastAsia="en-GB"/>
        </w:rPr>
        <w:t>formare</w:t>
      </w:r>
      <w:proofErr w:type="spellEnd"/>
      <w:r w:rsidRPr="00C1093A">
        <w:rPr>
          <w:rFonts w:asciiTheme="minorHAnsi" w:eastAsia="Times New Roman" w:hAnsiTheme="minorHAnsi" w:cstheme="minorHAnsi"/>
          <w:sz w:val="24"/>
          <w:szCs w:val="24"/>
          <w:lang w:val="fr-FR" w:eastAsia="en-GB"/>
        </w:rPr>
        <w:t xml:space="preserve"> care </w:t>
      </w:r>
      <w:proofErr w:type="spellStart"/>
      <w:r w:rsidRPr="00C1093A">
        <w:rPr>
          <w:rFonts w:asciiTheme="minorHAnsi" w:eastAsia="Times New Roman" w:hAnsiTheme="minorHAnsi" w:cstheme="minorHAnsi"/>
          <w:sz w:val="24"/>
          <w:szCs w:val="24"/>
          <w:lang w:val="fr-FR" w:eastAsia="en-GB"/>
        </w:rPr>
        <w:t>promovează</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incluziunea</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activități</w:t>
      </w:r>
      <w:proofErr w:type="spellEnd"/>
      <w:r w:rsidRPr="00C1093A">
        <w:rPr>
          <w:rFonts w:asciiTheme="minorHAnsi" w:eastAsia="Times New Roman" w:hAnsiTheme="minorHAnsi" w:cstheme="minorHAnsi"/>
          <w:sz w:val="24"/>
          <w:szCs w:val="24"/>
          <w:lang w:val="fr-FR" w:eastAsia="en-GB"/>
        </w:rPr>
        <w:t xml:space="preserve"> de </w:t>
      </w:r>
      <w:proofErr w:type="spellStart"/>
      <w:r w:rsidRPr="00C1093A">
        <w:rPr>
          <w:rFonts w:asciiTheme="minorHAnsi" w:eastAsia="Times New Roman" w:hAnsiTheme="minorHAnsi" w:cstheme="minorHAnsi"/>
          <w:sz w:val="24"/>
          <w:szCs w:val="24"/>
          <w:lang w:val="fr-FR" w:eastAsia="en-GB"/>
        </w:rPr>
        <w:t>formare</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pentru</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echipele</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manageriale</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în</w:t>
      </w:r>
      <w:proofErr w:type="spellEnd"/>
      <w:r w:rsidRPr="00C1093A">
        <w:rPr>
          <w:rFonts w:asciiTheme="minorHAnsi" w:eastAsia="Times New Roman" w:hAnsiTheme="minorHAnsi" w:cstheme="minorHAnsi"/>
          <w:sz w:val="24"/>
          <w:szCs w:val="24"/>
          <w:lang w:val="fr-FR" w:eastAsia="en-GB"/>
        </w:rPr>
        <w:t xml:space="preserve"> aria </w:t>
      </w:r>
      <w:proofErr w:type="spellStart"/>
      <w:r w:rsidRPr="00C1093A">
        <w:rPr>
          <w:rFonts w:asciiTheme="minorHAnsi" w:eastAsia="Times New Roman" w:hAnsiTheme="minorHAnsi" w:cstheme="minorHAnsi"/>
          <w:sz w:val="24"/>
          <w:szCs w:val="24"/>
          <w:lang w:val="fr-FR" w:eastAsia="en-GB"/>
        </w:rPr>
        <w:t>monitorizării</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impactului</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măsurilor</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privind</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creșterea</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accesului</w:t>
      </w:r>
      <w:proofErr w:type="spellEnd"/>
      <w:r w:rsidRPr="00C1093A">
        <w:rPr>
          <w:rFonts w:asciiTheme="minorHAnsi" w:eastAsia="Times New Roman" w:hAnsiTheme="minorHAnsi" w:cstheme="minorHAnsi"/>
          <w:sz w:val="24"/>
          <w:szCs w:val="24"/>
          <w:lang w:val="fr-FR" w:eastAsia="en-GB"/>
        </w:rPr>
        <w:t xml:space="preserve"> la </w:t>
      </w:r>
      <w:proofErr w:type="spellStart"/>
      <w:r w:rsidRPr="00C1093A">
        <w:rPr>
          <w:rFonts w:asciiTheme="minorHAnsi" w:eastAsia="Times New Roman" w:hAnsiTheme="minorHAnsi" w:cstheme="minorHAnsi"/>
          <w:sz w:val="24"/>
          <w:szCs w:val="24"/>
          <w:lang w:val="fr-FR" w:eastAsia="en-GB"/>
        </w:rPr>
        <w:t>educație</w:t>
      </w:r>
      <w:proofErr w:type="spellEnd"/>
      <w:r w:rsidRPr="00C1093A">
        <w:rPr>
          <w:rFonts w:asciiTheme="minorHAnsi" w:eastAsia="Times New Roman" w:hAnsiTheme="minorHAnsi" w:cstheme="minorHAnsi"/>
          <w:sz w:val="24"/>
          <w:szCs w:val="24"/>
          <w:lang w:val="fr-FR" w:eastAsia="en-GB"/>
        </w:rPr>
        <w:t xml:space="preserve"> </w:t>
      </w:r>
      <w:proofErr w:type="spellStart"/>
      <w:r w:rsidRPr="00C1093A">
        <w:rPr>
          <w:rFonts w:asciiTheme="minorHAnsi" w:eastAsia="Times New Roman" w:hAnsiTheme="minorHAnsi" w:cstheme="minorHAnsi"/>
          <w:sz w:val="24"/>
          <w:szCs w:val="24"/>
          <w:lang w:val="fr-FR" w:eastAsia="en-GB"/>
        </w:rPr>
        <w:t>etc</w:t>
      </w:r>
      <w:proofErr w:type="spellEnd"/>
      <w:r w:rsidRPr="00C1093A">
        <w:rPr>
          <w:rFonts w:asciiTheme="minorHAnsi" w:eastAsia="Times New Roman" w:hAnsiTheme="minorHAnsi" w:cstheme="minorHAnsi"/>
          <w:sz w:val="24"/>
          <w:szCs w:val="24"/>
          <w:lang w:val="fr-FR" w:eastAsia="en-GB"/>
        </w:rPr>
        <w:t>).</w:t>
      </w:r>
    </w:p>
    <w:p w14:paraId="38B45724" w14:textId="77777777" w:rsidR="00F15D10" w:rsidRPr="00C1093A" w:rsidRDefault="00F15D10" w:rsidP="00F15D10">
      <w:pPr>
        <w:spacing w:before="0" w:after="0"/>
        <w:jc w:val="both"/>
        <w:rPr>
          <w:rFonts w:asciiTheme="minorHAnsi" w:hAnsiTheme="minorHAnsi" w:cstheme="minorHAnsi"/>
          <w:bCs/>
          <w:sz w:val="24"/>
          <w:szCs w:val="24"/>
        </w:rPr>
      </w:pPr>
    </w:p>
    <w:p w14:paraId="3181834A" w14:textId="6C3C1DEA" w:rsidR="00DA2F76" w:rsidRPr="00C1093A" w:rsidRDefault="00F15D10" w:rsidP="00F83809">
      <w:pPr>
        <w:spacing w:before="0" w:after="0"/>
        <w:contextualSpacing/>
        <w:jc w:val="both"/>
        <w:rPr>
          <w:rFonts w:ascii="Calibri" w:eastAsia="Times New Roman" w:hAnsi="Calibri"/>
          <w:bCs/>
          <w:sz w:val="24"/>
          <w:szCs w:val="24"/>
        </w:rPr>
      </w:pPr>
      <w:bookmarkStart w:id="98" w:name="_Hlk148961095"/>
      <w:r w:rsidRPr="00C1093A">
        <w:rPr>
          <w:rFonts w:ascii="Calibri" w:eastAsia="Times New Roman" w:hAnsi="Calibri"/>
          <w:bCs/>
          <w:sz w:val="24"/>
          <w:szCs w:val="24"/>
        </w:rPr>
        <w:t>În cadrul unui proiect care vizează modernizarea infrastructurii educaționale, se vor putea finanța lucrări auxiliare care cuprind lucrări de consolidare a clădirilor aflate în risc seismic, acestea fiind eligibile într-un procent de maxim 15 % din valoarea eligibilă a cheltuielilor aferente cap.1, cap.2, cap.4 (punctele 4.1 – 4.6) și cap. 5 (punctul 5.1.1) din bugetul cererii de finanțare.</w:t>
      </w:r>
      <w:bookmarkEnd w:id="98"/>
    </w:p>
    <w:p w14:paraId="59549C88" w14:textId="77777777" w:rsidR="00F83809" w:rsidRPr="00C1093A" w:rsidRDefault="00F83809" w:rsidP="00F83809">
      <w:pPr>
        <w:spacing w:before="0" w:after="0"/>
        <w:contextualSpacing/>
        <w:jc w:val="both"/>
        <w:rPr>
          <w:rFonts w:ascii="Calibri" w:eastAsia="Times New Roman" w:hAnsi="Calibri"/>
          <w:bCs/>
          <w:sz w:val="24"/>
          <w:szCs w:val="24"/>
        </w:rPr>
      </w:pPr>
    </w:p>
    <w:p w14:paraId="3431914E" w14:textId="77777777" w:rsidR="00AE648D" w:rsidRPr="00C1093A" w:rsidRDefault="00AE648D" w:rsidP="005018E9">
      <w:pPr>
        <w:spacing w:before="0" w:after="0"/>
        <w:jc w:val="both"/>
        <w:rPr>
          <w:rFonts w:ascii="Calibri" w:hAnsi="Calibri"/>
          <w:b/>
          <w:bCs/>
          <w:sz w:val="24"/>
          <w:szCs w:val="24"/>
        </w:rPr>
      </w:pPr>
      <w:bookmarkStart w:id="99" w:name="_Toc99376151"/>
    </w:p>
    <w:p w14:paraId="694B7CA3" w14:textId="1E08AE54" w:rsidR="000C1C13" w:rsidRDefault="000C1C13" w:rsidP="000C1C13">
      <w:pPr>
        <w:pStyle w:val="Heading3"/>
        <w:numPr>
          <w:ilvl w:val="0"/>
          <w:numId w:val="0"/>
        </w:numPr>
        <w:rPr>
          <w:i w:val="0"/>
          <w:iCs/>
        </w:rPr>
      </w:pPr>
      <w:bookmarkStart w:id="100" w:name="_Toc154146151"/>
      <w:r w:rsidRPr="002949A6">
        <w:rPr>
          <w:i w:val="0"/>
          <w:iCs/>
        </w:rPr>
        <w:t>5.2.3</w:t>
      </w:r>
      <w:r>
        <w:t xml:space="preserve">    </w:t>
      </w:r>
      <w:r>
        <w:rPr>
          <w:i w:val="0"/>
          <w:iCs/>
        </w:rPr>
        <w:t>Activitatea de baza</w:t>
      </w:r>
      <w:bookmarkEnd w:id="100"/>
    </w:p>
    <w:p w14:paraId="07927601" w14:textId="77777777" w:rsidR="000C1C13" w:rsidRPr="00C1093A" w:rsidRDefault="000C1C13" w:rsidP="000C1C13">
      <w:pPr>
        <w:spacing w:before="0" w:after="0"/>
        <w:jc w:val="both"/>
        <w:rPr>
          <w:rFonts w:ascii="Calibri" w:hAnsi="Calibri"/>
          <w:sz w:val="24"/>
          <w:szCs w:val="24"/>
        </w:rPr>
      </w:pPr>
      <w:r w:rsidRPr="00C1093A">
        <w:rPr>
          <w:rFonts w:ascii="Calibri" w:hAnsi="Calibri"/>
          <w:sz w:val="24"/>
          <w:szCs w:val="24"/>
        </w:rPr>
        <w:t>În conformitate cu definiția</w:t>
      </w:r>
      <w:r w:rsidRPr="00C1093A">
        <w:rPr>
          <w:rFonts w:ascii="Calibri" w:hAnsi="Calibri"/>
          <w:i/>
          <w:iCs/>
          <w:sz w:val="24"/>
          <w:szCs w:val="24"/>
        </w:rPr>
        <w:t xml:space="preserve"> </w:t>
      </w:r>
      <w:r w:rsidRPr="00C1093A">
        <w:rPr>
          <w:rFonts w:ascii="Calibri" w:hAnsi="Calibri"/>
          <w:sz w:val="24"/>
          <w:szCs w:val="24"/>
        </w:rPr>
        <w:t>menționată în secțiunea 1.3 la prezentul Ghid, acțiunile sprijinite în cadrul prezentului apel sunt cele menționate în secțiunea 5.2.2. Activități eligibile, pct. I.</w:t>
      </w:r>
    </w:p>
    <w:p w14:paraId="37124970" w14:textId="77777777" w:rsidR="000C1C13" w:rsidRPr="000C1C13" w:rsidRDefault="000C1C13" w:rsidP="000C1C13"/>
    <w:p w14:paraId="2D2F31D8" w14:textId="22A9BDEF" w:rsidR="00E211D8" w:rsidRPr="00C1093A" w:rsidRDefault="00E211D8" w:rsidP="00BC4F63">
      <w:pPr>
        <w:pStyle w:val="Heading3"/>
        <w:numPr>
          <w:ilvl w:val="2"/>
          <w:numId w:val="34"/>
        </w:numPr>
        <w:rPr>
          <w:rFonts w:cs="Calibri"/>
          <w:i w:val="0"/>
        </w:rPr>
      </w:pPr>
      <w:bookmarkStart w:id="101" w:name="_Toc154146152"/>
      <w:r w:rsidRPr="00C1093A">
        <w:rPr>
          <w:rFonts w:cs="Calibri"/>
          <w:i w:val="0"/>
        </w:rPr>
        <w:t>Activităţi neeligibile</w:t>
      </w:r>
      <w:bookmarkEnd w:id="101"/>
      <w:r w:rsidR="0020173D" w:rsidRPr="00C1093A">
        <w:rPr>
          <w:rFonts w:cs="Calibri"/>
          <w:i w:val="0"/>
        </w:rPr>
        <w:t xml:space="preserve"> </w:t>
      </w:r>
    </w:p>
    <w:p w14:paraId="34D5857B" w14:textId="77777777" w:rsidR="0036314A" w:rsidRPr="00C1093A" w:rsidRDefault="0036314A" w:rsidP="0036314A">
      <w:pPr>
        <w:spacing w:before="0" w:after="0"/>
        <w:jc w:val="both"/>
        <w:rPr>
          <w:rFonts w:ascii="Calibri" w:hAnsi="Calibri"/>
          <w:bCs/>
          <w:sz w:val="24"/>
          <w:szCs w:val="24"/>
        </w:rPr>
      </w:pPr>
      <w:r w:rsidRPr="00C1093A">
        <w:rPr>
          <w:rFonts w:ascii="Calibri" w:hAnsi="Calibri"/>
          <w:bCs/>
          <w:sz w:val="24"/>
          <w:szCs w:val="24"/>
        </w:rPr>
        <w:t>Nu sunt eligibile:</w:t>
      </w:r>
    </w:p>
    <w:p w14:paraId="7E6EA030" w14:textId="777332A2" w:rsidR="0036314A" w:rsidRPr="00C1093A" w:rsidRDefault="0036314A" w:rsidP="00F966CF">
      <w:pPr>
        <w:spacing w:before="0" w:after="0" w:line="259" w:lineRule="auto"/>
        <w:ind w:left="720"/>
        <w:jc w:val="both"/>
        <w:rPr>
          <w:rFonts w:ascii="Calibri" w:eastAsia="Times New Roman" w:hAnsi="Calibri"/>
          <w:sz w:val="24"/>
          <w:szCs w:val="24"/>
          <w:lang w:val="fr-FR"/>
        </w:rPr>
      </w:pPr>
      <w:r w:rsidRPr="00C1093A">
        <w:rPr>
          <w:rFonts w:ascii="Calibri" w:hAnsi="Calibri"/>
          <w:bCs/>
          <w:sz w:val="24"/>
          <w:szCs w:val="24"/>
        </w:rPr>
        <w:t>a)</w:t>
      </w:r>
      <w:r w:rsidR="00F966CF" w:rsidRPr="00C1093A">
        <w:rPr>
          <w:rFonts w:ascii="Calibri" w:hAnsi="Calibri"/>
          <w:bCs/>
          <w:sz w:val="24"/>
          <w:szCs w:val="24"/>
        </w:rPr>
        <w:t xml:space="preserve"> </w:t>
      </w:r>
      <w:proofErr w:type="spellStart"/>
      <w:r w:rsidR="001F48C5" w:rsidRPr="00C1093A">
        <w:rPr>
          <w:rFonts w:ascii="Calibri" w:eastAsia="Times New Roman" w:hAnsi="Calibri"/>
          <w:sz w:val="24"/>
          <w:szCs w:val="24"/>
          <w:lang w:val="fr-FR"/>
        </w:rPr>
        <w:t>Proiectele</w:t>
      </w:r>
      <w:proofErr w:type="spellEnd"/>
      <w:r w:rsidR="001F48C5" w:rsidRPr="00C1093A">
        <w:rPr>
          <w:rFonts w:ascii="Calibri" w:eastAsia="Times New Roman" w:hAnsi="Calibri"/>
          <w:sz w:val="24"/>
          <w:szCs w:val="24"/>
          <w:lang w:val="fr-FR"/>
        </w:rPr>
        <w:t xml:space="preserve"> care </w:t>
      </w:r>
      <w:proofErr w:type="spellStart"/>
      <w:r w:rsidR="001F48C5" w:rsidRPr="00C1093A">
        <w:rPr>
          <w:rFonts w:ascii="Calibri" w:eastAsia="Times New Roman" w:hAnsi="Calibri"/>
          <w:sz w:val="24"/>
          <w:szCs w:val="24"/>
          <w:lang w:val="fr-FR"/>
        </w:rPr>
        <w:t>propun</w:t>
      </w:r>
      <w:proofErr w:type="spellEnd"/>
      <w:r w:rsidR="001F48C5" w:rsidRPr="00C1093A">
        <w:rPr>
          <w:rFonts w:ascii="Calibri" w:eastAsia="Times New Roman" w:hAnsi="Calibri"/>
          <w:sz w:val="24"/>
          <w:szCs w:val="24"/>
          <w:lang w:val="fr-FR"/>
        </w:rPr>
        <w:t xml:space="preserve"> </w:t>
      </w:r>
      <w:proofErr w:type="spellStart"/>
      <w:r w:rsidR="001F48C5" w:rsidRPr="00C1093A">
        <w:rPr>
          <w:rFonts w:ascii="Calibri" w:eastAsia="Times New Roman" w:hAnsi="Calibri"/>
          <w:sz w:val="24"/>
          <w:szCs w:val="24"/>
          <w:lang w:val="fr-FR"/>
        </w:rPr>
        <w:t>exclusiv</w:t>
      </w:r>
      <w:proofErr w:type="spellEnd"/>
      <w:r w:rsidR="001F48C5" w:rsidRPr="00C1093A">
        <w:rPr>
          <w:rFonts w:ascii="Calibri" w:eastAsia="Times New Roman" w:hAnsi="Calibri"/>
          <w:sz w:val="24"/>
          <w:szCs w:val="24"/>
          <w:lang w:val="fr-FR"/>
        </w:rPr>
        <w:t xml:space="preserve"> </w:t>
      </w:r>
      <w:proofErr w:type="spellStart"/>
      <w:r w:rsidR="001F48C5" w:rsidRPr="00C1093A">
        <w:rPr>
          <w:rFonts w:ascii="Calibri" w:eastAsia="Times New Roman" w:hAnsi="Calibri"/>
          <w:sz w:val="24"/>
          <w:szCs w:val="24"/>
          <w:lang w:val="fr-FR"/>
        </w:rPr>
        <w:t>realizarea</w:t>
      </w:r>
      <w:proofErr w:type="spellEnd"/>
      <w:r w:rsidR="001F48C5" w:rsidRPr="00C1093A">
        <w:rPr>
          <w:rFonts w:ascii="Calibri" w:eastAsia="Times New Roman" w:hAnsi="Calibri"/>
          <w:sz w:val="24"/>
          <w:szCs w:val="24"/>
          <w:lang w:val="fr-FR"/>
        </w:rPr>
        <w:t xml:space="preserve"> de </w:t>
      </w:r>
      <w:proofErr w:type="spellStart"/>
      <w:r w:rsidR="001F48C5" w:rsidRPr="00C1093A">
        <w:rPr>
          <w:rFonts w:ascii="Calibri" w:eastAsia="Times New Roman" w:hAnsi="Calibri"/>
          <w:sz w:val="24"/>
          <w:szCs w:val="24"/>
          <w:lang w:val="fr-FR"/>
        </w:rPr>
        <w:t>lucrări</w:t>
      </w:r>
      <w:proofErr w:type="spellEnd"/>
      <w:r w:rsidR="001F48C5" w:rsidRPr="00C1093A">
        <w:rPr>
          <w:rFonts w:ascii="Calibri" w:eastAsia="Times New Roman" w:hAnsi="Calibri"/>
          <w:sz w:val="24"/>
          <w:szCs w:val="24"/>
          <w:lang w:val="fr-FR"/>
        </w:rPr>
        <w:t xml:space="preserve"> </w:t>
      </w:r>
      <w:proofErr w:type="spellStart"/>
      <w:r w:rsidR="001F48C5" w:rsidRPr="00C1093A">
        <w:rPr>
          <w:rFonts w:ascii="Calibri" w:eastAsia="Times New Roman" w:hAnsi="Calibri"/>
          <w:sz w:val="24"/>
          <w:szCs w:val="24"/>
          <w:lang w:val="fr-FR"/>
        </w:rPr>
        <w:t>fără</w:t>
      </w:r>
      <w:proofErr w:type="spellEnd"/>
      <w:r w:rsidR="001F48C5" w:rsidRPr="00C1093A">
        <w:rPr>
          <w:rFonts w:ascii="Calibri" w:eastAsia="Times New Roman" w:hAnsi="Calibri"/>
          <w:sz w:val="24"/>
          <w:szCs w:val="24"/>
          <w:lang w:val="fr-FR"/>
        </w:rPr>
        <w:t xml:space="preserve"> </w:t>
      </w:r>
      <w:proofErr w:type="spellStart"/>
      <w:r w:rsidR="001F48C5" w:rsidRPr="00C1093A">
        <w:rPr>
          <w:rFonts w:ascii="Calibri" w:eastAsia="Times New Roman" w:hAnsi="Calibri"/>
          <w:sz w:val="24"/>
          <w:szCs w:val="24"/>
          <w:lang w:val="fr-FR"/>
        </w:rPr>
        <w:t>autorizație</w:t>
      </w:r>
      <w:proofErr w:type="spellEnd"/>
      <w:r w:rsidR="001F48C5" w:rsidRPr="00C1093A">
        <w:rPr>
          <w:rFonts w:ascii="Calibri" w:eastAsia="Times New Roman" w:hAnsi="Calibri"/>
          <w:sz w:val="24"/>
          <w:szCs w:val="24"/>
          <w:lang w:val="fr-FR"/>
        </w:rPr>
        <w:t xml:space="preserve"> de construire si/</w:t>
      </w:r>
      <w:proofErr w:type="spellStart"/>
      <w:r w:rsidR="001F48C5" w:rsidRPr="00C1093A">
        <w:rPr>
          <w:rFonts w:ascii="Calibri" w:eastAsia="Times New Roman" w:hAnsi="Calibri"/>
          <w:sz w:val="24"/>
          <w:szCs w:val="24"/>
          <w:lang w:val="fr-FR"/>
        </w:rPr>
        <w:t>sau</w:t>
      </w:r>
      <w:proofErr w:type="spellEnd"/>
      <w:r w:rsidR="001F48C5" w:rsidRPr="00C1093A">
        <w:rPr>
          <w:rFonts w:ascii="Calibri" w:eastAsia="Times New Roman" w:hAnsi="Calibri"/>
          <w:sz w:val="24"/>
          <w:szCs w:val="24"/>
          <w:lang w:val="fr-FR"/>
        </w:rPr>
        <w:t xml:space="preserve"> </w:t>
      </w:r>
      <w:proofErr w:type="spellStart"/>
      <w:r w:rsidR="001F48C5" w:rsidRPr="00C1093A">
        <w:rPr>
          <w:rFonts w:ascii="Calibri" w:eastAsia="Times New Roman" w:hAnsi="Calibri"/>
          <w:sz w:val="24"/>
          <w:szCs w:val="24"/>
          <w:lang w:val="fr-FR"/>
        </w:rPr>
        <w:t>dotari</w:t>
      </w:r>
      <w:proofErr w:type="spellEnd"/>
      <w:r w:rsidR="001F48C5" w:rsidRPr="00C1093A">
        <w:rPr>
          <w:rFonts w:ascii="Calibri" w:eastAsia="Times New Roman" w:hAnsi="Calibri"/>
          <w:sz w:val="24"/>
          <w:szCs w:val="24"/>
          <w:lang w:val="fr-FR"/>
        </w:rPr>
        <w:t>;</w:t>
      </w:r>
    </w:p>
    <w:p w14:paraId="473A3E3D" w14:textId="78C0AF26" w:rsidR="002903D9" w:rsidRPr="00C1093A" w:rsidRDefault="001F48C5" w:rsidP="0036314A">
      <w:pPr>
        <w:pStyle w:val="ListParagraph"/>
        <w:spacing w:before="0" w:after="0"/>
        <w:jc w:val="both"/>
        <w:rPr>
          <w:rFonts w:ascii="Calibri" w:eastAsia="Times New Roman" w:hAnsi="Calibri"/>
          <w:sz w:val="24"/>
          <w:szCs w:val="24"/>
          <w:lang w:val="fr-FR"/>
        </w:rPr>
      </w:pPr>
      <w:r w:rsidRPr="00C1093A">
        <w:rPr>
          <w:rFonts w:ascii="Calibri" w:hAnsi="Calibri"/>
          <w:bCs/>
          <w:sz w:val="24"/>
          <w:szCs w:val="24"/>
        </w:rPr>
        <w:t xml:space="preserve">b)     </w:t>
      </w:r>
      <w:proofErr w:type="spellStart"/>
      <w:r w:rsidRPr="00C1093A">
        <w:rPr>
          <w:rFonts w:ascii="Calibri" w:eastAsia="Times New Roman" w:hAnsi="Calibri"/>
          <w:sz w:val="24"/>
          <w:szCs w:val="24"/>
          <w:lang w:val="fr-FR"/>
        </w:rPr>
        <w:t>Proiectele</w:t>
      </w:r>
      <w:proofErr w:type="spellEnd"/>
      <w:r w:rsidRPr="00C1093A">
        <w:rPr>
          <w:rFonts w:ascii="Calibri" w:eastAsia="Times New Roman" w:hAnsi="Calibri"/>
          <w:sz w:val="24"/>
          <w:szCs w:val="24"/>
          <w:lang w:val="fr-FR"/>
        </w:rPr>
        <w:t xml:space="preserve"> care </w:t>
      </w:r>
      <w:proofErr w:type="spellStart"/>
      <w:r w:rsidRPr="00C1093A">
        <w:rPr>
          <w:rFonts w:ascii="Calibri" w:eastAsia="Times New Roman" w:hAnsi="Calibri"/>
          <w:sz w:val="24"/>
          <w:szCs w:val="24"/>
          <w:lang w:val="fr-FR"/>
        </w:rPr>
        <w:t>propun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exclusiv</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dotari</w:t>
      </w:r>
      <w:proofErr w:type="spellEnd"/>
      <w:r w:rsidRPr="00C1093A">
        <w:rPr>
          <w:rFonts w:ascii="Calibri" w:eastAsia="Times New Roman" w:hAnsi="Calibri"/>
          <w:sz w:val="24"/>
          <w:szCs w:val="24"/>
          <w:lang w:val="fr-FR"/>
        </w:rPr>
        <w:t>;</w:t>
      </w:r>
    </w:p>
    <w:p w14:paraId="67AF855F" w14:textId="660F2F4F" w:rsidR="001F48C5" w:rsidRPr="00C1093A" w:rsidRDefault="001F48C5" w:rsidP="001F48C5">
      <w:pPr>
        <w:pStyle w:val="ListParagraph"/>
        <w:spacing w:before="0" w:after="0"/>
        <w:jc w:val="both"/>
        <w:rPr>
          <w:rFonts w:ascii="Calibri" w:hAnsi="Calibri"/>
          <w:bCs/>
          <w:sz w:val="24"/>
          <w:szCs w:val="24"/>
        </w:rPr>
      </w:pPr>
      <w:r w:rsidRPr="00C1093A">
        <w:rPr>
          <w:rFonts w:ascii="Calibri" w:hAnsi="Calibri"/>
          <w:bCs/>
          <w:sz w:val="24"/>
          <w:szCs w:val="24"/>
        </w:rPr>
        <w:t>c)       Proiectele care implică doar lucrări de renovare energetica, de întreținere, reparare și mentenanță a infrastructurii;</w:t>
      </w:r>
    </w:p>
    <w:p w14:paraId="4588E279" w14:textId="75C09BB4" w:rsidR="00935EB3" w:rsidRPr="00C1093A" w:rsidRDefault="001F48C5" w:rsidP="001F48C5">
      <w:pPr>
        <w:pStyle w:val="ListParagraph"/>
        <w:spacing w:before="0" w:after="0"/>
        <w:jc w:val="both"/>
        <w:rPr>
          <w:rFonts w:ascii="Calibri" w:hAnsi="Calibri"/>
          <w:bCs/>
          <w:sz w:val="24"/>
          <w:szCs w:val="24"/>
        </w:rPr>
      </w:pPr>
      <w:r w:rsidRPr="00C1093A">
        <w:rPr>
          <w:rFonts w:ascii="Calibri" w:hAnsi="Calibri"/>
          <w:bCs/>
          <w:sz w:val="24"/>
          <w:szCs w:val="24"/>
        </w:rPr>
        <w:t>d</w:t>
      </w:r>
      <w:r w:rsidR="0036314A" w:rsidRPr="00C1093A">
        <w:rPr>
          <w:rFonts w:ascii="Calibri" w:hAnsi="Calibri"/>
          <w:bCs/>
          <w:sz w:val="24"/>
          <w:szCs w:val="24"/>
        </w:rPr>
        <w:t>)</w:t>
      </w:r>
      <w:r w:rsidR="009969F7" w:rsidRPr="00C1093A">
        <w:rPr>
          <w:rFonts w:ascii="Calibri" w:hAnsi="Calibri"/>
          <w:bCs/>
          <w:sz w:val="24"/>
          <w:szCs w:val="24"/>
        </w:rPr>
        <w:t xml:space="preserve"> </w:t>
      </w:r>
      <w:r w:rsidR="0036314A" w:rsidRPr="00C1093A">
        <w:rPr>
          <w:rFonts w:ascii="Calibri" w:hAnsi="Calibri"/>
          <w:bCs/>
          <w:sz w:val="24"/>
          <w:szCs w:val="24"/>
        </w:rPr>
        <w:t>Proiectele finalizate care potrivit art 2 al RDC, Regulamentul (UE) 2021/1060, pct 37, reprezintă proiectele care au fost încheiate in mod fizic sau implementate intregal si pentru care toate plățile au fost efectuate de beneficiar, iar contribuția</w:t>
      </w:r>
      <w:r w:rsidR="00887633" w:rsidRPr="00C1093A">
        <w:rPr>
          <w:rFonts w:ascii="Calibri" w:hAnsi="Calibri"/>
          <w:bCs/>
          <w:sz w:val="24"/>
          <w:szCs w:val="24"/>
        </w:rPr>
        <w:t xml:space="preserve"> publica relevanta </w:t>
      </w:r>
      <w:r w:rsidR="0036314A" w:rsidRPr="00C1093A">
        <w:rPr>
          <w:rFonts w:ascii="Calibri" w:hAnsi="Calibri"/>
          <w:bCs/>
          <w:sz w:val="24"/>
          <w:szCs w:val="24"/>
        </w:rPr>
        <w:t>a fost plătită beneficiarilor</w:t>
      </w:r>
      <w:r w:rsidR="00935EB3" w:rsidRPr="00C1093A">
        <w:rPr>
          <w:rFonts w:ascii="Calibri" w:hAnsi="Calibri"/>
          <w:bCs/>
          <w:sz w:val="24"/>
          <w:szCs w:val="24"/>
        </w:rPr>
        <w:t>;</w:t>
      </w:r>
    </w:p>
    <w:p w14:paraId="34A29221" w14:textId="77777777" w:rsidR="008B6A17" w:rsidRPr="00C1093A" w:rsidRDefault="00935EB3" w:rsidP="008B6A17">
      <w:pPr>
        <w:pStyle w:val="ListParagraph"/>
        <w:autoSpaceDE w:val="0"/>
        <w:autoSpaceDN w:val="0"/>
        <w:spacing w:before="0" w:after="0"/>
        <w:jc w:val="both"/>
        <w:rPr>
          <w:rFonts w:ascii="Calibri" w:hAnsi="Calibri"/>
          <w:sz w:val="24"/>
          <w:szCs w:val="24"/>
          <w:lang w:eastAsia="ro-RO"/>
        </w:rPr>
      </w:pPr>
      <w:r w:rsidRPr="00C1093A">
        <w:rPr>
          <w:rFonts w:ascii="Calibri" w:hAnsi="Calibri"/>
          <w:bCs/>
          <w:sz w:val="24"/>
          <w:szCs w:val="24"/>
        </w:rPr>
        <w:t xml:space="preserve">e) </w:t>
      </w:r>
      <w:r w:rsidR="008B6A17" w:rsidRPr="00C1093A">
        <w:rPr>
          <w:rFonts w:ascii="Calibri" w:eastAsia="Times New Roman" w:hAnsi="Calibri"/>
          <w:sz w:val="24"/>
          <w:szCs w:val="24"/>
          <w:lang w:eastAsia="ro-RO"/>
        </w:rPr>
        <w:t xml:space="preserve">investițiile legate de producția, prelucrarea, transportul, distribuția, stocarea sau arderea combustibililor fosili, exceptând: </w:t>
      </w:r>
    </w:p>
    <w:p w14:paraId="5BCCD36E" w14:textId="77777777" w:rsidR="008B6A17" w:rsidRPr="00C1093A" w:rsidRDefault="008B6A17" w:rsidP="008B6A17">
      <w:pPr>
        <w:autoSpaceDE w:val="0"/>
        <w:autoSpaceDN w:val="0"/>
        <w:spacing w:before="0" w:after="0"/>
        <w:ind w:left="720"/>
        <w:contextualSpacing/>
        <w:jc w:val="both"/>
        <w:rPr>
          <w:rFonts w:ascii="Calibri" w:hAnsi="Calibri"/>
          <w:sz w:val="24"/>
          <w:szCs w:val="24"/>
          <w:lang w:eastAsia="ro-RO"/>
        </w:rPr>
      </w:pPr>
      <w:r w:rsidRPr="00C1093A">
        <w:rPr>
          <w:rFonts w:ascii="Calibri" w:hAnsi="Calibri"/>
          <w:sz w:val="24"/>
          <w:szCs w:val="24"/>
          <w:lang w:eastAsia="ro-RO"/>
        </w:rPr>
        <w:t>(i) investițiile în înlocuirea sistemelor de încălzire cu ardere pe bază de combustibili fosili solizi, și anume cărbune, turbă, lignit, șisturi bituminoase, cu sisteme de încălzire cu ardere pe bază de gaz, în scopul:</w:t>
      </w:r>
    </w:p>
    <w:p w14:paraId="5BD7FBD3" w14:textId="77777777" w:rsidR="008B6A17" w:rsidRPr="00C1093A" w:rsidRDefault="008B6A17" w:rsidP="00E07D7E">
      <w:pPr>
        <w:numPr>
          <w:ilvl w:val="0"/>
          <w:numId w:val="45"/>
        </w:numPr>
        <w:autoSpaceDE w:val="0"/>
        <w:autoSpaceDN w:val="0"/>
        <w:spacing w:before="0" w:after="0"/>
        <w:contextualSpacing/>
        <w:jc w:val="both"/>
        <w:rPr>
          <w:rFonts w:ascii="Calibri" w:eastAsia="Times New Roman" w:hAnsi="Calibri"/>
          <w:sz w:val="24"/>
          <w:szCs w:val="24"/>
          <w:lang w:eastAsia="ro-RO"/>
        </w:rPr>
      </w:pPr>
      <w:r w:rsidRPr="00C1093A">
        <w:rPr>
          <w:rFonts w:ascii="Calibri" w:eastAsia="Times New Roman" w:hAnsi="Calibri"/>
          <w:sz w:val="24"/>
          <w:szCs w:val="24"/>
          <w:lang w:eastAsia="ro-RO"/>
        </w:rPr>
        <w:t>de a optimiza sistemele de încălzire și răcire centralizată pentru a le aduce la stadiul de „sisteme eficiente de termoficare și răcire centralizată”, astfel cum sunt definite la articolul 2 punctul 41 din Directiva 2012/27/UE;</w:t>
      </w:r>
    </w:p>
    <w:p w14:paraId="07E4B7D4" w14:textId="77777777" w:rsidR="008B6A17" w:rsidRPr="00C1093A" w:rsidRDefault="008B6A17" w:rsidP="00E07D7E">
      <w:pPr>
        <w:numPr>
          <w:ilvl w:val="0"/>
          <w:numId w:val="45"/>
        </w:numPr>
        <w:autoSpaceDE w:val="0"/>
        <w:autoSpaceDN w:val="0"/>
        <w:spacing w:before="0" w:after="0"/>
        <w:contextualSpacing/>
        <w:jc w:val="both"/>
        <w:rPr>
          <w:rFonts w:ascii="Calibri" w:hAnsi="Calibri"/>
          <w:sz w:val="24"/>
          <w:szCs w:val="24"/>
          <w:lang w:eastAsia="ro-RO"/>
        </w:rPr>
      </w:pPr>
      <w:r w:rsidRPr="00C1093A">
        <w:rPr>
          <w:rFonts w:ascii="Calibri" w:hAnsi="Calibri"/>
          <w:sz w:val="24"/>
          <w:szCs w:val="24"/>
          <w:lang w:eastAsia="ro-RO"/>
        </w:rPr>
        <w:t>de a optimiza centralele de producere combinată a energiei electrice și a energiei termice pentru a le aduce la stadiul de „cogenerare de înaltă eficiență”, astfel cum este definită la articolul 2 punctul 34 din Directiva 2012/27/UE;</w:t>
      </w:r>
    </w:p>
    <w:p w14:paraId="6C6D0240" w14:textId="77777777" w:rsidR="008B6A17" w:rsidRPr="00C1093A" w:rsidRDefault="008B6A17" w:rsidP="00E07D7E">
      <w:pPr>
        <w:numPr>
          <w:ilvl w:val="0"/>
          <w:numId w:val="45"/>
        </w:numPr>
        <w:autoSpaceDE w:val="0"/>
        <w:autoSpaceDN w:val="0"/>
        <w:spacing w:before="0" w:after="0"/>
        <w:contextualSpacing/>
        <w:jc w:val="both"/>
        <w:rPr>
          <w:rFonts w:ascii="Calibri" w:hAnsi="Calibri"/>
          <w:sz w:val="24"/>
          <w:szCs w:val="24"/>
          <w:lang w:eastAsia="ro-RO"/>
        </w:rPr>
      </w:pPr>
      <w:r w:rsidRPr="00C1093A">
        <w:rPr>
          <w:rFonts w:ascii="Calibri" w:hAnsi="Calibri"/>
          <w:sz w:val="24"/>
          <w:szCs w:val="24"/>
          <w:lang w:eastAsia="ro-RO"/>
        </w:rPr>
        <w:t>de a investi în cazane și sisteme de încălzire cu ardere pe bază de gaze naturale pentru locuințe și clădiri, care înlocuiesc instalațiile pe bază de cărbune, turbă, lignit sau șisturi bituminoase;</w:t>
      </w:r>
    </w:p>
    <w:p w14:paraId="2CFC40F8" w14:textId="77777777" w:rsidR="008B6A17" w:rsidRPr="00C1093A" w:rsidRDefault="008B6A17" w:rsidP="008B6A17">
      <w:pPr>
        <w:autoSpaceDE w:val="0"/>
        <w:autoSpaceDN w:val="0"/>
        <w:spacing w:before="0" w:after="0"/>
        <w:ind w:left="1068"/>
        <w:jc w:val="both"/>
        <w:rPr>
          <w:rFonts w:ascii="Calibri" w:hAnsi="Calibri"/>
          <w:sz w:val="24"/>
          <w:szCs w:val="24"/>
          <w:lang w:eastAsia="ro-RO"/>
        </w:rPr>
      </w:pPr>
      <w:r w:rsidRPr="00C1093A">
        <w:rPr>
          <w:rFonts w:ascii="Calibri" w:hAnsi="Calibri"/>
          <w:sz w:val="24"/>
          <w:szCs w:val="24"/>
          <w:lang w:eastAsia="ro-RO"/>
        </w:rPr>
        <w:t xml:space="preserve">(ii) investițiile în extinderea și schimbarea destinației, conversia sau modernizarea rețelelor de transport și distribuție a gazelor, cu condiția ca aceste investiții să </w:t>
      </w:r>
      <w:r w:rsidRPr="00C1093A">
        <w:rPr>
          <w:rFonts w:ascii="Calibri" w:hAnsi="Calibri"/>
          <w:sz w:val="24"/>
          <w:szCs w:val="24"/>
          <w:lang w:eastAsia="ro-RO"/>
        </w:rPr>
        <w:lastRenderedPageBreak/>
        <w:t>pregătească rețelele pentru adăugarea în sistem a gazelor din surse regenerabile și a gazelor cu emisii reduse de carbon, cum ar fi hidrogenul, biometanul și gazul de sinteză, și să permită înlocuirea instalațiilor de combustibili fosili solizi;</w:t>
      </w:r>
    </w:p>
    <w:p w14:paraId="64553D56" w14:textId="77777777" w:rsidR="008B6A17" w:rsidRPr="00C1093A" w:rsidRDefault="008B6A17" w:rsidP="008B6A17">
      <w:pPr>
        <w:autoSpaceDE w:val="0"/>
        <w:autoSpaceDN w:val="0"/>
        <w:spacing w:before="0" w:after="0"/>
        <w:ind w:left="1068"/>
        <w:jc w:val="both"/>
        <w:rPr>
          <w:rFonts w:ascii="Calibri" w:hAnsi="Calibri"/>
          <w:sz w:val="24"/>
          <w:szCs w:val="24"/>
          <w:lang w:eastAsia="ro-RO"/>
        </w:rPr>
      </w:pPr>
      <w:r w:rsidRPr="00C1093A">
        <w:rPr>
          <w:rFonts w:ascii="Calibri" w:hAnsi="Calibri"/>
          <w:sz w:val="24"/>
          <w:szCs w:val="24"/>
          <w:lang w:eastAsia="ro-RO"/>
        </w:rPr>
        <w:t>(iii) investițiile în:</w:t>
      </w:r>
    </w:p>
    <w:p w14:paraId="351F04E1" w14:textId="77777777" w:rsidR="008B6A17" w:rsidRPr="00C1093A" w:rsidRDefault="008B6A17" w:rsidP="00E07D7E">
      <w:pPr>
        <w:numPr>
          <w:ilvl w:val="0"/>
          <w:numId w:val="46"/>
        </w:numPr>
        <w:autoSpaceDE w:val="0"/>
        <w:autoSpaceDN w:val="0"/>
        <w:spacing w:before="0" w:after="0"/>
        <w:contextualSpacing/>
        <w:jc w:val="both"/>
        <w:rPr>
          <w:rFonts w:ascii="Calibri" w:hAnsi="Calibri"/>
          <w:sz w:val="24"/>
          <w:szCs w:val="24"/>
          <w:lang w:eastAsia="ro-RO"/>
        </w:rPr>
      </w:pPr>
      <w:r w:rsidRPr="00C1093A">
        <w:rPr>
          <w:rFonts w:ascii="Calibri" w:eastAsia="Times New Roman" w:hAnsi="Calibri"/>
          <w:sz w:val="24"/>
          <w:szCs w:val="24"/>
          <w:lang w:eastAsia="ro-RO"/>
        </w:rPr>
        <w:t>vehiculele nepoluante, astfel cum sunt definite în Directiva 2009/33/CE a Parlamentului European și a Consiliului, de interes public; și</w:t>
      </w:r>
    </w:p>
    <w:p w14:paraId="020AF027" w14:textId="77777777" w:rsidR="008B6A17" w:rsidRPr="00C1093A" w:rsidRDefault="008B6A17" w:rsidP="00E07D7E">
      <w:pPr>
        <w:numPr>
          <w:ilvl w:val="0"/>
          <w:numId w:val="46"/>
        </w:numPr>
        <w:autoSpaceDE w:val="0"/>
        <w:autoSpaceDN w:val="0"/>
        <w:spacing w:before="0" w:after="0"/>
        <w:contextualSpacing/>
        <w:jc w:val="both"/>
        <w:rPr>
          <w:rFonts w:ascii="Calibri" w:hAnsi="Calibri"/>
          <w:sz w:val="24"/>
          <w:szCs w:val="24"/>
          <w:lang w:eastAsia="ro-RO"/>
        </w:rPr>
      </w:pPr>
      <w:r w:rsidRPr="00C1093A">
        <w:rPr>
          <w:rFonts w:ascii="Calibri" w:hAnsi="Calibri"/>
          <w:sz w:val="24"/>
          <w:szCs w:val="24"/>
          <w:lang w:eastAsia="ro-RO"/>
        </w:rPr>
        <w:t>vehicule, aeronave și nave proiectate și construite sau adaptate pentru a fi utilizate de serviciile de protecție civilă și de pompieri.</w:t>
      </w:r>
    </w:p>
    <w:p w14:paraId="4881D727" w14:textId="77777777" w:rsidR="00935EB3" w:rsidRPr="00C1093A" w:rsidRDefault="00935EB3" w:rsidP="00853FD5">
      <w:pPr>
        <w:spacing w:before="0" w:after="0"/>
        <w:jc w:val="both"/>
        <w:rPr>
          <w:rFonts w:ascii="Calibri" w:hAnsi="Calibri"/>
          <w:bCs/>
          <w:sz w:val="24"/>
          <w:szCs w:val="24"/>
        </w:rPr>
      </w:pPr>
    </w:p>
    <w:p w14:paraId="0778DA9B" w14:textId="77777777" w:rsidR="00E27F8B" w:rsidRPr="00C1093A" w:rsidRDefault="00E27F8B" w:rsidP="00E27F8B">
      <w:pPr>
        <w:pStyle w:val="ListParagraph"/>
        <w:spacing w:before="0" w:after="0"/>
        <w:jc w:val="both"/>
        <w:rPr>
          <w:rFonts w:ascii="Calibri" w:hAnsi="Calibri"/>
          <w:bCs/>
          <w:sz w:val="24"/>
          <w:szCs w:val="24"/>
        </w:rPr>
      </w:pPr>
    </w:p>
    <w:p w14:paraId="64B7DA13" w14:textId="38A295F5" w:rsidR="008D5C71" w:rsidRPr="00C1093A" w:rsidRDefault="008D5C71" w:rsidP="00E07D7E">
      <w:pPr>
        <w:pStyle w:val="Heading2"/>
        <w:numPr>
          <w:ilvl w:val="1"/>
          <w:numId w:val="34"/>
        </w:numPr>
        <w:rPr>
          <w:rFonts w:ascii="Calibri" w:hAnsi="Calibri" w:cs="Calibri"/>
        </w:rPr>
      </w:pPr>
      <w:bookmarkStart w:id="102" w:name="_Toc154146153"/>
      <w:r w:rsidRPr="00C1093A">
        <w:rPr>
          <w:rFonts w:ascii="Calibri" w:hAnsi="Calibri" w:cs="Calibri"/>
        </w:rPr>
        <w:t>Eligibilitatea cheltuielilor</w:t>
      </w:r>
      <w:bookmarkEnd w:id="102"/>
      <w:r w:rsidRPr="00C1093A">
        <w:rPr>
          <w:rFonts w:ascii="Calibri" w:hAnsi="Calibri" w:cs="Calibri"/>
        </w:rPr>
        <w:t xml:space="preserve"> </w:t>
      </w:r>
    </w:p>
    <w:p w14:paraId="3D2D1AB4" w14:textId="77777777" w:rsidR="004317D2" w:rsidRPr="00C1093A" w:rsidRDefault="004317D2" w:rsidP="00B233E1">
      <w:pPr>
        <w:jc w:val="both"/>
        <w:rPr>
          <w:rFonts w:ascii="Calibri" w:hAnsi="Calibri"/>
          <w:sz w:val="24"/>
          <w:szCs w:val="24"/>
        </w:rPr>
      </w:pPr>
      <w:r w:rsidRPr="00C1093A">
        <w:rPr>
          <w:rFonts w:ascii="Calibri" w:hAnsi="Calibri"/>
          <w:sz w:val="24"/>
          <w:szCs w:val="24"/>
        </w:rPr>
        <w:t xml:space="preserve">Condițiile cumulative de eligibilitate a unei cheltuieli sunt stabilite în acord cu art. 2 din HG nr. 873/2022. Cheltuielile trebuie: </w:t>
      </w:r>
    </w:p>
    <w:p w14:paraId="0666465B" w14:textId="77777777" w:rsidR="004317D2" w:rsidRPr="00C1093A" w:rsidRDefault="004317D2" w:rsidP="00B233E1">
      <w:pPr>
        <w:jc w:val="both"/>
        <w:rPr>
          <w:rFonts w:ascii="Calibri" w:hAnsi="Calibri"/>
          <w:sz w:val="24"/>
          <w:szCs w:val="24"/>
        </w:rPr>
      </w:pPr>
      <w:r w:rsidRPr="00C1093A">
        <w:rPr>
          <w:rFonts w:ascii="Calibri" w:hAnsi="Calibri"/>
          <w:sz w:val="24"/>
          <w:szCs w:val="24"/>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CA5D82B" w14:textId="77777777" w:rsidR="004317D2" w:rsidRPr="00C1093A" w:rsidRDefault="004317D2" w:rsidP="00B233E1">
      <w:pPr>
        <w:jc w:val="both"/>
        <w:rPr>
          <w:rFonts w:ascii="Calibri" w:hAnsi="Calibri"/>
          <w:sz w:val="24"/>
          <w:szCs w:val="24"/>
        </w:rPr>
      </w:pPr>
      <w:r w:rsidRPr="00C1093A">
        <w:rPr>
          <w:rFonts w:ascii="Calibri" w:hAnsi="Calibri"/>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2162AB8F" w14:textId="77777777" w:rsidR="004317D2" w:rsidRPr="00C1093A" w:rsidRDefault="004317D2" w:rsidP="00B8435D">
      <w:pPr>
        <w:jc w:val="both"/>
        <w:rPr>
          <w:rFonts w:ascii="Calibri" w:hAnsi="Calibri"/>
          <w:sz w:val="24"/>
          <w:szCs w:val="24"/>
        </w:rPr>
      </w:pPr>
      <w:r w:rsidRPr="00C1093A">
        <w:rPr>
          <w:rFonts w:ascii="Calibri" w:hAnsi="Calibri"/>
          <w:sz w:val="24"/>
          <w:szCs w:val="24"/>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615C60CB" w14:textId="77777777" w:rsidR="004317D2" w:rsidRPr="00C1093A" w:rsidRDefault="004317D2" w:rsidP="00B8435D">
      <w:pPr>
        <w:jc w:val="both"/>
        <w:rPr>
          <w:rFonts w:ascii="Calibri" w:hAnsi="Calibri"/>
          <w:sz w:val="24"/>
          <w:szCs w:val="24"/>
        </w:rPr>
      </w:pPr>
      <w:r w:rsidRPr="00C1093A">
        <w:rPr>
          <w:rFonts w:ascii="Calibri" w:hAnsi="Calibri"/>
          <w:sz w:val="24"/>
          <w:szCs w:val="24"/>
        </w:rPr>
        <w:t xml:space="preserve">d) să fie în conformitate cu prevederile programului; </w:t>
      </w:r>
    </w:p>
    <w:p w14:paraId="2FFA2F67" w14:textId="77777777" w:rsidR="004317D2" w:rsidRPr="00C1093A" w:rsidRDefault="004317D2" w:rsidP="00B8435D">
      <w:pPr>
        <w:jc w:val="both"/>
        <w:rPr>
          <w:rFonts w:ascii="Calibri" w:hAnsi="Calibri"/>
          <w:sz w:val="24"/>
          <w:szCs w:val="24"/>
        </w:rPr>
      </w:pPr>
      <w:r w:rsidRPr="00C1093A">
        <w:rPr>
          <w:rFonts w:ascii="Calibri" w:hAnsi="Calibri"/>
          <w:sz w:val="24"/>
          <w:szCs w:val="24"/>
        </w:rPr>
        <w:t xml:space="preserve">e) să fie în conformitate cu prevederile contractului/deciziei de finanţare; </w:t>
      </w:r>
    </w:p>
    <w:p w14:paraId="2BF94C39" w14:textId="77777777" w:rsidR="004317D2" w:rsidRPr="00C1093A" w:rsidRDefault="004317D2" w:rsidP="00B8435D">
      <w:pPr>
        <w:jc w:val="both"/>
        <w:rPr>
          <w:rFonts w:ascii="Calibri" w:hAnsi="Calibri"/>
          <w:sz w:val="24"/>
          <w:szCs w:val="24"/>
        </w:rPr>
      </w:pPr>
      <w:r w:rsidRPr="00C1093A">
        <w:rPr>
          <w:rFonts w:ascii="Calibri" w:hAnsi="Calibri"/>
          <w:sz w:val="24"/>
          <w:szCs w:val="24"/>
        </w:rPr>
        <w:t>f) să fie rezonabilă şi necesară realizării operaţiunii.</w:t>
      </w:r>
    </w:p>
    <w:p w14:paraId="15EDFD54" w14:textId="77777777" w:rsidR="004317D2" w:rsidRPr="00C1093A" w:rsidRDefault="004317D2" w:rsidP="00B8435D">
      <w:pPr>
        <w:jc w:val="both"/>
        <w:rPr>
          <w:rFonts w:ascii="Calibri" w:hAnsi="Calibri"/>
          <w:sz w:val="24"/>
          <w:szCs w:val="24"/>
        </w:rPr>
      </w:pPr>
      <w:r w:rsidRPr="00C1093A">
        <w:rPr>
          <w:rFonts w:ascii="Calibri" w:hAnsi="Calibri"/>
          <w:sz w:val="24"/>
          <w:szCs w:val="24"/>
        </w:rPr>
        <w:t xml:space="preserve">g) să respecte prevederile legislaţiei Uniunii Europene şi legislaţiei naţionale aplicabile; </w:t>
      </w:r>
    </w:p>
    <w:p w14:paraId="661C3217" w14:textId="77777777" w:rsidR="004317D2" w:rsidRPr="00C1093A" w:rsidRDefault="004317D2" w:rsidP="00B8435D">
      <w:pPr>
        <w:jc w:val="both"/>
        <w:rPr>
          <w:rFonts w:ascii="Calibri" w:hAnsi="Calibri"/>
          <w:sz w:val="24"/>
          <w:szCs w:val="24"/>
        </w:rPr>
      </w:pPr>
      <w:r w:rsidRPr="00C1093A">
        <w:rPr>
          <w:rFonts w:ascii="Calibri" w:hAnsi="Calibri"/>
          <w:sz w:val="24"/>
          <w:szCs w:val="24"/>
        </w:rPr>
        <w:t xml:space="preserve">h) să fie înregistrată în contabilitatea beneficiarului, cu respectarea prevederilor art. 74 alin. (1) lit. a) pct. (i) din Regulamentul (UE) 2021/1.060, cu excepţia formelor de sprijin prevăzute la art. 5 din HG 873/2002. </w:t>
      </w:r>
    </w:p>
    <w:p w14:paraId="62BA8D7F" w14:textId="77777777" w:rsidR="004317D2" w:rsidRPr="00C1093A" w:rsidRDefault="004317D2" w:rsidP="00B8435D">
      <w:pPr>
        <w:jc w:val="both"/>
        <w:rPr>
          <w:rFonts w:ascii="Calibri" w:hAnsi="Calibri"/>
          <w:i/>
          <w:sz w:val="24"/>
          <w:szCs w:val="24"/>
        </w:rPr>
      </w:pPr>
      <w:r w:rsidRPr="00C1093A">
        <w:rPr>
          <w:rFonts w:ascii="Calibri" w:hAnsi="Calibri"/>
          <w:i/>
          <w:sz w:val="24"/>
          <w:szCs w:val="24"/>
        </w:rPr>
        <w:lastRenderedPageBreak/>
        <w:t xml:space="preserve">Notă! </w:t>
      </w:r>
    </w:p>
    <w:p w14:paraId="505FA88D" w14:textId="7F47234E" w:rsidR="004317D2" w:rsidRPr="00C1093A" w:rsidRDefault="004317D2" w:rsidP="00B8435D">
      <w:pPr>
        <w:jc w:val="both"/>
        <w:rPr>
          <w:rFonts w:ascii="Calibri" w:hAnsi="Calibri"/>
          <w:i/>
          <w:sz w:val="24"/>
          <w:szCs w:val="24"/>
        </w:rPr>
      </w:pPr>
      <w:r w:rsidRPr="00C1093A">
        <w:rPr>
          <w:rFonts w:ascii="Calibri" w:hAnsi="Calibri"/>
          <w:i/>
          <w:sz w:val="24"/>
          <w:szCs w:val="24"/>
        </w:rPr>
        <w:t>Orice cheltuieli efectuate după finalizarea etapei de implementare a proiectului sunt neeligibile.</w:t>
      </w:r>
    </w:p>
    <w:p w14:paraId="3CD4C2FC" w14:textId="77777777" w:rsidR="004317D2" w:rsidRPr="00C1093A" w:rsidRDefault="004317D2" w:rsidP="00B8435D">
      <w:pPr>
        <w:jc w:val="both"/>
        <w:rPr>
          <w:rFonts w:ascii="Calibri" w:hAnsi="Calibri"/>
          <w:sz w:val="24"/>
          <w:szCs w:val="24"/>
        </w:rPr>
      </w:pPr>
      <w:r w:rsidRPr="00C1093A">
        <w:rPr>
          <w:rFonts w:ascii="Calibri" w:hAnsi="Calibr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49491656" w14:textId="77777777" w:rsidR="004317D2" w:rsidRPr="00C1093A" w:rsidRDefault="004317D2" w:rsidP="00B8435D">
      <w:pPr>
        <w:jc w:val="both"/>
        <w:rPr>
          <w:rFonts w:ascii="Calibri" w:hAnsi="Calibri"/>
          <w:sz w:val="24"/>
          <w:szCs w:val="24"/>
        </w:rPr>
      </w:pPr>
      <w:r w:rsidRPr="00C1093A">
        <w:rPr>
          <w:rFonts w:ascii="Calibri" w:hAnsi="Calibri"/>
          <w:sz w:val="24"/>
          <w:szCs w:val="24"/>
        </w:rPr>
        <w:t>(i)</w:t>
      </w:r>
      <w:r w:rsidRPr="00C1093A">
        <w:rPr>
          <w:rFonts w:ascii="Calibri" w:hAnsi="Calibri"/>
          <w:sz w:val="24"/>
          <w:szCs w:val="24"/>
        </w:rPr>
        <w:tab/>
        <w:t xml:space="preserve">pentru operațiunile al căror cost total este mai mic de 5.000.000,00 EUR (inclusiv TVA); </w:t>
      </w:r>
    </w:p>
    <w:p w14:paraId="13EAC473" w14:textId="77777777" w:rsidR="004317D2" w:rsidRPr="00C1093A" w:rsidRDefault="004317D2" w:rsidP="00B8435D">
      <w:pPr>
        <w:jc w:val="both"/>
        <w:rPr>
          <w:rFonts w:ascii="Calibri" w:hAnsi="Calibri"/>
          <w:sz w:val="24"/>
          <w:szCs w:val="24"/>
        </w:rPr>
      </w:pPr>
      <w:r w:rsidRPr="00C1093A">
        <w:rPr>
          <w:rFonts w:ascii="Calibri" w:hAnsi="Calibri"/>
          <w:sz w:val="24"/>
          <w:szCs w:val="24"/>
        </w:rPr>
        <w:t>(ii)</w:t>
      </w:r>
      <w:r w:rsidRPr="00C1093A">
        <w:rPr>
          <w:rFonts w:ascii="Calibri" w:hAnsi="Calibri"/>
          <w:sz w:val="24"/>
          <w:szCs w:val="24"/>
        </w:rPr>
        <w:tab/>
        <w:t xml:space="preserve">pentru operațiunile al căror cost total este mai mare de 5.000.000,00 EUR (inclusiv TVA), în cazul în care TVA-ul nu se recuperează în temeiul legislației naționale privind TVA; </w:t>
      </w:r>
    </w:p>
    <w:p w14:paraId="307F3623" w14:textId="77777777" w:rsidR="004317D2" w:rsidRPr="00C1093A" w:rsidRDefault="004317D2" w:rsidP="00B8435D">
      <w:pPr>
        <w:jc w:val="both"/>
        <w:rPr>
          <w:rFonts w:ascii="Calibri" w:hAnsi="Calibri"/>
          <w:sz w:val="24"/>
          <w:szCs w:val="24"/>
        </w:rPr>
      </w:pPr>
      <w:r w:rsidRPr="00C1093A">
        <w:rPr>
          <w:rFonts w:ascii="Calibri" w:hAnsi="Calibr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1B4CA5B3" w14:textId="77777777" w:rsidR="004317D2" w:rsidRPr="00C1093A" w:rsidRDefault="004317D2" w:rsidP="00B8435D">
      <w:pPr>
        <w:jc w:val="both"/>
        <w:rPr>
          <w:rFonts w:ascii="Calibri" w:hAnsi="Calibri"/>
          <w:sz w:val="24"/>
          <w:szCs w:val="24"/>
        </w:rPr>
      </w:pPr>
      <w:r w:rsidRPr="00C1093A">
        <w:rPr>
          <w:rFonts w:ascii="Calibri" w:hAnsi="Calibri"/>
          <w:sz w:val="24"/>
          <w:szCs w:val="24"/>
        </w:rPr>
        <w:t xml:space="preserve">Toate cheltuielile trebuie să fie justificate în contextul operațiunii și să respecte principiile bunei gestiuni financiare, în special în ceea ce privește economia și eficiența operațiunii. </w:t>
      </w:r>
    </w:p>
    <w:p w14:paraId="7A0B08FA" w14:textId="58FB7A6C" w:rsidR="00B8435D" w:rsidRPr="00C1093A" w:rsidRDefault="004317D2" w:rsidP="00B8435D">
      <w:pPr>
        <w:jc w:val="both"/>
        <w:rPr>
          <w:rFonts w:ascii="Calibri" w:hAnsi="Calibri"/>
          <w:sz w:val="24"/>
          <w:szCs w:val="24"/>
        </w:rPr>
      </w:pPr>
      <w:r w:rsidRPr="00C1093A">
        <w:rPr>
          <w:rFonts w:ascii="Calibri" w:hAnsi="Calibri"/>
          <w:sz w:val="24"/>
          <w:szCs w:val="24"/>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06433EC1" w14:textId="77777777" w:rsidR="004317D2" w:rsidRPr="00C1093A" w:rsidRDefault="004317D2" w:rsidP="00B8435D">
      <w:pPr>
        <w:jc w:val="both"/>
        <w:rPr>
          <w:rFonts w:ascii="Calibri" w:hAnsi="Calibri"/>
          <w:sz w:val="24"/>
          <w:szCs w:val="24"/>
        </w:rPr>
      </w:pPr>
      <w:r w:rsidRPr="00C1093A">
        <w:rPr>
          <w:rFonts w:ascii="Calibri" w:hAnsi="Calibri"/>
          <w:sz w:val="24"/>
          <w:szCs w:val="24"/>
        </w:rPr>
        <w:t xml:space="preserve">Notă! </w:t>
      </w:r>
    </w:p>
    <w:p w14:paraId="67226CA2" w14:textId="5CCB30AD" w:rsidR="004317D2" w:rsidRPr="00C1093A" w:rsidRDefault="004317D2" w:rsidP="00B8435D">
      <w:pPr>
        <w:jc w:val="both"/>
        <w:rPr>
          <w:rFonts w:ascii="Calibri" w:hAnsi="Calibri"/>
          <w:sz w:val="24"/>
          <w:szCs w:val="24"/>
        </w:rPr>
      </w:pPr>
      <w:r w:rsidRPr="00C1093A">
        <w:rPr>
          <w:rFonts w:ascii="Calibri" w:hAnsi="Calibri"/>
          <w:sz w:val="24"/>
          <w:szCs w:val="24"/>
        </w:rPr>
        <w:t>Încadrarea cheltuielilor pe categorii și subcategorii bugetare în sistemul informatic MySMIS2021/SMIS2021+ se va face în baza Matricei de corelare a bugetului proiectului cu devizul general al investiției (Modelu A la prezentul ghid).</w:t>
      </w:r>
    </w:p>
    <w:p w14:paraId="0DEE7D75" w14:textId="512D0A2A" w:rsidR="00E211D8" w:rsidRPr="00C1093A" w:rsidRDefault="007D78F1" w:rsidP="00B8435D">
      <w:pPr>
        <w:pStyle w:val="Heading3"/>
        <w:numPr>
          <w:ilvl w:val="0"/>
          <w:numId w:val="0"/>
        </w:numPr>
        <w:jc w:val="both"/>
        <w:rPr>
          <w:rFonts w:cs="Calibri"/>
          <w:bCs/>
          <w:i w:val="0"/>
        </w:rPr>
      </w:pPr>
      <w:bookmarkStart w:id="103" w:name="_Toc154146154"/>
      <w:r w:rsidRPr="00C1093A">
        <w:rPr>
          <w:rFonts w:cs="Calibri"/>
          <w:i w:val="0"/>
        </w:rPr>
        <w:t xml:space="preserve">5.3.1 </w:t>
      </w:r>
      <w:r w:rsidR="008D5C71" w:rsidRPr="00C1093A">
        <w:rPr>
          <w:rFonts w:cs="Calibri"/>
          <w:i w:val="0"/>
        </w:rPr>
        <w:t>Baza legală pentru stabilirea eligibilității cheltuielilor</w:t>
      </w:r>
      <w:bookmarkEnd w:id="103"/>
    </w:p>
    <w:p w14:paraId="5D7DF71A" w14:textId="77777777" w:rsidR="006E2D78" w:rsidRPr="00C1093A"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C1093A">
        <w:rPr>
          <w:rFonts w:ascii="Calibri" w:hAnsi="Calibri"/>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C1093A"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C1093A">
        <w:rPr>
          <w:rFonts w:ascii="Calibri" w:hAnsi="Calibri"/>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C1093A"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C1093A">
        <w:rPr>
          <w:rFonts w:ascii="Calibri" w:hAnsi="Calibri"/>
          <w:sz w:val="24"/>
          <w:szCs w:val="24"/>
          <w:lang w:eastAsia="en-GB"/>
        </w:rPr>
        <w:t xml:space="preserve">Regulamentul (UE) 2021/1060 al Parlamentului European și al Consiliului din 24 iunie 2021 de stabilire a dispozițiilor comune privind Fondul european de dezvoltare </w:t>
      </w:r>
      <w:r w:rsidRPr="00C1093A">
        <w:rPr>
          <w:rFonts w:ascii="Calibri" w:hAnsi="Calibri"/>
          <w:sz w:val="24"/>
          <w:szCs w:val="24"/>
          <w:lang w:eastAsia="en-GB"/>
        </w:rPr>
        <w:lastRenderedPageBreak/>
        <w:t xml:space="preserve">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C1093A"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C1093A">
        <w:rPr>
          <w:rFonts w:ascii="Calibri" w:hAnsi="Calibri"/>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C1093A"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C1093A">
        <w:rPr>
          <w:rFonts w:ascii="Calibri" w:hAnsi="Calibri"/>
          <w:sz w:val="24"/>
          <w:szCs w:val="24"/>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77777777" w:rsidR="006E2D78" w:rsidRPr="00C1093A"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C1093A">
        <w:rPr>
          <w:rFonts w:ascii="Calibri" w:hAnsi="Calibri"/>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C1093A"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C1093A">
        <w:rPr>
          <w:rFonts w:ascii="Calibri" w:hAnsi="Calibri"/>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C1093A"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C1093A">
        <w:rPr>
          <w:rFonts w:ascii="Calibri" w:hAnsi="Calibri"/>
          <w:sz w:val="24"/>
          <w:szCs w:val="24"/>
          <w:lang w:eastAsia="en-GB"/>
        </w:rPr>
        <w:t>Legea 227/2015 privind Codul fiscal, cu modificările și completările ulterioare.</w:t>
      </w:r>
    </w:p>
    <w:p w14:paraId="42D711B0" w14:textId="77777777" w:rsidR="006F4663" w:rsidRPr="00C1093A" w:rsidRDefault="006F4663" w:rsidP="006F4663">
      <w:pPr>
        <w:pStyle w:val="Heading3"/>
        <w:numPr>
          <w:ilvl w:val="0"/>
          <w:numId w:val="0"/>
        </w:numPr>
        <w:rPr>
          <w:rFonts w:cs="Calibri"/>
          <w:i w:val="0"/>
        </w:rPr>
      </w:pPr>
    </w:p>
    <w:p w14:paraId="10E31758" w14:textId="14645549" w:rsidR="008D5C71" w:rsidRPr="00C1093A" w:rsidRDefault="007D78F1" w:rsidP="007D78F1">
      <w:pPr>
        <w:pStyle w:val="Heading3"/>
        <w:numPr>
          <w:ilvl w:val="0"/>
          <w:numId w:val="0"/>
        </w:numPr>
        <w:rPr>
          <w:rFonts w:cs="Calibri"/>
          <w:bCs/>
          <w:i w:val="0"/>
        </w:rPr>
      </w:pPr>
      <w:bookmarkStart w:id="104" w:name="_Toc154146155"/>
      <w:r w:rsidRPr="00C1093A">
        <w:rPr>
          <w:rFonts w:cs="Calibri"/>
          <w:i w:val="0"/>
        </w:rPr>
        <w:t>5.3.2</w:t>
      </w:r>
      <w:r w:rsidR="00B8435D" w:rsidRPr="00C1093A">
        <w:rPr>
          <w:rFonts w:cs="Calibri"/>
          <w:i w:val="0"/>
        </w:rPr>
        <w:t xml:space="preserve"> </w:t>
      </w:r>
      <w:r w:rsidR="008D5C71" w:rsidRPr="00C1093A">
        <w:rPr>
          <w:rFonts w:cs="Calibri"/>
          <w:i w:val="0"/>
        </w:rPr>
        <w:t>Categorii și plafoane de cheltuieli eligibile</w:t>
      </w:r>
      <w:bookmarkEnd w:id="104"/>
    </w:p>
    <w:p w14:paraId="49B1C160" w14:textId="68288BBD" w:rsidR="009A2447" w:rsidRPr="00C1093A" w:rsidRDefault="00B83B25" w:rsidP="006E2D78">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Condițiile cumulative de eligibilitate a cheltuielilor, respectiv categoriile și sub-categoriile de cheltuieli eligibile și neeligibile aplicabile acestui apel de proiecte sunt detaliate în cadrul Anexei 5 - Lista de cheltuieli eligibile la prezentul ghid.</w:t>
      </w:r>
    </w:p>
    <w:p w14:paraId="7685B0AB" w14:textId="77777777" w:rsidR="00B8435D" w:rsidRPr="00C1093A" w:rsidRDefault="00B8435D" w:rsidP="006E2D78">
      <w:pPr>
        <w:pStyle w:val="ListParagraph"/>
        <w:spacing w:before="0" w:after="0"/>
        <w:ind w:left="0"/>
        <w:jc w:val="both"/>
        <w:rPr>
          <w:rFonts w:ascii="Calibri" w:hAnsi="Calibri"/>
          <w:sz w:val="24"/>
          <w:szCs w:val="24"/>
          <w:lang w:val="fr-FR"/>
        </w:rPr>
      </w:pPr>
    </w:p>
    <w:p w14:paraId="7639C907" w14:textId="38ABF484" w:rsidR="006E2D78" w:rsidRPr="00C1093A" w:rsidRDefault="007D78F1" w:rsidP="007D78F1">
      <w:pPr>
        <w:pStyle w:val="Heading3"/>
        <w:numPr>
          <w:ilvl w:val="0"/>
          <w:numId w:val="0"/>
        </w:numPr>
        <w:rPr>
          <w:rFonts w:cs="Calibri"/>
          <w:bCs/>
          <w:i w:val="0"/>
        </w:rPr>
      </w:pPr>
      <w:bookmarkStart w:id="105" w:name="_Toc154146156"/>
      <w:r w:rsidRPr="00C1093A">
        <w:rPr>
          <w:rFonts w:cs="Calibri"/>
          <w:i w:val="0"/>
        </w:rPr>
        <w:t xml:space="preserve">5.3.3 </w:t>
      </w:r>
      <w:r w:rsidR="008D5C71" w:rsidRPr="00C1093A">
        <w:rPr>
          <w:rFonts w:cs="Calibri"/>
          <w:i w:val="0"/>
        </w:rPr>
        <w:t>Categorii de cheltuieli neeligibile</w:t>
      </w:r>
      <w:bookmarkEnd w:id="105"/>
    </w:p>
    <w:p w14:paraId="2514EDFB"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FA7AE5"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cheltuielile prevăzute la art. 64 din Regulamentul (UE) 2021/1.060; </w:t>
      </w:r>
    </w:p>
    <w:p w14:paraId="5A496C52"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lastRenderedPageBreak/>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4DCD6A6B"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cheltuielile efectuate în sprijinul relocării potrivit art. 66 din Regulamentul (UE) 2021/1.060; </w:t>
      </w:r>
    </w:p>
    <w:p w14:paraId="5C786289"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cheltuielile excluse de la finanțare potrivit art. 7 alin. (1), (4) și (5) din Regulamentul (UE) 2021/1.058; </w:t>
      </w:r>
    </w:p>
    <w:p w14:paraId="11690F8B"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0685FEF2"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cheltuielile efectuate peste plafoanele specifice stabilite de autorităţile de management prin ghidul solicitantului, în aplicarea prevederilor art. 2 alin. (1) lit. f) din HG nr. 873/2022; </w:t>
      </w:r>
    </w:p>
    <w:p w14:paraId="5D924D46"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cheltuielile privind costurile de funcționare și întreținere a obiectivelor finanțate prin proiect (cheltuielile pentru probe tehnologice, teste); </w:t>
      </w:r>
    </w:p>
    <w:p w14:paraId="50AB5B95"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construirea, procurarea şi montarea lifturilor în exteriorul unei clădiri în cazuri neargumentate tehnic/ funcțional/arhitectural; </w:t>
      </w:r>
    </w:p>
    <w:p w14:paraId="58E54535"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6E9CF98A" w14:textId="4456AB56" w:rsidR="000F4953" w:rsidRPr="00C1093A" w:rsidRDefault="0089375F" w:rsidP="00E07D7E">
      <w:pPr>
        <w:numPr>
          <w:ilvl w:val="0"/>
          <w:numId w:val="10"/>
        </w:numPr>
        <w:autoSpaceDE w:val="0"/>
        <w:autoSpaceDN w:val="0"/>
        <w:adjustRightInd w:val="0"/>
        <w:spacing w:before="0" w:after="0"/>
        <w:ind w:left="720"/>
        <w:jc w:val="both"/>
        <w:rPr>
          <w:rFonts w:ascii="Calibri" w:hAnsi="Calibri"/>
          <w:sz w:val="24"/>
          <w:szCs w:val="24"/>
          <w:lang w:eastAsia="en-GB"/>
        </w:rPr>
      </w:pPr>
      <w:proofErr w:type="spellStart"/>
      <w:r w:rsidRPr="00C1093A">
        <w:rPr>
          <w:rFonts w:ascii="Calibri" w:hAnsi="Calibri"/>
          <w:sz w:val="24"/>
          <w:szCs w:val="24"/>
          <w:lang w:val="en-GB" w:eastAsia="en-GB"/>
        </w:rPr>
        <w:t>valoarea</w:t>
      </w:r>
      <w:proofErr w:type="spellEnd"/>
      <w:r w:rsidRPr="00C1093A">
        <w:rPr>
          <w:rFonts w:ascii="Calibri" w:hAnsi="Calibri"/>
          <w:sz w:val="24"/>
          <w:szCs w:val="24"/>
          <w:lang w:val="en-GB" w:eastAsia="en-GB"/>
        </w:rPr>
        <w:t xml:space="preserve"> TVA </w:t>
      </w:r>
      <w:proofErr w:type="spellStart"/>
      <w:r w:rsidRPr="00C1093A">
        <w:rPr>
          <w:rFonts w:ascii="Calibri" w:hAnsi="Calibri"/>
          <w:sz w:val="24"/>
          <w:szCs w:val="24"/>
          <w:lang w:val="en-GB" w:eastAsia="en-GB"/>
        </w:rPr>
        <w:t>aferenta</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cheltuielilor</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neeligibile</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si</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valoarea</w:t>
      </w:r>
      <w:proofErr w:type="spellEnd"/>
      <w:r w:rsidRPr="00C1093A">
        <w:rPr>
          <w:rFonts w:ascii="Calibri" w:hAnsi="Calibri"/>
          <w:sz w:val="24"/>
          <w:szCs w:val="24"/>
          <w:lang w:val="en-GB" w:eastAsia="en-GB"/>
        </w:rPr>
        <w:t xml:space="preserve"> TVA </w:t>
      </w:r>
      <w:proofErr w:type="spellStart"/>
      <w:r w:rsidRPr="00C1093A">
        <w:rPr>
          <w:rFonts w:ascii="Calibri" w:hAnsi="Calibri"/>
          <w:sz w:val="24"/>
          <w:szCs w:val="24"/>
          <w:lang w:val="en-GB" w:eastAsia="en-GB"/>
        </w:rPr>
        <w:t>deductibila</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aferenta</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cheltuielilor</w:t>
      </w:r>
      <w:proofErr w:type="spellEnd"/>
      <w:r w:rsidRPr="00C1093A">
        <w:rPr>
          <w:rFonts w:ascii="Calibri" w:hAnsi="Calibri"/>
          <w:sz w:val="24"/>
          <w:szCs w:val="24"/>
          <w:lang w:val="en-GB" w:eastAsia="en-GB"/>
        </w:rPr>
        <w:t xml:space="preserve"> </w:t>
      </w:r>
      <w:proofErr w:type="spellStart"/>
      <w:r w:rsidRPr="00C1093A">
        <w:rPr>
          <w:rFonts w:ascii="Calibri" w:hAnsi="Calibri"/>
          <w:sz w:val="24"/>
          <w:szCs w:val="24"/>
          <w:lang w:val="en-GB" w:eastAsia="en-GB"/>
        </w:rPr>
        <w:t>eligibile</w:t>
      </w:r>
      <w:proofErr w:type="spellEnd"/>
      <w:r w:rsidR="000F4953" w:rsidRPr="00C1093A">
        <w:rPr>
          <w:rFonts w:ascii="Calibri" w:hAnsi="Calibri"/>
          <w:sz w:val="24"/>
          <w:szCs w:val="24"/>
          <w:lang w:eastAsia="en-GB"/>
        </w:rPr>
        <w:t xml:space="preserve">; </w:t>
      </w:r>
    </w:p>
    <w:p w14:paraId="232247A1"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cheltuielile financiare, respectiv prime de asigurare, taxe, comisioane, rata și dobânzi aferente creditelor; </w:t>
      </w:r>
    </w:p>
    <w:p w14:paraId="7522B058"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contribuția în natură; </w:t>
      </w:r>
    </w:p>
    <w:p w14:paraId="4ED41D66"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amortizarea; </w:t>
      </w:r>
    </w:p>
    <w:p w14:paraId="3A78AE97"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cheltuielile cu leasingul, prevăzute la art. 7 din HG nr. 873/2022; </w:t>
      </w:r>
    </w:p>
    <w:p w14:paraId="42CEBD35"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cheltuielile cu achiziţionarea autovehiculelor si a mijloacelor de transport, aşa cum sunt ele clasificate în Subgrupa 2.3. „Mijloace de transport” din HG nr. 2139/2004; </w:t>
      </w:r>
    </w:p>
    <w:p w14:paraId="103D78BE"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cheltuielile privind achiziţia de dotări/echipamente/utilaje second-hand; </w:t>
      </w:r>
    </w:p>
    <w:p w14:paraId="214DC660" w14:textId="77777777"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 xml:space="preserve">amenzi, penalități, cheltuieli de judecată și cheltuieli de arbitraj; </w:t>
      </w:r>
    </w:p>
    <w:p w14:paraId="3FC010F0" w14:textId="309C21E1" w:rsidR="000F4953" w:rsidRPr="00C1093A"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C1093A">
        <w:rPr>
          <w:rFonts w:ascii="Calibri" w:hAnsi="Calibri"/>
          <w:sz w:val="24"/>
          <w:szCs w:val="24"/>
          <w:lang w:eastAsia="en-GB"/>
        </w:rPr>
        <w:t>materialele consumabile, conform reglementărilor contabile (materiale auxiliare, combustibili, piese de schimb, alte materiale consumabile) sau dotări din categoria obiectelor de invent</w:t>
      </w:r>
      <w:r w:rsidR="00CF036F" w:rsidRPr="00C1093A">
        <w:rPr>
          <w:rFonts w:ascii="Calibri" w:hAnsi="Calibri"/>
          <w:sz w:val="24"/>
          <w:szCs w:val="24"/>
          <w:lang w:eastAsia="en-GB"/>
        </w:rPr>
        <w:t>ar.</w:t>
      </w:r>
    </w:p>
    <w:p w14:paraId="11B04916" w14:textId="120F2F04" w:rsidR="001C5868" w:rsidRPr="00C1093A" w:rsidRDefault="001C5868" w:rsidP="00E07D7E">
      <w:pPr>
        <w:pStyle w:val="ListParagraph"/>
        <w:numPr>
          <w:ilvl w:val="0"/>
          <w:numId w:val="10"/>
        </w:numPr>
        <w:rPr>
          <w:rFonts w:ascii="Calibri" w:hAnsi="Calibri"/>
          <w:sz w:val="24"/>
          <w:szCs w:val="24"/>
          <w:lang w:eastAsia="en-GB"/>
        </w:rPr>
      </w:pPr>
      <w:r w:rsidRPr="00C1093A">
        <w:rPr>
          <w:rFonts w:ascii="Calibri" w:hAnsi="Calibri"/>
          <w:sz w:val="24"/>
          <w:szCs w:val="24"/>
          <w:lang w:eastAsia="en-GB"/>
        </w:rPr>
        <w:t>cheltuieli angajate si platite inainte de 01.01.2021.</w:t>
      </w:r>
    </w:p>
    <w:p w14:paraId="3E6A563F" w14:textId="77777777" w:rsidR="00490A2D" w:rsidRPr="00C1093A" w:rsidRDefault="00490A2D" w:rsidP="00490A2D">
      <w:pPr>
        <w:jc w:val="both"/>
        <w:rPr>
          <w:rFonts w:ascii="Calibri" w:eastAsia="Times New Roman" w:hAnsi="Calibri"/>
          <w:bCs/>
          <w:sz w:val="24"/>
          <w:szCs w:val="24"/>
        </w:rPr>
      </w:pPr>
      <w:r w:rsidRPr="00C1093A">
        <w:rPr>
          <w:rFonts w:ascii="Calibri" w:eastAsia="Times New Roman" w:hAnsi="Calibri"/>
          <w:b/>
          <w:bCs/>
          <w:sz w:val="24"/>
          <w:szCs w:val="24"/>
        </w:rPr>
        <w:t>Notă!</w:t>
      </w:r>
      <w:r w:rsidRPr="00C1093A">
        <w:rPr>
          <w:rFonts w:ascii="Calibri" w:eastAsia="Times New Roman" w:hAnsi="Calibri"/>
          <w:bCs/>
          <w:sz w:val="24"/>
          <w:szCs w:val="24"/>
        </w:rPr>
        <w:t xml:space="preserve"> AM nu verifică realizarea activităților aferente cheltuielilor neeligibile, acestea fiind în responsabilitatea exclusivă a solicitantului care se va asigura de respectarea legislației în vigoare pentru realizarea lor.</w:t>
      </w:r>
    </w:p>
    <w:p w14:paraId="53F69272" w14:textId="08CFD67D" w:rsidR="008D5C71" w:rsidRPr="00C1093A" w:rsidRDefault="008D5C71" w:rsidP="00312889">
      <w:pPr>
        <w:spacing w:before="0" w:after="0"/>
        <w:jc w:val="both"/>
        <w:rPr>
          <w:rFonts w:ascii="Calibri" w:hAnsi="Calibri"/>
          <w:b/>
          <w:bCs/>
          <w:sz w:val="24"/>
          <w:szCs w:val="24"/>
        </w:rPr>
      </w:pPr>
    </w:p>
    <w:p w14:paraId="5ED0C4FF" w14:textId="6CF39865" w:rsidR="008D5C71" w:rsidRPr="00C1093A" w:rsidRDefault="00706904" w:rsidP="00986D8B">
      <w:pPr>
        <w:pStyle w:val="Heading3"/>
        <w:numPr>
          <w:ilvl w:val="0"/>
          <w:numId w:val="0"/>
        </w:numPr>
        <w:jc w:val="both"/>
        <w:rPr>
          <w:rFonts w:cs="Calibri"/>
          <w:i w:val="0"/>
        </w:rPr>
      </w:pPr>
      <w:bookmarkStart w:id="106" w:name="_Toc154146157"/>
      <w:r w:rsidRPr="00C1093A">
        <w:rPr>
          <w:rFonts w:cs="Calibri"/>
          <w:i w:val="0"/>
        </w:rPr>
        <w:t xml:space="preserve">5.3.4 </w:t>
      </w:r>
      <w:r w:rsidR="008D5C71" w:rsidRPr="00C1093A">
        <w:rPr>
          <w:rFonts w:cs="Calibri"/>
          <w:i w:val="0"/>
        </w:rPr>
        <w:t>Opțiuni de costuri simplificate. Costuri directe și costuri indirecte</w:t>
      </w:r>
      <w:bookmarkEnd w:id="106"/>
    </w:p>
    <w:p w14:paraId="77297FED" w14:textId="20259519" w:rsidR="00B90708" w:rsidRPr="00C1093A" w:rsidRDefault="00B90708" w:rsidP="00986D8B">
      <w:pPr>
        <w:jc w:val="both"/>
        <w:rPr>
          <w:rFonts w:ascii="Calibri" w:hAnsi="Calibri"/>
          <w:sz w:val="24"/>
          <w:szCs w:val="24"/>
        </w:rPr>
      </w:pPr>
      <w:r w:rsidRPr="00C1093A">
        <w:rPr>
          <w:rFonts w:ascii="Calibri" w:hAnsi="Calibr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FA5A962" w14:textId="5CD59189" w:rsidR="00B90708" w:rsidRPr="00C1093A" w:rsidRDefault="00B90708" w:rsidP="00986D8B">
      <w:pPr>
        <w:jc w:val="both"/>
        <w:rPr>
          <w:rFonts w:ascii="Calibri" w:hAnsi="Calibri"/>
          <w:sz w:val="24"/>
          <w:szCs w:val="24"/>
        </w:rPr>
      </w:pPr>
      <w:r w:rsidRPr="00C1093A">
        <w:rPr>
          <w:rFonts w:ascii="Calibri" w:hAnsi="Calibri"/>
          <w:sz w:val="24"/>
          <w:szCs w:val="24"/>
        </w:rPr>
        <w:t>Cheltuielile directe sunt acele cheltuieli efectuate strict pentru investiția propusă prin proiect și care, la finalul implementării proiectului se reflectă/transpun în obiectivul investițional propus prin proiect.</w:t>
      </w:r>
    </w:p>
    <w:p w14:paraId="6FE4B8DF" w14:textId="083D0A1E" w:rsidR="00B90708" w:rsidRPr="00C1093A" w:rsidRDefault="00B90708" w:rsidP="00986D8B">
      <w:pPr>
        <w:jc w:val="both"/>
        <w:rPr>
          <w:rFonts w:ascii="Calibri" w:hAnsi="Calibri"/>
          <w:sz w:val="24"/>
          <w:szCs w:val="24"/>
        </w:rPr>
      </w:pPr>
      <w:r w:rsidRPr="00C1093A">
        <w:rPr>
          <w:rFonts w:ascii="Calibri" w:hAnsi="Calibri"/>
          <w:sz w:val="24"/>
          <w:szCs w:val="24"/>
        </w:rPr>
        <w:t>Cheltuielile directe vor fi decontate in baza documentelor justificative.</w:t>
      </w:r>
    </w:p>
    <w:p w14:paraId="34952FBC" w14:textId="77777777" w:rsidR="00B90708" w:rsidRPr="00C1093A" w:rsidRDefault="00B90708" w:rsidP="00986D8B">
      <w:pPr>
        <w:jc w:val="both"/>
        <w:rPr>
          <w:rFonts w:ascii="Calibri" w:hAnsi="Calibri"/>
          <w:sz w:val="24"/>
          <w:szCs w:val="24"/>
        </w:rPr>
      </w:pPr>
      <w:bookmarkStart w:id="107" w:name="_Hlk154088101"/>
      <w:r w:rsidRPr="00C1093A">
        <w:rPr>
          <w:rFonts w:ascii="Calibri" w:hAnsi="Calibri"/>
          <w:sz w:val="24"/>
          <w:szCs w:val="24"/>
        </w:rPr>
        <w:t xml:space="preserve">Nota! </w:t>
      </w:r>
    </w:p>
    <w:bookmarkEnd w:id="107"/>
    <w:p w14:paraId="5A55085A" w14:textId="77777777" w:rsidR="00B90708" w:rsidRPr="00C1093A" w:rsidRDefault="00B90708" w:rsidP="00986D8B">
      <w:pPr>
        <w:jc w:val="both"/>
        <w:rPr>
          <w:rFonts w:ascii="Calibri" w:hAnsi="Calibri"/>
          <w:sz w:val="24"/>
          <w:szCs w:val="24"/>
        </w:rPr>
      </w:pPr>
      <w:r w:rsidRPr="00C1093A">
        <w:rPr>
          <w:rFonts w:ascii="Calibri" w:hAnsi="Calibri"/>
          <w:sz w:val="24"/>
          <w:szCs w:val="24"/>
        </w:rPr>
        <w:t>- Obţinerea terenului – sunt eligibile cheltuieli cu cumpărarea de terenuri și cheltuieli pentru exproprieri şi despăgubiri, în limita a 10% din valoarea totala eligibila a proiectului;</w:t>
      </w:r>
    </w:p>
    <w:p w14:paraId="0B2E425C" w14:textId="77777777" w:rsidR="00B90708" w:rsidRPr="00C1093A" w:rsidRDefault="00B90708" w:rsidP="00986D8B">
      <w:pPr>
        <w:jc w:val="both"/>
        <w:rPr>
          <w:rFonts w:ascii="Calibri" w:hAnsi="Calibri"/>
          <w:sz w:val="24"/>
          <w:szCs w:val="24"/>
        </w:rPr>
      </w:pPr>
      <w:r w:rsidRPr="00C1093A">
        <w:rPr>
          <w:rFonts w:ascii="Calibri" w:hAnsi="Calibr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08B478D9" w14:textId="77777777" w:rsidR="00B90708" w:rsidRPr="00C1093A" w:rsidRDefault="00B90708" w:rsidP="00986D8B">
      <w:pPr>
        <w:jc w:val="both"/>
        <w:rPr>
          <w:rFonts w:ascii="Calibri" w:hAnsi="Calibri"/>
          <w:sz w:val="24"/>
          <w:szCs w:val="24"/>
        </w:rPr>
      </w:pPr>
      <w:r w:rsidRPr="00C1093A">
        <w:rPr>
          <w:rFonts w:ascii="Calibri" w:hAnsi="Calibri"/>
          <w:sz w:val="24"/>
          <w:szCs w:val="24"/>
        </w:rPr>
        <w:t>- Cheltuielile diverse și neprevăzute vor fi folosite în conformitate cu legislația în domeniul achizițiilor publice ce face referire la modificările contractuale apărute în timpul execuției.</w:t>
      </w:r>
    </w:p>
    <w:p w14:paraId="0E8CE3DE" w14:textId="77777777" w:rsidR="00B90708" w:rsidRDefault="00B90708" w:rsidP="00986D8B">
      <w:pPr>
        <w:jc w:val="both"/>
        <w:rPr>
          <w:rFonts w:ascii="Calibri" w:hAnsi="Calibri"/>
          <w:sz w:val="24"/>
          <w:szCs w:val="24"/>
        </w:rPr>
      </w:pPr>
      <w:r w:rsidRPr="00C1093A">
        <w:rPr>
          <w:rFonts w:ascii="Calibri" w:hAnsi="Calibri"/>
          <w:sz w:val="24"/>
          <w:szCs w:val="24"/>
        </w:rPr>
        <w:t>Se consideră eligibile dacă sunt detaliate corespunzător prin documente justificative şi doar în limita a 10% din valoarea cheltuielilor eligibile cuprinse la capitolelor 1, 2 și 4 din bugetul proiectului.</w:t>
      </w:r>
    </w:p>
    <w:p w14:paraId="304C1976" w14:textId="77777777" w:rsidR="006F3B80" w:rsidRPr="00336972" w:rsidRDefault="006F3B80" w:rsidP="006F3B80">
      <w:pPr>
        <w:autoSpaceDE w:val="0"/>
        <w:autoSpaceDN w:val="0"/>
        <w:adjustRightInd w:val="0"/>
        <w:spacing w:before="0" w:after="0"/>
        <w:rPr>
          <w:rFonts w:ascii="Calibri" w:eastAsia="Times New Roman" w:hAnsi="Calibri"/>
          <w:b/>
          <w:bCs/>
          <w:sz w:val="24"/>
          <w:szCs w:val="24"/>
          <w:lang w:eastAsia="ro-RO"/>
        </w:rPr>
      </w:pPr>
      <w:r w:rsidRPr="00336972">
        <w:rPr>
          <w:rFonts w:ascii="Calibri" w:eastAsia="Times New Roman" w:hAnsi="Calibri"/>
          <w:b/>
          <w:bCs/>
          <w:sz w:val="24"/>
          <w:szCs w:val="24"/>
          <w:lang w:eastAsia="ro-RO"/>
        </w:rPr>
        <w:t>Cheltuieli aferente marjei de buget și pentru constituirea rezervei de implementare pentru ajustarea de preț</w:t>
      </w:r>
    </w:p>
    <w:p w14:paraId="49D29FDF" w14:textId="77777777" w:rsidR="006F3B80" w:rsidRPr="00C1093A" w:rsidRDefault="006F3B80" w:rsidP="00986D8B">
      <w:pPr>
        <w:jc w:val="both"/>
        <w:rPr>
          <w:rFonts w:ascii="Calibri" w:hAnsi="Calibri"/>
          <w:sz w:val="24"/>
          <w:szCs w:val="24"/>
        </w:rPr>
      </w:pPr>
    </w:p>
    <w:p w14:paraId="44F40372" w14:textId="7E6D7520" w:rsidR="00986D8B" w:rsidRPr="00C1093A" w:rsidRDefault="00986D8B" w:rsidP="00986D8B">
      <w:pPr>
        <w:autoSpaceDE w:val="0"/>
        <w:autoSpaceDN w:val="0"/>
        <w:adjustRightInd w:val="0"/>
        <w:spacing w:before="0" w:after="0"/>
        <w:jc w:val="both"/>
        <w:rPr>
          <w:rFonts w:ascii="Calibri" w:eastAsia="Times New Roman" w:hAnsi="Calibri"/>
          <w:sz w:val="24"/>
          <w:szCs w:val="24"/>
          <w:lang w:eastAsia="ro-RO"/>
        </w:rPr>
      </w:pPr>
      <w:bookmarkStart w:id="108" w:name="_Hlk154088134"/>
      <w:r w:rsidRPr="00C1093A">
        <w:rPr>
          <w:rFonts w:ascii="Calibri" w:eastAsia="Times New Roman" w:hAnsi="Calibri"/>
          <w:sz w:val="24"/>
          <w:szCs w:val="24"/>
          <w:lang w:eastAsia="ro-RO"/>
        </w:rPr>
        <w:t xml:space="preserve">- Cheltuieli aferente marjei de buget (linia 7.1 din devizul general) - </w:t>
      </w:r>
      <w:r w:rsidRPr="00C1093A">
        <w:rPr>
          <w:rFonts w:asciiTheme="minorHAnsi" w:hAnsiTheme="minorHAnsi" w:cstheme="minorHAnsi"/>
          <w:sz w:val="24"/>
          <w:szCs w:val="24"/>
        </w:rPr>
        <w:t>sunt eligibile în limita a</w:t>
      </w:r>
      <w:r w:rsidRPr="00C1093A">
        <w:rPr>
          <w:rFonts w:ascii="Calibri" w:eastAsia="Times New Roman" w:hAnsi="Calibri"/>
          <w:sz w:val="24"/>
          <w:szCs w:val="24"/>
          <w:lang w:eastAsia="ro-RO"/>
        </w:rPr>
        <w:t xml:space="preserve"> </w:t>
      </w:r>
      <w:r w:rsidR="00E229B8">
        <w:rPr>
          <w:rFonts w:ascii="Calibri" w:eastAsia="Times New Roman" w:hAnsi="Calibri"/>
          <w:sz w:val="24"/>
          <w:szCs w:val="24"/>
          <w:lang w:eastAsia="ro-RO"/>
        </w:rPr>
        <w:t xml:space="preserve">maxim </w:t>
      </w:r>
      <w:r w:rsidRPr="00C1093A">
        <w:rPr>
          <w:rFonts w:ascii="Calibri" w:eastAsia="Times New Roman" w:hAnsi="Calibri"/>
          <w:sz w:val="24"/>
          <w:szCs w:val="24"/>
          <w:lang w:eastAsia="ro-RO"/>
        </w:rPr>
        <w:t xml:space="preserve">10% din (1.2 + 1.3 + 1.4 + 2 + 3.1 + 3.2 + 3.3 + 3.5 + 3.8 + 4 + 5.1.1); </w:t>
      </w:r>
    </w:p>
    <w:p w14:paraId="60351131" w14:textId="69DBB84C" w:rsidR="00986D8B" w:rsidRPr="00C1093A" w:rsidRDefault="00986D8B" w:rsidP="00986D8B">
      <w:pPr>
        <w:autoSpaceDE w:val="0"/>
        <w:autoSpaceDN w:val="0"/>
        <w:adjustRightInd w:val="0"/>
        <w:spacing w:before="0" w:after="0"/>
        <w:jc w:val="both"/>
        <w:rPr>
          <w:rFonts w:ascii="Calibri" w:eastAsia="Times New Roman" w:hAnsi="Calibri"/>
          <w:sz w:val="24"/>
          <w:szCs w:val="24"/>
          <w:lang w:eastAsia="ro-RO"/>
        </w:rPr>
      </w:pPr>
      <w:r w:rsidRPr="00C1093A">
        <w:rPr>
          <w:rFonts w:ascii="Calibri" w:eastAsia="Times New Roman" w:hAnsi="Calibri"/>
          <w:sz w:val="24"/>
          <w:szCs w:val="24"/>
          <w:lang w:eastAsia="ro-RO"/>
        </w:rPr>
        <w:t xml:space="preserve">- </w:t>
      </w:r>
      <w:bookmarkStart w:id="109" w:name="_Hlk160027278"/>
      <w:r w:rsidRPr="00C1093A">
        <w:rPr>
          <w:rFonts w:ascii="Calibri" w:eastAsia="Times New Roman" w:hAnsi="Calibri"/>
          <w:sz w:val="24"/>
          <w:szCs w:val="24"/>
          <w:lang w:eastAsia="ro-RO"/>
        </w:rPr>
        <w:t xml:space="preserve">Cheltuieli pentru constituirea rezervei de implementare pentru ajustarea de preț (linia 7.2 din devizul general) - </w:t>
      </w:r>
      <w:r w:rsidRPr="00C1093A">
        <w:rPr>
          <w:rFonts w:asciiTheme="minorHAnsi" w:hAnsiTheme="minorHAnsi" w:cstheme="minorHAnsi"/>
          <w:sz w:val="24"/>
          <w:szCs w:val="24"/>
        </w:rPr>
        <w:t>sunt eligibile în limita a</w:t>
      </w:r>
      <w:r w:rsidRPr="00C1093A">
        <w:rPr>
          <w:rFonts w:ascii="Calibri" w:eastAsia="Times New Roman" w:hAnsi="Calibri"/>
          <w:sz w:val="24"/>
          <w:szCs w:val="24"/>
          <w:lang w:eastAsia="ro-RO"/>
        </w:rPr>
        <w:t xml:space="preserve"> </w:t>
      </w:r>
      <w:r w:rsidR="007F619F">
        <w:rPr>
          <w:rFonts w:ascii="Calibri" w:eastAsia="Times New Roman" w:hAnsi="Calibri"/>
          <w:sz w:val="24"/>
          <w:szCs w:val="24"/>
          <w:lang w:eastAsia="ro-RO"/>
        </w:rPr>
        <w:t xml:space="preserve">maxim </w:t>
      </w:r>
      <w:r w:rsidRPr="00C1093A">
        <w:rPr>
          <w:rFonts w:ascii="Calibri" w:eastAsia="Times New Roman" w:hAnsi="Calibri"/>
          <w:sz w:val="24"/>
          <w:szCs w:val="24"/>
          <w:lang w:eastAsia="ro-RO"/>
        </w:rPr>
        <w:t xml:space="preserve">5 % din </w:t>
      </w:r>
      <w:r w:rsidRPr="00C1093A">
        <w:rPr>
          <w:rFonts w:asciiTheme="minorHAnsi" w:hAnsiTheme="minorHAnsi" w:cstheme="minorHAnsi"/>
          <w:sz w:val="24"/>
          <w:szCs w:val="24"/>
        </w:rPr>
        <w:t>valoarea cheltuielilor eligibile cuprinse la capitolelor 1, 2 și 4 din bugetul proiectului</w:t>
      </w:r>
      <w:r w:rsidRPr="00C1093A">
        <w:rPr>
          <w:rFonts w:ascii="Calibri" w:eastAsia="Times New Roman" w:hAnsi="Calibri"/>
          <w:sz w:val="24"/>
          <w:szCs w:val="24"/>
          <w:lang w:eastAsia="ro-RO"/>
        </w:rPr>
        <w:t xml:space="preserve">. </w:t>
      </w:r>
      <w:bookmarkEnd w:id="109"/>
    </w:p>
    <w:p w14:paraId="57B56701" w14:textId="77777777" w:rsidR="00986D8B" w:rsidRPr="00C1093A" w:rsidRDefault="00986D8B" w:rsidP="00986D8B">
      <w:pPr>
        <w:tabs>
          <w:tab w:val="left" w:pos="426"/>
        </w:tabs>
        <w:autoSpaceDE w:val="0"/>
        <w:autoSpaceDN w:val="0"/>
        <w:adjustRightInd w:val="0"/>
        <w:spacing w:before="0" w:after="0"/>
        <w:jc w:val="both"/>
        <w:rPr>
          <w:rFonts w:asciiTheme="minorHAnsi" w:hAnsiTheme="minorHAnsi" w:cstheme="minorHAnsi"/>
          <w:sz w:val="24"/>
          <w:szCs w:val="24"/>
          <w:lang w:eastAsia="en-GB"/>
        </w:rPr>
      </w:pPr>
    </w:p>
    <w:p w14:paraId="3CF0A792" w14:textId="40715ACE" w:rsidR="00986D8B" w:rsidRPr="00C1093A" w:rsidRDefault="00986D8B" w:rsidP="00986D8B">
      <w:pPr>
        <w:tabs>
          <w:tab w:val="left" w:pos="426"/>
        </w:tabs>
        <w:autoSpaceDE w:val="0"/>
        <w:autoSpaceDN w:val="0"/>
        <w:adjustRightInd w:val="0"/>
        <w:spacing w:before="0" w:after="0"/>
        <w:jc w:val="both"/>
        <w:rPr>
          <w:rFonts w:asciiTheme="minorHAnsi" w:hAnsiTheme="minorHAnsi" w:cstheme="minorHAnsi"/>
          <w:sz w:val="24"/>
          <w:szCs w:val="24"/>
          <w:lang w:eastAsia="en-GB"/>
        </w:rPr>
      </w:pPr>
      <w:r w:rsidRPr="00C1093A">
        <w:rPr>
          <w:rFonts w:asciiTheme="minorHAnsi" w:hAnsiTheme="minorHAnsi" w:cstheme="minorHAnsi"/>
          <w:sz w:val="24"/>
          <w:szCs w:val="24"/>
          <w:lang w:eastAsia="en-GB"/>
        </w:rPr>
        <w:t xml:space="preserve">Referitor la activitățile de cooperare transnațională - sunt eligibile cheltuielile realizate 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w:t>
      </w:r>
      <w:r w:rsidRPr="00C1093A">
        <w:rPr>
          <w:rFonts w:asciiTheme="minorHAnsi" w:hAnsiTheme="minorHAnsi" w:cstheme="minorHAnsi"/>
          <w:sz w:val="24"/>
          <w:szCs w:val="24"/>
          <w:lang w:eastAsia="en-GB"/>
        </w:rPr>
        <w:lastRenderedPageBreak/>
        <w:t>– pentru echipa de implementare a proiectului si factori decizionali din partea beneficiarilor/partenerilor.</w:t>
      </w:r>
    </w:p>
    <w:bookmarkEnd w:id="108"/>
    <w:p w14:paraId="39F9BDBC" w14:textId="77777777" w:rsidR="00986D8B" w:rsidRPr="00C1093A" w:rsidRDefault="00986D8B" w:rsidP="00986D8B">
      <w:pPr>
        <w:autoSpaceDE w:val="0"/>
        <w:autoSpaceDN w:val="0"/>
        <w:adjustRightInd w:val="0"/>
        <w:spacing w:before="0" w:after="0"/>
        <w:jc w:val="both"/>
        <w:rPr>
          <w:rFonts w:ascii="Calibri" w:eastAsia="Times New Roman" w:hAnsi="Calibri"/>
          <w:sz w:val="24"/>
          <w:szCs w:val="24"/>
          <w:lang w:eastAsia="ro-RO"/>
        </w:rPr>
      </w:pPr>
    </w:p>
    <w:p w14:paraId="1BE9635E" w14:textId="0ECE4D0A" w:rsidR="00B90708" w:rsidRPr="00C1093A" w:rsidRDefault="00B90708" w:rsidP="00986D8B">
      <w:pPr>
        <w:jc w:val="both"/>
        <w:rPr>
          <w:rFonts w:ascii="Calibri" w:hAnsi="Calibri"/>
          <w:sz w:val="24"/>
          <w:szCs w:val="24"/>
        </w:rPr>
      </w:pPr>
      <w:r w:rsidRPr="00C1093A">
        <w:rPr>
          <w:rFonts w:ascii="Calibri" w:hAnsi="Calibri"/>
          <w:sz w:val="24"/>
          <w:szCs w:val="24"/>
        </w:rPr>
        <w:t>Cheltuielile directe reprezintă baza pentru calcularea cheltuielilor indirecte.</w:t>
      </w:r>
    </w:p>
    <w:p w14:paraId="6395CA10" w14:textId="77777777" w:rsidR="00B90708" w:rsidRPr="00C1093A" w:rsidRDefault="00B90708" w:rsidP="00986D8B">
      <w:pPr>
        <w:jc w:val="both"/>
        <w:rPr>
          <w:rFonts w:ascii="Calibri" w:hAnsi="Calibri"/>
          <w:sz w:val="24"/>
          <w:szCs w:val="24"/>
        </w:rPr>
      </w:pPr>
      <w:r w:rsidRPr="00C1093A">
        <w:rPr>
          <w:rFonts w:ascii="Calibri" w:hAnsi="Calibri"/>
          <w:b/>
          <w:sz w:val="24"/>
          <w:szCs w:val="24"/>
        </w:rPr>
        <w:t>Cheltuielile indirecte</w:t>
      </w:r>
      <w:r w:rsidRPr="00C1093A">
        <w:rPr>
          <w:rFonts w:ascii="Calibri" w:hAnsi="Calibri"/>
          <w:sz w:val="24"/>
          <w:szCs w:val="24"/>
        </w:rPr>
        <w:t>,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0475BB81" w14:textId="77777777" w:rsidR="00B90708" w:rsidRPr="00C1093A" w:rsidRDefault="00B90708" w:rsidP="00986D8B">
      <w:pPr>
        <w:jc w:val="both"/>
        <w:rPr>
          <w:rFonts w:ascii="Calibri" w:hAnsi="Calibri"/>
          <w:sz w:val="24"/>
          <w:szCs w:val="24"/>
        </w:rPr>
      </w:pPr>
      <w:r w:rsidRPr="00C1093A">
        <w:rPr>
          <w:rFonts w:ascii="Calibri" w:hAnsi="Calibri"/>
          <w:sz w:val="24"/>
          <w:szCs w:val="24"/>
        </w:rPr>
        <w:t xml:space="preserve">Pentru calculul cheltuielilor indirecte, beneficiarul va avea în vedere  aplicarea unei rate forfetare la cheltuielilor directe eligibile, in conformitate cu art. 54, lit. (a) din RegulamentuL (UE) 2021/1060.  Astfel, in cadrul PR SE 2021-2027, cheltuielile indirecte vor reprezenta maxim 5% din cheltuielile directe eligibile. </w:t>
      </w:r>
    </w:p>
    <w:p w14:paraId="33A708B9" w14:textId="77777777" w:rsidR="00B90708" w:rsidRPr="00C1093A" w:rsidRDefault="00B90708" w:rsidP="00986D8B">
      <w:pPr>
        <w:jc w:val="both"/>
        <w:rPr>
          <w:rFonts w:ascii="Calibri" w:hAnsi="Calibri"/>
          <w:sz w:val="24"/>
          <w:szCs w:val="24"/>
        </w:rPr>
      </w:pPr>
      <w:r w:rsidRPr="00C1093A">
        <w:rPr>
          <w:rFonts w:ascii="Calibri" w:hAnsi="Calibri"/>
          <w:sz w:val="24"/>
          <w:szCs w:val="24"/>
        </w:rPr>
        <w:t>Structura cheltuielilor indirecte este următoarea:</w:t>
      </w:r>
    </w:p>
    <w:p w14:paraId="2A067846" w14:textId="77777777" w:rsidR="00B90708" w:rsidRPr="00C1093A" w:rsidRDefault="00B90708" w:rsidP="00986D8B">
      <w:pPr>
        <w:jc w:val="both"/>
        <w:rPr>
          <w:rFonts w:ascii="Calibri" w:hAnsi="Calibri"/>
          <w:sz w:val="24"/>
          <w:szCs w:val="24"/>
        </w:rPr>
      </w:pPr>
      <w:r w:rsidRPr="00C1093A">
        <w:rPr>
          <w:rFonts w:ascii="Calibri" w:hAnsi="Calibri"/>
          <w:sz w:val="24"/>
          <w:szCs w:val="24"/>
        </w:rPr>
        <w:t>1.</w:t>
      </w:r>
      <w:r w:rsidRPr="00C1093A">
        <w:rPr>
          <w:rFonts w:ascii="Calibri" w:hAnsi="Calibri"/>
          <w:sz w:val="24"/>
          <w:szCs w:val="24"/>
        </w:rPr>
        <w:tab/>
        <w:t>Consultanța (conform cap. 3 - Cheltuieli pentru proiectare şi asistenţă tehnică, subcap. 3.6 Organizarea procedurilor de achiziție, subcap. 3.7.1 - Managementul de proiect pentru obiectivul de investiţii din Devizul General);</w:t>
      </w:r>
    </w:p>
    <w:p w14:paraId="5540F1D1" w14:textId="77777777" w:rsidR="00B90708" w:rsidRPr="00C1093A" w:rsidRDefault="00B90708" w:rsidP="00986D8B">
      <w:pPr>
        <w:jc w:val="both"/>
        <w:rPr>
          <w:rFonts w:ascii="Calibri" w:hAnsi="Calibri"/>
          <w:sz w:val="24"/>
          <w:szCs w:val="24"/>
        </w:rPr>
      </w:pPr>
      <w:r w:rsidRPr="00C1093A">
        <w:rPr>
          <w:rFonts w:ascii="Calibri" w:hAnsi="Calibri"/>
          <w:sz w:val="24"/>
          <w:szCs w:val="24"/>
        </w:rPr>
        <w:t>2.</w:t>
      </w:r>
      <w:r w:rsidRPr="00C1093A">
        <w:rPr>
          <w:rFonts w:ascii="Calibri" w:hAnsi="Calibri"/>
          <w:sz w:val="24"/>
          <w:szCs w:val="24"/>
        </w:rPr>
        <w:tab/>
        <w:t>Salarii/sporuri salariale pentru UIP-urile constituite la nivelul beneficiarilor - cheltuieli cu salarii/sporuri/majorări salariale, impozitele şi contribuţiile aferente, cu personalul responsabil de operarea/administrarea proiectului;</w:t>
      </w:r>
    </w:p>
    <w:p w14:paraId="3789B758" w14:textId="77777777" w:rsidR="00B90708" w:rsidRPr="00C1093A" w:rsidRDefault="00B90708" w:rsidP="00986D8B">
      <w:pPr>
        <w:jc w:val="both"/>
        <w:rPr>
          <w:rFonts w:ascii="Calibri" w:hAnsi="Calibri"/>
          <w:sz w:val="24"/>
          <w:szCs w:val="24"/>
        </w:rPr>
      </w:pPr>
      <w:r w:rsidRPr="00C1093A">
        <w:rPr>
          <w:rFonts w:ascii="Calibri" w:hAnsi="Calibri"/>
          <w:sz w:val="24"/>
          <w:szCs w:val="24"/>
        </w:rPr>
        <w:t>3.</w:t>
      </w:r>
      <w:r w:rsidRPr="00C1093A">
        <w:rPr>
          <w:rFonts w:ascii="Calibri" w:hAnsi="Calibri"/>
          <w:sz w:val="24"/>
          <w:szCs w:val="24"/>
        </w:rPr>
        <w:tab/>
        <w:t>Informare si publicitate (conform cap. 5 - Alte cheltuieli, subcap. 5.4 - Cheltuieli pentru informare şi publicitate din Devizul General);</w:t>
      </w:r>
    </w:p>
    <w:p w14:paraId="394B6B55" w14:textId="77777777" w:rsidR="00B90708" w:rsidRPr="00C1093A" w:rsidRDefault="00B90708" w:rsidP="00986D8B">
      <w:pPr>
        <w:jc w:val="both"/>
        <w:rPr>
          <w:rFonts w:ascii="Calibri" w:hAnsi="Calibri"/>
          <w:sz w:val="24"/>
          <w:szCs w:val="24"/>
        </w:rPr>
      </w:pPr>
      <w:r w:rsidRPr="00C1093A">
        <w:rPr>
          <w:rFonts w:ascii="Calibri" w:hAnsi="Calibri"/>
          <w:sz w:val="24"/>
          <w:szCs w:val="24"/>
        </w:rPr>
        <w:t>4.</w:t>
      </w:r>
      <w:r w:rsidRPr="00C1093A">
        <w:rPr>
          <w:rFonts w:ascii="Calibri" w:hAnsi="Calibri"/>
          <w:sz w:val="24"/>
          <w:szCs w:val="24"/>
        </w:rPr>
        <w:tab/>
        <w:t>Auditul financiar (conform cap. 3 - Cheltuieli pentru proiectare şi asistenţă tehnică, subcap. subcap. 3.7.2 – Auditul finaciar din Devizul General);</w:t>
      </w:r>
    </w:p>
    <w:p w14:paraId="1D6176D8" w14:textId="77777777" w:rsidR="00B90708" w:rsidRPr="00C1093A" w:rsidRDefault="00B90708" w:rsidP="00986D8B">
      <w:pPr>
        <w:jc w:val="both"/>
        <w:rPr>
          <w:rFonts w:ascii="Calibri" w:hAnsi="Calibri"/>
          <w:sz w:val="24"/>
          <w:szCs w:val="24"/>
        </w:rPr>
      </w:pPr>
      <w:r w:rsidRPr="00C1093A">
        <w:rPr>
          <w:rFonts w:ascii="Calibri" w:hAnsi="Calibri"/>
          <w:sz w:val="24"/>
          <w:szCs w:val="24"/>
        </w:rPr>
        <w:t>5.</w:t>
      </w:r>
      <w:r w:rsidRPr="00C1093A">
        <w:rPr>
          <w:rFonts w:ascii="Calibri" w:hAnsi="Calibri"/>
          <w:sz w:val="24"/>
          <w:szCs w:val="24"/>
        </w:rPr>
        <w:tab/>
        <w:t>cheltuielile administrative, care pot include următoarele categorii:</w:t>
      </w:r>
    </w:p>
    <w:p w14:paraId="3F190393" w14:textId="77777777" w:rsidR="00B90708" w:rsidRPr="00C1093A" w:rsidRDefault="00B90708" w:rsidP="00986D8B">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cheltuielile de deplasare şi şedere pentru personalul care administreaza proiectul (UIP);</w:t>
      </w:r>
    </w:p>
    <w:p w14:paraId="3DAB06B4" w14:textId="77777777" w:rsidR="00B90708" w:rsidRPr="00C1093A" w:rsidRDefault="00B90708" w:rsidP="00986D8B">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cheltuielile cu serviciile externalizate de contabilitate, juridice, administrare IT etc. legate de gestionarea administrativă a proiectului;</w:t>
      </w:r>
    </w:p>
    <w:p w14:paraId="652CFB3C" w14:textId="77777777" w:rsidR="00B90708" w:rsidRPr="00C1093A" w:rsidRDefault="00B90708" w:rsidP="00986D8B">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cheltuielile de menţinere a spaţiilor de birouri, cum ar fi cele pentru chirie, leasing, taxe administrative, legate de gestionarea administrativă a proiectului;</w:t>
      </w:r>
    </w:p>
    <w:p w14:paraId="09AF1075" w14:textId="77777777" w:rsidR="00B90708" w:rsidRPr="00C1093A" w:rsidRDefault="00B90708" w:rsidP="00986D8B">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cheltuieli cu utilităţi, electricitate, căldură, gaze şi apă- canalizare ca servicii administrative conexe proiectului;</w:t>
      </w:r>
    </w:p>
    <w:p w14:paraId="1C16FBF3" w14:textId="77777777" w:rsidR="00B90708" w:rsidRPr="00C1093A" w:rsidRDefault="00B90708" w:rsidP="00986D8B">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costurile poştale, de telefon, internet, curierat, cheltuielile cu papetărie, rechizite de birou şi consumabile, legate de funcţionarea administrativă a proiectului;</w:t>
      </w:r>
    </w:p>
    <w:p w14:paraId="38CC4988" w14:textId="421772CC" w:rsidR="00B90708" w:rsidRPr="00C1093A" w:rsidRDefault="00B90708" w:rsidP="00986D8B">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cheltuielile de asigurare a bunurilor, cu serviciile de pază şi protecţie, de curăţenie a spaţiilor utilizate pentru gestionarea administrativă a proiectului.</w:t>
      </w:r>
    </w:p>
    <w:p w14:paraId="4F630AA6" w14:textId="38898792" w:rsidR="00B90708" w:rsidRPr="00C1093A" w:rsidRDefault="00B90708" w:rsidP="00986D8B">
      <w:pPr>
        <w:jc w:val="both"/>
        <w:rPr>
          <w:rFonts w:ascii="Calibri" w:hAnsi="Calibri"/>
          <w:sz w:val="24"/>
          <w:szCs w:val="24"/>
        </w:rPr>
      </w:pPr>
      <w:r w:rsidRPr="00C1093A">
        <w:rPr>
          <w:rFonts w:ascii="Calibri" w:hAnsi="Calibri"/>
          <w:b/>
          <w:bCs/>
          <w:sz w:val="24"/>
          <w:szCs w:val="24"/>
        </w:rPr>
        <w:lastRenderedPageBreak/>
        <w:t>Cheltuielile indirecte</w:t>
      </w:r>
      <w:r w:rsidRPr="00C1093A">
        <w:rPr>
          <w:rFonts w:ascii="Calibri" w:hAnsi="Calibri"/>
          <w:sz w:val="24"/>
          <w:szCs w:val="24"/>
        </w:rPr>
        <w:t xml:space="preserv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259C7266" w14:textId="77777777" w:rsidR="00B90708" w:rsidRPr="00C1093A" w:rsidRDefault="00B90708" w:rsidP="00986D8B">
      <w:pPr>
        <w:jc w:val="both"/>
        <w:rPr>
          <w:rFonts w:ascii="Calibri" w:hAnsi="Calibri"/>
          <w:sz w:val="24"/>
          <w:szCs w:val="24"/>
        </w:rPr>
      </w:pPr>
      <w:r w:rsidRPr="00C1093A">
        <w:rPr>
          <w:rFonts w:ascii="Calibri" w:hAnsi="Calibri"/>
          <w:sz w:val="24"/>
          <w:szCs w:val="24"/>
        </w:rPr>
        <w:t xml:space="preserve">Formula de  calcul a cheltuielilor indirecte: Co ind = Co dir * Rforfetară (%) </w:t>
      </w:r>
    </w:p>
    <w:p w14:paraId="7DDD82B3" w14:textId="77777777" w:rsidR="00B90708" w:rsidRPr="00C1093A" w:rsidRDefault="00B90708" w:rsidP="00986D8B">
      <w:pPr>
        <w:jc w:val="both"/>
        <w:rPr>
          <w:rFonts w:ascii="Calibri" w:hAnsi="Calibri"/>
          <w:sz w:val="24"/>
          <w:szCs w:val="24"/>
        </w:rPr>
      </w:pPr>
      <w:r w:rsidRPr="00C1093A">
        <w:rPr>
          <w:rFonts w:ascii="Calibri" w:hAnsi="Calibri"/>
          <w:sz w:val="24"/>
          <w:szCs w:val="24"/>
        </w:rPr>
        <w:t>Co ind = cheltuieli indirecte</w:t>
      </w:r>
    </w:p>
    <w:p w14:paraId="35EC1074" w14:textId="77777777" w:rsidR="00B90708" w:rsidRPr="00C1093A" w:rsidRDefault="00B90708" w:rsidP="00986D8B">
      <w:pPr>
        <w:jc w:val="both"/>
        <w:rPr>
          <w:rFonts w:ascii="Calibri" w:hAnsi="Calibri"/>
          <w:sz w:val="24"/>
          <w:szCs w:val="24"/>
        </w:rPr>
      </w:pPr>
      <w:r w:rsidRPr="00C1093A">
        <w:rPr>
          <w:rFonts w:ascii="Calibri" w:hAnsi="Calibri"/>
          <w:sz w:val="24"/>
          <w:szCs w:val="24"/>
        </w:rPr>
        <w:t>Co dir = cheltuieli directe</w:t>
      </w:r>
    </w:p>
    <w:p w14:paraId="7DCE083C" w14:textId="0F22AE81" w:rsidR="00B90708" w:rsidRPr="00C1093A" w:rsidRDefault="00B90708" w:rsidP="00986D8B">
      <w:pPr>
        <w:jc w:val="both"/>
        <w:rPr>
          <w:rFonts w:ascii="Calibri" w:hAnsi="Calibri"/>
          <w:sz w:val="24"/>
          <w:szCs w:val="24"/>
        </w:rPr>
      </w:pPr>
      <w:r w:rsidRPr="00C1093A">
        <w:rPr>
          <w:rFonts w:ascii="Calibri" w:hAnsi="Calibri"/>
          <w:sz w:val="24"/>
          <w:szCs w:val="24"/>
        </w:rPr>
        <w:t>Rforfetară (%) = rata forfetară</w:t>
      </w:r>
    </w:p>
    <w:p w14:paraId="0FDAA637" w14:textId="7B715FEA" w:rsidR="00B90708" w:rsidRPr="00C1093A" w:rsidRDefault="00B90708" w:rsidP="00986D8B">
      <w:pPr>
        <w:jc w:val="both"/>
        <w:rPr>
          <w:rFonts w:ascii="Calibri" w:hAnsi="Calibri"/>
          <w:sz w:val="24"/>
          <w:szCs w:val="24"/>
        </w:rPr>
      </w:pPr>
      <w:r w:rsidRPr="00C1093A">
        <w:rPr>
          <w:rFonts w:ascii="Calibri" w:hAnsi="Calibri"/>
          <w:sz w:val="24"/>
          <w:szCs w:val="24"/>
        </w:rPr>
        <w:t xml:space="preserve">Limitele procentuale prevăzute pentru anumite categorii de cheltuieli se aplică la valoarea cheltuielilor incluse în bugetul proiectului la data semnării contractului de finanţare. </w:t>
      </w:r>
    </w:p>
    <w:p w14:paraId="49D6795A" w14:textId="4779987B" w:rsidR="00B90708" w:rsidRPr="00C1093A" w:rsidRDefault="00B90708" w:rsidP="00986D8B">
      <w:pPr>
        <w:jc w:val="both"/>
        <w:rPr>
          <w:rFonts w:ascii="Calibri" w:hAnsi="Calibri"/>
          <w:sz w:val="24"/>
          <w:szCs w:val="24"/>
        </w:rPr>
      </w:pPr>
      <w:r w:rsidRPr="00C1093A">
        <w:rPr>
          <w:rFonts w:ascii="Calibri" w:hAnsi="Calibri"/>
          <w:sz w:val="24"/>
          <w:szCs w:val="24"/>
        </w:rPr>
        <w:t>Limitele procentuale prevazute pentru anumite categorii de cheltuieli se aplică la valoarea cheltuielilor incluse în bugetul proiectului  la data semnării contractului de finanțare.</w:t>
      </w:r>
    </w:p>
    <w:p w14:paraId="7F9CDAE5" w14:textId="77777777" w:rsidR="00986D8B" w:rsidRPr="00C1093A" w:rsidRDefault="00986D8B" w:rsidP="00986D8B">
      <w:pPr>
        <w:autoSpaceDE w:val="0"/>
        <w:autoSpaceDN w:val="0"/>
        <w:adjustRightInd w:val="0"/>
        <w:spacing w:before="0" w:after="0"/>
        <w:jc w:val="both"/>
        <w:rPr>
          <w:rFonts w:asciiTheme="minorHAnsi" w:hAnsiTheme="minorHAnsi" w:cstheme="minorHAnsi"/>
          <w:sz w:val="24"/>
          <w:szCs w:val="24"/>
          <w:lang w:eastAsia="en-GB"/>
        </w:rPr>
      </w:pPr>
      <w:bookmarkStart w:id="110" w:name="_Hlk154088185"/>
      <w:r w:rsidRPr="00C1093A">
        <w:rPr>
          <w:rFonts w:asciiTheme="minorHAnsi" w:hAnsiTheme="minorHAnsi" w:cstheme="minorHAnsi"/>
          <w:sz w:val="24"/>
          <w:szCs w:val="24"/>
          <w:lang w:eastAsia="en-GB"/>
        </w:rPr>
        <w:t>Utilizarea opțiunilor simplificate în materie de cheltuieli reprezintă o simplificare a modului de rambursare a cheltuielilor în relația AM PR SE- beneficiari și nu va exonera beneficiarii de respectarea obligațiilor legale în vigoare.  Astfel, în conformitate cu prevederile:</w:t>
      </w:r>
    </w:p>
    <w:p w14:paraId="3F8681BF" w14:textId="77777777" w:rsidR="00986D8B" w:rsidRPr="00C1093A" w:rsidRDefault="00986D8B" w:rsidP="00986D8B">
      <w:pPr>
        <w:autoSpaceDE w:val="0"/>
        <w:autoSpaceDN w:val="0"/>
        <w:adjustRightInd w:val="0"/>
        <w:spacing w:before="0" w:after="0"/>
        <w:ind w:left="426"/>
        <w:jc w:val="both"/>
        <w:rPr>
          <w:rFonts w:asciiTheme="minorHAnsi" w:hAnsiTheme="minorHAnsi" w:cstheme="minorHAnsi"/>
          <w:sz w:val="24"/>
          <w:szCs w:val="24"/>
          <w:lang w:eastAsia="en-GB"/>
        </w:rPr>
      </w:pPr>
      <w:r w:rsidRPr="00C1093A">
        <w:rPr>
          <w:rFonts w:asciiTheme="minorHAnsi" w:hAnsiTheme="minorHAnsi" w:cstheme="minorHAnsi"/>
          <w:sz w:val="24"/>
          <w:szCs w:val="24"/>
          <w:lang w:eastAsia="en-GB"/>
        </w:rPr>
        <w:t>-</w:t>
      </w:r>
      <w:r w:rsidRPr="00C1093A">
        <w:rPr>
          <w:rFonts w:asciiTheme="minorHAnsi" w:hAnsiTheme="minorHAnsi" w:cstheme="minorHAnsi"/>
          <w:sz w:val="24"/>
          <w:szCs w:val="24"/>
          <w:lang w:eastAsia="en-GB"/>
        </w:rPr>
        <w:tab/>
        <w:t>art. 9 (1) din HG 873/2002, cheltuiala cu TVA este eligibilă pentru operațiunile al căror cost total este mai mic de 5 000 000 EUR (inclusiv TVA), dacă nu este finanţată şi din alte fonduri publice;</w:t>
      </w:r>
    </w:p>
    <w:p w14:paraId="262C4E49" w14:textId="77777777" w:rsidR="00986D8B" w:rsidRPr="00C1093A" w:rsidRDefault="00986D8B" w:rsidP="00986D8B">
      <w:pPr>
        <w:autoSpaceDE w:val="0"/>
        <w:autoSpaceDN w:val="0"/>
        <w:adjustRightInd w:val="0"/>
        <w:spacing w:before="0" w:after="0"/>
        <w:ind w:left="426"/>
        <w:jc w:val="both"/>
        <w:rPr>
          <w:rFonts w:asciiTheme="minorHAnsi" w:hAnsiTheme="minorHAnsi" w:cstheme="minorHAnsi"/>
          <w:sz w:val="24"/>
          <w:szCs w:val="24"/>
          <w:lang w:eastAsia="en-GB"/>
        </w:rPr>
      </w:pPr>
      <w:r w:rsidRPr="00C1093A">
        <w:rPr>
          <w:rFonts w:asciiTheme="minorHAnsi" w:hAnsiTheme="minorHAnsi" w:cstheme="minorHAnsi"/>
          <w:sz w:val="24"/>
          <w:szCs w:val="24"/>
          <w:lang w:eastAsia="en-GB"/>
        </w:rPr>
        <w:t>-</w:t>
      </w:r>
      <w:r w:rsidRPr="00C1093A">
        <w:rPr>
          <w:rFonts w:asciiTheme="minorHAnsi" w:hAnsiTheme="minorHAnsi" w:cstheme="minorHAnsi"/>
          <w:sz w:val="24"/>
          <w:szCs w:val="24"/>
          <w:lang w:eastAsia="en-GB"/>
        </w:rPr>
        <w:tab/>
        <w:t>art. 9 (2) din HG 873/2002, cheltuiala cu TVA este eligibilă pentru operațiunile al căror cost total este mai mare de 5 000 000 EUR (inclusiv TVA), dacă este nerecuperabilă, potrivit legii;</w:t>
      </w:r>
    </w:p>
    <w:p w14:paraId="0CC40E74" w14:textId="77777777" w:rsidR="00986D8B" w:rsidRPr="00C1093A" w:rsidRDefault="00986D8B" w:rsidP="00986D8B">
      <w:pPr>
        <w:autoSpaceDE w:val="0"/>
        <w:autoSpaceDN w:val="0"/>
        <w:adjustRightInd w:val="0"/>
        <w:spacing w:before="0" w:after="0"/>
        <w:ind w:left="426"/>
        <w:jc w:val="both"/>
        <w:rPr>
          <w:rFonts w:asciiTheme="minorHAnsi" w:hAnsiTheme="minorHAnsi" w:cstheme="minorHAnsi"/>
          <w:sz w:val="24"/>
          <w:szCs w:val="24"/>
          <w:lang w:eastAsia="en-GB"/>
        </w:rPr>
      </w:pPr>
    </w:p>
    <w:p w14:paraId="3842E573" w14:textId="79C10389" w:rsidR="00B90708" w:rsidRPr="00C1093A" w:rsidRDefault="00986D8B" w:rsidP="00986D8B">
      <w:pPr>
        <w:autoSpaceDE w:val="0"/>
        <w:autoSpaceDN w:val="0"/>
        <w:adjustRightInd w:val="0"/>
        <w:spacing w:before="0" w:after="0"/>
        <w:jc w:val="both"/>
        <w:rPr>
          <w:rFonts w:asciiTheme="minorHAnsi" w:hAnsiTheme="minorHAnsi" w:cstheme="minorHAnsi"/>
          <w:sz w:val="24"/>
          <w:szCs w:val="24"/>
          <w:lang w:eastAsia="en-GB"/>
        </w:rPr>
      </w:pPr>
      <w:r w:rsidRPr="00C1093A">
        <w:rPr>
          <w:rFonts w:asciiTheme="minorHAnsi" w:hAnsiTheme="minorHAnsi" w:cstheme="minorHAnsi"/>
          <w:sz w:val="24"/>
          <w:szCs w:val="24"/>
          <w:lang w:eastAsia="en-GB"/>
        </w:rPr>
        <w:t>Instrucţiunile de aplicare a prevederilor alin. (1) şi (2) din HG 873/2022 privind TVA au fost aprobate prin ordinul comun al ministrului investiţiilor şi proiectelor europene şi al ministrului finanţelor nr. 4013/23.10.2023, respectiv nr. 5316/27.11.2023.</w:t>
      </w:r>
    </w:p>
    <w:bookmarkEnd w:id="110"/>
    <w:p w14:paraId="7CB18C50" w14:textId="77777777" w:rsidR="00986D8B" w:rsidRPr="00C1093A" w:rsidRDefault="00986D8B" w:rsidP="00986D8B">
      <w:pPr>
        <w:autoSpaceDE w:val="0"/>
        <w:autoSpaceDN w:val="0"/>
        <w:adjustRightInd w:val="0"/>
        <w:spacing w:before="0" w:after="0"/>
        <w:jc w:val="both"/>
        <w:rPr>
          <w:rFonts w:asciiTheme="minorHAnsi" w:hAnsiTheme="minorHAnsi" w:cstheme="minorHAnsi"/>
          <w:sz w:val="24"/>
          <w:szCs w:val="24"/>
          <w:lang w:eastAsia="en-GB"/>
        </w:rPr>
      </w:pPr>
    </w:p>
    <w:p w14:paraId="03EDEE01" w14:textId="515A2E5D" w:rsidR="00887633" w:rsidRPr="00C1093A" w:rsidRDefault="00706904" w:rsidP="00986D8B">
      <w:pPr>
        <w:pStyle w:val="Heading3"/>
        <w:numPr>
          <w:ilvl w:val="0"/>
          <w:numId w:val="0"/>
        </w:numPr>
        <w:ind w:left="720" w:hanging="720"/>
        <w:jc w:val="both"/>
        <w:rPr>
          <w:rFonts w:cs="Calibri"/>
          <w:i w:val="0"/>
          <w:iCs/>
        </w:rPr>
      </w:pPr>
      <w:bookmarkStart w:id="111" w:name="_Toc154146158"/>
      <w:r w:rsidRPr="00C1093A">
        <w:rPr>
          <w:rFonts w:cs="Calibri"/>
          <w:i w:val="0"/>
          <w:iCs/>
        </w:rPr>
        <w:t xml:space="preserve">5.3.5 </w:t>
      </w:r>
      <w:r w:rsidR="008D5C71" w:rsidRPr="00C1093A">
        <w:rPr>
          <w:rFonts w:cs="Calibri"/>
          <w:i w:val="0"/>
          <w:iCs/>
        </w:rPr>
        <w:t>Opțiuni de costuri simplificate.  Costuri unitare/sume forfetare și rate forfetare</w:t>
      </w:r>
      <w:bookmarkEnd w:id="111"/>
    </w:p>
    <w:p w14:paraId="1FCA6482" w14:textId="33655427" w:rsidR="00D91D2C" w:rsidRPr="00C1093A" w:rsidRDefault="000C1920" w:rsidP="00986D8B">
      <w:pPr>
        <w:jc w:val="both"/>
        <w:rPr>
          <w:rFonts w:ascii="Calibri" w:hAnsi="Calibri"/>
          <w:sz w:val="24"/>
          <w:szCs w:val="24"/>
        </w:rPr>
      </w:pPr>
      <w:r w:rsidRPr="00C1093A">
        <w:rPr>
          <w:rFonts w:ascii="Calibri" w:hAnsi="Calibri"/>
          <w:sz w:val="24"/>
          <w:szCs w:val="24"/>
        </w:rPr>
        <w:t>Această secțiune nu se aplică prezentului apel.</w:t>
      </w:r>
    </w:p>
    <w:p w14:paraId="4D7B3534" w14:textId="66137126" w:rsidR="008D5C71" w:rsidRPr="00C1093A" w:rsidRDefault="00706904" w:rsidP="00C134B6">
      <w:pPr>
        <w:pStyle w:val="FootnoteText"/>
        <w:rPr>
          <w:rFonts w:ascii="Calibri" w:hAnsi="Calibri"/>
          <w:b/>
          <w:bCs/>
          <w:sz w:val="24"/>
          <w:szCs w:val="24"/>
        </w:rPr>
      </w:pPr>
      <w:r w:rsidRPr="00C1093A">
        <w:rPr>
          <w:rFonts w:ascii="Calibri" w:hAnsi="Calibri"/>
          <w:b/>
          <w:bCs/>
          <w:sz w:val="24"/>
          <w:szCs w:val="24"/>
        </w:rPr>
        <w:t xml:space="preserve">5.3.6 </w:t>
      </w:r>
      <w:r w:rsidR="008D5C71" w:rsidRPr="00C1093A">
        <w:rPr>
          <w:rFonts w:ascii="Calibri" w:hAnsi="Calibri"/>
          <w:b/>
          <w:bCs/>
          <w:sz w:val="24"/>
          <w:szCs w:val="24"/>
        </w:rPr>
        <w:t>Finanțare nelegată de costuri</w:t>
      </w:r>
      <w:r w:rsidR="005F4801" w:rsidRPr="00C1093A">
        <w:rPr>
          <w:rFonts w:ascii="Calibri" w:hAnsi="Calibri"/>
          <w:b/>
          <w:bCs/>
          <w:sz w:val="24"/>
          <w:szCs w:val="24"/>
        </w:rPr>
        <w:t xml:space="preserve"> </w:t>
      </w:r>
    </w:p>
    <w:p w14:paraId="2A795297" w14:textId="22AF627A" w:rsidR="008D5C71" w:rsidRPr="00C1093A" w:rsidRDefault="00267267" w:rsidP="00986D8B">
      <w:pPr>
        <w:spacing w:before="0" w:after="0"/>
        <w:jc w:val="both"/>
        <w:rPr>
          <w:rFonts w:ascii="Calibri" w:hAnsi="Calibri"/>
          <w:bCs/>
          <w:sz w:val="24"/>
          <w:szCs w:val="24"/>
        </w:rPr>
      </w:pPr>
      <w:r w:rsidRPr="00C1093A">
        <w:rPr>
          <w:rFonts w:ascii="Calibri" w:hAnsi="Calibri"/>
          <w:bCs/>
          <w:sz w:val="24"/>
          <w:szCs w:val="24"/>
        </w:rPr>
        <w:t>A</w:t>
      </w:r>
      <w:r w:rsidR="00EC6385" w:rsidRPr="00C1093A">
        <w:rPr>
          <w:rFonts w:ascii="Calibri" w:hAnsi="Calibri"/>
          <w:bCs/>
          <w:sz w:val="24"/>
          <w:szCs w:val="24"/>
        </w:rPr>
        <w:t>c</w:t>
      </w:r>
      <w:r w:rsidRPr="00C1093A">
        <w:rPr>
          <w:rFonts w:ascii="Calibri" w:hAnsi="Calibri"/>
          <w:bCs/>
          <w:sz w:val="24"/>
          <w:szCs w:val="24"/>
        </w:rPr>
        <w:t xml:space="preserve">eastă secțiune nu se aplică prezentului apel. </w:t>
      </w:r>
    </w:p>
    <w:p w14:paraId="17DFEF2C" w14:textId="77777777" w:rsidR="00887633" w:rsidRPr="00C1093A" w:rsidRDefault="00887633" w:rsidP="00986D8B">
      <w:pPr>
        <w:pStyle w:val="ListParagraph"/>
        <w:spacing w:before="0" w:after="0"/>
        <w:jc w:val="both"/>
        <w:rPr>
          <w:rFonts w:ascii="Calibri" w:hAnsi="Calibri"/>
          <w:b/>
          <w:bCs/>
          <w:sz w:val="24"/>
          <w:szCs w:val="24"/>
        </w:rPr>
      </w:pPr>
    </w:p>
    <w:p w14:paraId="250DE194" w14:textId="68883CFE" w:rsidR="008D5C71" w:rsidRPr="00C1093A" w:rsidRDefault="008D5C71" w:rsidP="00E07D7E">
      <w:pPr>
        <w:pStyle w:val="Heading2"/>
        <w:numPr>
          <w:ilvl w:val="1"/>
          <w:numId w:val="34"/>
        </w:numPr>
        <w:rPr>
          <w:rFonts w:ascii="Calibri" w:hAnsi="Calibri" w:cs="Calibri"/>
        </w:rPr>
      </w:pPr>
      <w:bookmarkStart w:id="112" w:name="_Toc154146159"/>
      <w:r w:rsidRPr="00C1093A">
        <w:rPr>
          <w:rFonts w:ascii="Calibri" w:hAnsi="Calibri" w:cs="Calibri"/>
        </w:rPr>
        <w:t>Valoarea minimă și maximă eligibilă/nerambursabilă a unui proiect</w:t>
      </w:r>
      <w:bookmarkEnd w:id="112"/>
    </w:p>
    <w:p w14:paraId="53B34BFA" w14:textId="0F3EBC9A" w:rsidR="008D5C71" w:rsidRPr="00C1093A" w:rsidRDefault="008D5C71" w:rsidP="00986D8B">
      <w:pPr>
        <w:pStyle w:val="5Normal"/>
        <w:rPr>
          <w:rFonts w:ascii="Calibri" w:hAnsi="Calibri"/>
          <w:bCs/>
          <w:iCs/>
          <w:sz w:val="24"/>
        </w:rPr>
      </w:pPr>
      <w:r w:rsidRPr="00C1093A">
        <w:rPr>
          <w:rFonts w:ascii="Calibri" w:hAnsi="Calibri"/>
          <w:bCs/>
          <w:iCs/>
          <w:sz w:val="24"/>
        </w:rPr>
        <w:t xml:space="preserve">Valoarea minimă eligibilă a unui proiect: </w:t>
      </w:r>
      <w:r w:rsidR="006E2084" w:rsidRPr="00C1093A">
        <w:rPr>
          <w:rFonts w:ascii="Calibri" w:hAnsi="Calibri"/>
          <w:bCs/>
          <w:iCs/>
          <w:sz w:val="24"/>
        </w:rPr>
        <w:t>100.000 euro</w:t>
      </w:r>
    </w:p>
    <w:p w14:paraId="0124248B" w14:textId="128029F5" w:rsidR="008D5C71" w:rsidRPr="00C1093A" w:rsidRDefault="008D5C71" w:rsidP="00986D8B">
      <w:pPr>
        <w:pStyle w:val="5Normal"/>
        <w:rPr>
          <w:rFonts w:ascii="Calibri" w:hAnsi="Calibri"/>
          <w:bCs/>
          <w:iCs/>
          <w:sz w:val="24"/>
        </w:rPr>
      </w:pPr>
      <w:r w:rsidRPr="00C1093A">
        <w:rPr>
          <w:rFonts w:ascii="Calibri" w:hAnsi="Calibri"/>
          <w:bCs/>
          <w:iCs/>
          <w:sz w:val="24"/>
        </w:rPr>
        <w:lastRenderedPageBreak/>
        <w:t xml:space="preserve">Valoarea </w:t>
      </w:r>
      <w:r w:rsidR="00E077AA" w:rsidRPr="00C1093A">
        <w:rPr>
          <w:rFonts w:ascii="Calibri" w:hAnsi="Calibri"/>
          <w:bCs/>
          <w:iCs/>
          <w:sz w:val="24"/>
        </w:rPr>
        <w:t>maximă</w:t>
      </w:r>
      <w:r w:rsidRPr="00C1093A">
        <w:rPr>
          <w:rFonts w:ascii="Calibri" w:hAnsi="Calibri"/>
          <w:bCs/>
          <w:iCs/>
          <w:sz w:val="24"/>
        </w:rPr>
        <w:t xml:space="preserve"> eligibilă a unui proiect: </w:t>
      </w:r>
      <w:r w:rsidR="00CB3C94" w:rsidRPr="00C1093A">
        <w:rPr>
          <w:rFonts w:ascii="Calibri" w:hAnsi="Calibri"/>
          <w:bCs/>
          <w:iCs/>
          <w:sz w:val="24"/>
        </w:rPr>
        <w:t>1</w:t>
      </w:r>
      <w:r w:rsidR="006E2084" w:rsidRPr="00C1093A">
        <w:rPr>
          <w:rFonts w:ascii="Calibri" w:hAnsi="Calibri"/>
          <w:bCs/>
          <w:iCs/>
          <w:sz w:val="24"/>
        </w:rPr>
        <w:t>.000.000 euro</w:t>
      </w:r>
    </w:p>
    <w:p w14:paraId="740D639B" w14:textId="22AF1BC2" w:rsidR="00937FBB" w:rsidRPr="00C1093A" w:rsidRDefault="00937FBB" w:rsidP="00937FBB">
      <w:pPr>
        <w:spacing w:before="0" w:after="0"/>
        <w:jc w:val="both"/>
        <w:rPr>
          <w:rFonts w:asciiTheme="minorHAnsi" w:hAnsiTheme="minorHAnsi" w:cstheme="minorHAnsi"/>
          <w:sz w:val="24"/>
          <w:szCs w:val="24"/>
        </w:rPr>
      </w:pPr>
      <w:bookmarkStart w:id="113" w:name="_Hlk154088207"/>
      <w:r w:rsidRPr="00C1093A">
        <w:rPr>
          <w:rFonts w:asciiTheme="minorHAnsi" w:hAnsiTheme="minorHAnsi" w:cstheme="minorHAnsi"/>
          <w:sz w:val="24"/>
          <w:szCs w:val="24"/>
        </w:rPr>
        <w:t>Cursul valutar la care se va calcula încadrarea în limitele valorilor minime și maxime eligibile pentru un proiect este cursul de 4,9726 lei/euro, cursul inforEuro din luna publicării versiunii aprobate a ghidului solicitantului. Cursul respectiv se va utiliza inclusiv în etapa contractuală pentru calculul valorilor anterior menționate utilizat până la semnarea contractului de finanţare.</w:t>
      </w:r>
    </w:p>
    <w:bookmarkEnd w:id="113"/>
    <w:p w14:paraId="36487749" w14:textId="183E221B" w:rsidR="00937FBB" w:rsidRPr="00C1093A" w:rsidRDefault="00937FBB" w:rsidP="00937FBB">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În cazul în care valoarea eligibliă a proiectului depăşeşte valoarea maximă eligibilă admisă prin prezentul ghid, cheltuielile aferente depăşirii în cauză vor fi încadrate ca şi cheltuieli neeligibile.</w:t>
      </w:r>
    </w:p>
    <w:p w14:paraId="1514F7F3" w14:textId="77777777" w:rsidR="00937FBB" w:rsidRPr="00C1093A" w:rsidRDefault="00937FBB" w:rsidP="00937FBB">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Criteriul cu privire la valoarea minimă a investiției nu se menține pe perioada de implementare și sustenabilitate a investiției.</w:t>
      </w:r>
    </w:p>
    <w:p w14:paraId="785AA143" w14:textId="288D8725" w:rsidR="00A862EC" w:rsidRPr="00C1093A" w:rsidRDefault="00095AC6" w:rsidP="00986D8B">
      <w:pPr>
        <w:spacing w:before="0" w:after="0"/>
        <w:jc w:val="both"/>
        <w:rPr>
          <w:rFonts w:ascii="Calibri" w:hAnsi="Calibri"/>
          <w:sz w:val="24"/>
          <w:szCs w:val="24"/>
        </w:rPr>
      </w:pPr>
      <w:bookmarkStart w:id="114" w:name="_Hlk154088221"/>
      <w:r w:rsidRPr="00C1093A">
        <w:rPr>
          <w:rFonts w:ascii="Calibri" w:hAnsi="Calibri"/>
          <w:sz w:val="24"/>
          <w:szCs w:val="24"/>
        </w:rPr>
        <w:t xml:space="preserve">Menţionăm că valoarea eligibilă este formată din valoarea FEDR+BS+contribuţia proprie a solicitantului. </w:t>
      </w:r>
    </w:p>
    <w:bookmarkEnd w:id="114"/>
    <w:p w14:paraId="7C400057" w14:textId="77777777" w:rsidR="008D5C71" w:rsidRPr="00C1093A" w:rsidRDefault="008D5C71" w:rsidP="00986D8B">
      <w:pPr>
        <w:spacing w:before="0" w:after="0"/>
        <w:jc w:val="both"/>
        <w:rPr>
          <w:rFonts w:ascii="Calibri" w:hAnsi="Calibri"/>
          <w:sz w:val="24"/>
          <w:szCs w:val="24"/>
        </w:rPr>
      </w:pPr>
    </w:p>
    <w:p w14:paraId="3E5A0BAE" w14:textId="75733A25" w:rsidR="008D5C71" w:rsidRPr="00C1093A" w:rsidRDefault="008D5C71" w:rsidP="00E07D7E">
      <w:pPr>
        <w:pStyle w:val="Heading2"/>
        <w:numPr>
          <w:ilvl w:val="1"/>
          <w:numId w:val="34"/>
        </w:numPr>
        <w:rPr>
          <w:rFonts w:ascii="Calibri" w:hAnsi="Calibri" w:cs="Calibri"/>
        </w:rPr>
      </w:pPr>
      <w:bookmarkStart w:id="115" w:name="_Toc154146160"/>
      <w:r w:rsidRPr="00C1093A">
        <w:rPr>
          <w:rFonts w:ascii="Calibri" w:hAnsi="Calibri" w:cs="Calibri"/>
        </w:rPr>
        <w:t>Cuantumul cofinanțării acordate</w:t>
      </w:r>
      <w:bookmarkEnd w:id="115"/>
    </w:p>
    <w:p w14:paraId="6EA40FE8" w14:textId="77777777" w:rsidR="00BB2C0A" w:rsidRPr="00C1093A" w:rsidRDefault="00BB2C0A" w:rsidP="00986D8B">
      <w:pPr>
        <w:spacing w:before="0" w:after="0"/>
        <w:jc w:val="both"/>
        <w:rPr>
          <w:rFonts w:ascii="Calibri" w:eastAsia="Times New Roman" w:hAnsi="Calibri"/>
          <w:sz w:val="24"/>
          <w:szCs w:val="24"/>
        </w:rPr>
      </w:pPr>
      <w:r w:rsidRPr="00C1093A">
        <w:rPr>
          <w:rFonts w:ascii="Calibri" w:eastAsia="Times New Roman" w:hAnsi="Calibri"/>
          <w:sz w:val="24"/>
          <w:szCs w:val="24"/>
        </w:rPr>
        <w:t>În cadrul prezentului apel de proiecte, pentru întocmirea bugetului cererii de finanțare, se va lua în calcul  rata de cofinanțare acordată prin Fondul European de Dezvoltare Regională de 55% din valoarea cheltuielilor eligibile ale proiectului, respectiv de 43% din valoarea cheltuielilor eligibile ale proiectului reprezintă rata de cofinanțare din bugetul de stat (BS).</w:t>
      </w:r>
    </w:p>
    <w:p w14:paraId="03459E6E" w14:textId="77777777" w:rsidR="00267267" w:rsidRPr="00C1093A" w:rsidRDefault="00267267" w:rsidP="00986D8B">
      <w:pPr>
        <w:spacing w:before="0" w:after="0"/>
        <w:ind w:left="360"/>
        <w:jc w:val="both"/>
        <w:rPr>
          <w:rFonts w:ascii="Calibri" w:eastAsia="Times New Roman" w:hAnsi="Calibri"/>
          <w:sz w:val="24"/>
          <w:szCs w:val="24"/>
        </w:rPr>
      </w:pPr>
    </w:p>
    <w:p w14:paraId="48D74DDD" w14:textId="488F2806" w:rsidR="008D5C71" w:rsidRPr="00C1093A" w:rsidRDefault="008D5C71" w:rsidP="00E07D7E">
      <w:pPr>
        <w:pStyle w:val="Heading2"/>
        <w:numPr>
          <w:ilvl w:val="1"/>
          <w:numId w:val="34"/>
        </w:numPr>
        <w:rPr>
          <w:rFonts w:ascii="Calibri" w:hAnsi="Calibri" w:cs="Calibri"/>
        </w:rPr>
      </w:pPr>
      <w:bookmarkStart w:id="116" w:name="_Toc154146161"/>
      <w:r w:rsidRPr="00C1093A">
        <w:rPr>
          <w:rFonts w:ascii="Calibri" w:hAnsi="Calibri" w:cs="Calibri"/>
        </w:rPr>
        <w:t>Durata proiectului</w:t>
      </w:r>
      <w:bookmarkEnd w:id="116"/>
      <w:r w:rsidRPr="00C1093A">
        <w:rPr>
          <w:rFonts w:ascii="Calibri" w:hAnsi="Calibri" w:cs="Calibri"/>
        </w:rPr>
        <w:t xml:space="preserve"> </w:t>
      </w:r>
    </w:p>
    <w:p w14:paraId="05EB9368" w14:textId="62FFBFA1" w:rsidR="005F4801" w:rsidRPr="00C1093A" w:rsidRDefault="005F4801" w:rsidP="00986D8B">
      <w:pPr>
        <w:suppressAutoHyphens/>
        <w:autoSpaceDN w:val="0"/>
        <w:spacing w:before="0" w:after="0"/>
        <w:contextualSpacing/>
        <w:jc w:val="both"/>
        <w:textAlignment w:val="baseline"/>
        <w:rPr>
          <w:rFonts w:ascii="Calibri" w:eastAsia="Times New Roman" w:hAnsi="Calibri"/>
          <w:bCs/>
          <w:iCs/>
          <w:sz w:val="24"/>
          <w:szCs w:val="24"/>
        </w:rPr>
      </w:pPr>
      <w:r w:rsidRPr="00C1093A">
        <w:rPr>
          <w:rFonts w:ascii="Calibri" w:eastAsia="Times New Roman" w:hAnsi="Calibri"/>
          <w:bCs/>
          <w:iCs/>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10811C02" w14:textId="77777777" w:rsidR="00CF036F" w:rsidRPr="00C1093A" w:rsidRDefault="00CF036F" w:rsidP="00CF036F">
      <w:pPr>
        <w:suppressAutoHyphens/>
        <w:autoSpaceDN w:val="0"/>
        <w:spacing w:before="0" w:after="0"/>
        <w:contextualSpacing/>
        <w:jc w:val="both"/>
        <w:textAlignment w:val="baseline"/>
        <w:rPr>
          <w:rFonts w:ascii="Calibri" w:eastAsia="Times New Roman" w:hAnsi="Calibri"/>
          <w:bCs/>
          <w:iCs/>
          <w:sz w:val="24"/>
          <w:szCs w:val="24"/>
        </w:rPr>
      </w:pPr>
      <w:r w:rsidRPr="00C1093A">
        <w:rPr>
          <w:rFonts w:ascii="Calibri" w:eastAsia="Times New Roman" w:hAnsi="Calibri"/>
          <w:bCs/>
          <w:iCs/>
          <w:sz w:val="24"/>
          <w:szCs w:val="24"/>
        </w:rPr>
        <w:t>Perioada de implementare a proiectului nu include perioada legat</w:t>
      </w:r>
      <w:r w:rsidRPr="00C1093A">
        <w:rPr>
          <w:rFonts w:ascii="Times New Roman" w:eastAsia="Times New Roman" w:hAnsi="Times New Roman" w:cs="Times New Roman"/>
          <w:bCs/>
          <w:iCs/>
          <w:sz w:val="24"/>
          <w:szCs w:val="24"/>
        </w:rPr>
        <w:t>ă</w:t>
      </w:r>
      <w:r w:rsidRPr="00C1093A">
        <w:rPr>
          <w:rFonts w:ascii="Calibri" w:eastAsia="Times New Roman" w:hAnsi="Calibri"/>
          <w:bCs/>
          <w:iCs/>
          <w:sz w:val="24"/>
          <w:szCs w:val="24"/>
        </w:rPr>
        <w:t xml:space="preserve"> de procesarea cererii de rambursare finale si efectuarea pl</w:t>
      </w:r>
      <w:r w:rsidRPr="00C1093A">
        <w:rPr>
          <w:rFonts w:ascii="Times New Roman" w:eastAsia="Times New Roman" w:hAnsi="Times New Roman" w:cs="Times New Roman"/>
          <w:bCs/>
          <w:iCs/>
          <w:sz w:val="24"/>
          <w:szCs w:val="24"/>
        </w:rPr>
        <w:t>ăţ</w:t>
      </w:r>
      <w:r w:rsidRPr="00C1093A">
        <w:rPr>
          <w:rFonts w:ascii="Calibri" w:eastAsia="Times New Roman" w:hAnsi="Calibri"/>
          <w:bCs/>
          <w:iCs/>
          <w:sz w:val="24"/>
          <w:szCs w:val="24"/>
        </w:rPr>
        <w:t>ii aferente acesteia.</w:t>
      </w:r>
    </w:p>
    <w:p w14:paraId="05EC1236" w14:textId="77777777" w:rsidR="005F4801" w:rsidRPr="00C1093A" w:rsidRDefault="005F4801" w:rsidP="005F4801">
      <w:pPr>
        <w:suppressAutoHyphens/>
        <w:autoSpaceDN w:val="0"/>
        <w:spacing w:before="0" w:after="0"/>
        <w:contextualSpacing/>
        <w:jc w:val="both"/>
        <w:textAlignment w:val="baseline"/>
        <w:rPr>
          <w:rFonts w:ascii="Calibri" w:hAnsi="Calibri"/>
          <w:sz w:val="24"/>
          <w:szCs w:val="24"/>
        </w:rPr>
      </w:pPr>
    </w:p>
    <w:p w14:paraId="3EE093B4" w14:textId="3532B69C" w:rsidR="008D5C71" w:rsidRPr="00C1093A" w:rsidRDefault="008D5C71" w:rsidP="00E07D7E">
      <w:pPr>
        <w:pStyle w:val="Heading2"/>
        <w:numPr>
          <w:ilvl w:val="1"/>
          <w:numId w:val="34"/>
        </w:numPr>
        <w:rPr>
          <w:rFonts w:ascii="Calibri" w:hAnsi="Calibri" w:cs="Calibri"/>
        </w:rPr>
      </w:pPr>
      <w:bookmarkStart w:id="117" w:name="_Toc154146162"/>
      <w:r w:rsidRPr="00C1093A">
        <w:rPr>
          <w:rFonts w:ascii="Calibri" w:hAnsi="Calibri" w:cs="Calibri"/>
        </w:rPr>
        <w:t>Alte cerinţe de eligibilitate a proiectului</w:t>
      </w:r>
      <w:bookmarkEnd w:id="117"/>
    </w:p>
    <w:p w14:paraId="0B931E5A" w14:textId="77777777" w:rsidR="00267267" w:rsidRPr="00C1093A" w:rsidRDefault="00267267" w:rsidP="009C79D7">
      <w:pPr>
        <w:spacing w:before="0" w:after="0"/>
        <w:jc w:val="both"/>
        <w:rPr>
          <w:rFonts w:ascii="Calibri" w:eastAsiaTheme="minorHAnsi" w:hAnsi="Calibri"/>
          <w:sz w:val="24"/>
          <w:szCs w:val="24"/>
        </w:rPr>
      </w:pPr>
    </w:p>
    <w:p w14:paraId="7068B68B" w14:textId="1A61D1B1" w:rsidR="00937FBB" w:rsidRPr="00C1093A" w:rsidRDefault="00937FBB" w:rsidP="00E07D7E">
      <w:pPr>
        <w:numPr>
          <w:ilvl w:val="0"/>
          <w:numId w:val="53"/>
        </w:numPr>
        <w:tabs>
          <w:tab w:val="left" w:pos="180"/>
          <w:tab w:val="left" w:pos="720"/>
        </w:tabs>
        <w:spacing w:before="0" w:after="0" w:line="256" w:lineRule="auto"/>
        <w:jc w:val="both"/>
        <w:rPr>
          <w:rFonts w:ascii="Calibri" w:eastAsia="Times New Roman" w:hAnsi="Calibri"/>
          <w:b/>
          <w:bCs/>
          <w:snapToGrid w:val="0"/>
          <w:sz w:val="24"/>
          <w:szCs w:val="24"/>
        </w:rPr>
      </w:pPr>
      <w:r w:rsidRPr="00C1093A">
        <w:rPr>
          <w:rFonts w:ascii="Calibri" w:eastAsia="Times New Roman" w:hAnsi="Calibri"/>
          <w:b/>
          <w:bCs/>
          <w:snapToGrid w:val="0"/>
          <w:sz w:val="24"/>
          <w:szCs w:val="24"/>
        </w:rPr>
        <w:t>Proiectul finanțat nu trebuie să fie încheiat</w:t>
      </w:r>
      <w:r w:rsidRPr="00C1093A">
        <w:rPr>
          <w:rFonts w:ascii="Calibri" w:hAnsi="Calibri"/>
          <w:sz w:val="24"/>
          <w:szCs w:val="24"/>
        </w:rPr>
        <w:t xml:space="preserve"> </w:t>
      </w:r>
      <w:r w:rsidRPr="00C1093A">
        <w:rPr>
          <w:rFonts w:ascii="Calibri" w:eastAsia="Times New Roman" w:hAnsi="Calibri"/>
          <w:b/>
          <w:bCs/>
          <w:snapToGrid w:val="0"/>
          <w:sz w:val="24"/>
          <w:szCs w:val="24"/>
        </w:rPr>
        <w:t>sau implementat integral (</w:t>
      </w:r>
      <w:r w:rsidRPr="00C1093A">
        <w:rPr>
          <w:rFonts w:ascii="Calibri" w:hAnsi="Calibri"/>
          <w:b/>
          <w:bCs/>
          <w:sz w:val="24"/>
          <w:szCs w:val="24"/>
        </w:rPr>
        <w:t>sa nu fie realizata recepția la terminarea lucrărilor)</w:t>
      </w:r>
      <w:r w:rsidRPr="00C1093A">
        <w:rPr>
          <w:rFonts w:ascii="Calibri" w:eastAsia="Times New Roman" w:hAnsi="Calibri"/>
          <w:b/>
          <w:bCs/>
          <w:snapToGrid w:val="0"/>
          <w:sz w:val="24"/>
          <w:szCs w:val="24"/>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4F9F9C1F" w14:textId="77777777" w:rsidR="00E5313F" w:rsidRPr="00C1093A" w:rsidRDefault="00E5313F" w:rsidP="00E5313F">
      <w:pPr>
        <w:tabs>
          <w:tab w:val="left" w:pos="180"/>
          <w:tab w:val="left" w:pos="720"/>
        </w:tabs>
        <w:spacing w:before="0" w:after="0" w:line="259" w:lineRule="auto"/>
        <w:jc w:val="both"/>
        <w:rPr>
          <w:rFonts w:ascii="Calibri" w:eastAsia="Times New Roman" w:hAnsi="Calibri"/>
          <w:b/>
          <w:bCs/>
          <w:snapToGrid w:val="0"/>
          <w:sz w:val="24"/>
          <w:szCs w:val="24"/>
        </w:rPr>
      </w:pPr>
    </w:p>
    <w:p w14:paraId="39352D93" w14:textId="77777777" w:rsidR="00E5313F" w:rsidRPr="00C1093A" w:rsidRDefault="00E5313F" w:rsidP="00E5313F">
      <w:pPr>
        <w:spacing w:before="0" w:after="0" w:line="259" w:lineRule="auto"/>
        <w:jc w:val="both"/>
        <w:rPr>
          <w:rFonts w:ascii="Calibri" w:eastAsia="Times New Roman" w:hAnsi="Calibri"/>
          <w:sz w:val="24"/>
          <w:szCs w:val="24"/>
        </w:rPr>
      </w:pPr>
      <w:r w:rsidRPr="00C1093A">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482231D9" w14:textId="77777777" w:rsidR="00E5313F" w:rsidRPr="00C1093A" w:rsidRDefault="00E5313F" w:rsidP="00E5313F">
      <w:pPr>
        <w:spacing w:before="0" w:after="0" w:line="259" w:lineRule="auto"/>
        <w:jc w:val="both"/>
        <w:rPr>
          <w:rFonts w:ascii="Calibri" w:eastAsia="Times New Roman" w:hAnsi="Calibri"/>
          <w:sz w:val="24"/>
          <w:szCs w:val="24"/>
          <w:lang w:val="fr-FR"/>
        </w:rPr>
      </w:pPr>
      <w:proofErr w:type="spellStart"/>
      <w:r w:rsidRPr="00C1093A">
        <w:rPr>
          <w:rFonts w:ascii="Calibri" w:eastAsia="Times New Roman" w:hAnsi="Calibri"/>
          <w:sz w:val="24"/>
          <w:szCs w:val="24"/>
          <w:lang w:val="fr-FR"/>
        </w:rPr>
        <w:t>Contractele</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achiziție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publică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trebuie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să</w:t>
      </w:r>
      <w:proofErr w:type="spellEnd"/>
      <w:r w:rsidRPr="00C1093A">
        <w:rPr>
          <w:rFonts w:ascii="Calibri" w:eastAsia="Times New Roman" w:hAnsi="Calibri"/>
          <w:sz w:val="24"/>
          <w:szCs w:val="24"/>
          <w:lang w:val="fr-FR"/>
        </w:rPr>
        <w:t xml:space="preserve"> fi </w:t>
      </w:r>
      <w:proofErr w:type="spellStart"/>
      <w:r w:rsidRPr="00C1093A">
        <w:rPr>
          <w:rFonts w:ascii="Calibri" w:eastAsia="Times New Roman" w:hAnsi="Calibri"/>
          <w:sz w:val="24"/>
          <w:szCs w:val="24"/>
          <w:lang w:val="fr-FR"/>
        </w:rPr>
        <w:t>fost</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încheiate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după</w:t>
      </w:r>
      <w:proofErr w:type="spellEnd"/>
      <w:r w:rsidRPr="00C1093A">
        <w:rPr>
          <w:rFonts w:ascii="Calibri" w:eastAsia="Times New Roman" w:hAnsi="Calibri"/>
          <w:sz w:val="24"/>
          <w:szCs w:val="24"/>
          <w:lang w:val="fr-FR"/>
        </w:rPr>
        <w:t xml:space="preserve"> data de 01.01.2021,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caz</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contrar</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cheltuielile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aferente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acestora</w:t>
      </w:r>
      <w:proofErr w:type="spellEnd"/>
      <w:r w:rsidRPr="00C1093A">
        <w:rPr>
          <w:rFonts w:ascii="Calibri" w:eastAsia="Times New Roman" w:hAnsi="Calibri"/>
          <w:sz w:val="24"/>
          <w:szCs w:val="24"/>
          <w:lang w:val="fr-FR"/>
        </w:rPr>
        <w:t xml:space="preserve"> nu </w:t>
      </w:r>
      <w:proofErr w:type="spellStart"/>
      <w:r w:rsidRPr="00C1093A">
        <w:rPr>
          <w:rFonts w:ascii="Calibri" w:eastAsia="Times New Roman" w:hAnsi="Calibri"/>
          <w:sz w:val="24"/>
          <w:szCs w:val="24"/>
          <w:lang w:val="fr-FR"/>
        </w:rPr>
        <w:t>sunt</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eligibile</w:t>
      </w:r>
      <w:proofErr w:type="spellEnd"/>
      <w:r w:rsidRPr="00C1093A">
        <w:rPr>
          <w:rFonts w:ascii="Calibri" w:eastAsia="Times New Roman" w:hAnsi="Calibri"/>
          <w:sz w:val="24"/>
          <w:szCs w:val="24"/>
          <w:lang w:val="fr-FR"/>
        </w:rPr>
        <w:t>.</w:t>
      </w:r>
    </w:p>
    <w:p w14:paraId="62DF3CAE" w14:textId="77777777" w:rsidR="00E5313F" w:rsidRPr="00C1093A" w:rsidRDefault="00E5313F" w:rsidP="00E5313F">
      <w:pPr>
        <w:spacing w:before="0" w:after="0" w:line="259" w:lineRule="auto"/>
        <w:jc w:val="both"/>
        <w:rPr>
          <w:rFonts w:ascii="Calibri" w:eastAsia="Times New Roman" w:hAnsi="Calibri"/>
          <w:sz w:val="24"/>
          <w:szCs w:val="24"/>
          <w:lang w:val="fr-FR"/>
        </w:rPr>
      </w:pPr>
    </w:p>
    <w:p w14:paraId="2927B9CD" w14:textId="65B2E755" w:rsidR="00E5313F" w:rsidRPr="00C1093A" w:rsidRDefault="00E5313F" w:rsidP="00E5313F">
      <w:pPr>
        <w:spacing w:before="0" w:after="0" w:line="259" w:lineRule="auto"/>
        <w:jc w:val="both"/>
        <w:rPr>
          <w:rFonts w:ascii="Calibri" w:eastAsia="Times New Roman" w:hAnsi="Calibri"/>
          <w:sz w:val="24"/>
          <w:szCs w:val="24"/>
          <w:lang w:val="fr-FR"/>
        </w:rPr>
      </w:pPr>
      <w:proofErr w:type="spellStart"/>
      <w:r w:rsidRPr="00C1093A">
        <w:rPr>
          <w:rFonts w:ascii="Calibri" w:eastAsia="Times New Roman" w:hAnsi="Calibri"/>
          <w:sz w:val="24"/>
          <w:szCs w:val="24"/>
          <w:lang w:val="fr-FR"/>
        </w:rPr>
        <w:lastRenderedPageBreak/>
        <w:t>Recepția</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terminarea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lucrărilor</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poate</w:t>
      </w:r>
      <w:proofErr w:type="spellEnd"/>
      <w:r w:rsidRPr="00C1093A">
        <w:rPr>
          <w:rFonts w:ascii="Calibri" w:eastAsia="Times New Roman" w:hAnsi="Calibri"/>
          <w:sz w:val="24"/>
          <w:szCs w:val="24"/>
          <w:lang w:val="fr-FR"/>
        </w:rPr>
        <w:t xml:space="preserve"> fi </w:t>
      </w:r>
      <w:proofErr w:type="spellStart"/>
      <w:r w:rsidRPr="00C1093A">
        <w:rPr>
          <w:rFonts w:ascii="Calibri" w:eastAsia="Times New Roman" w:hAnsi="Calibri"/>
          <w:sz w:val="24"/>
          <w:szCs w:val="24"/>
          <w:lang w:val="fr-FR"/>
        </w:rPr>
        <w:t>făcută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perioada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cuprinsă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între</w:t>
      </w:r>
      <w:proofErr w:type="spellEnd"/>
      <w:r w:rsidRPr="00C1093A">
        <w:rPr>
          <w:rFonts w:ascii="Calibri" w:eastAsia="Times New Roman" w:hAnsi="Calibri"/>
          <w:sz w:val="24"/>
          <w:szCs w:val="24"/>
          <w:lang w:val="fr-FR"/>
        </w:rPr>
        <w:t xml:space="preserve"> data </w:t>
      </w:r>
      <w:proofErr w:type="spellStart"/>
      <w:r w:rsidRPr="00C1093A">
        <w:rPr>
          <w:rFonts w:ascii="Calibri" w:eastAsia="Times New Roman" w:hAnsi="Calibri"/>
          <w:sz w:val="24"/>
          <w:szCs w:val="24"/>
          <w:lang w:val="fr-FR"/>
        </w:rPr>
        <w:t>depunerii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cererii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finanțare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data </w:t>
      </w:r>
      <w:proofErr w:type="spellStart"/>
      <w:r w:rsidRPr="00C1093A">
        <w:rPr>
          <w:rFonts w:ascii="Calibri" w:eastAsia="Times New Roman" w:hAnsi="Calibri"/>
          <w:sz w:val="24"/>
          <w:szCs w:val="24"/>
          <w:lang w:val="fr-FR"/>
        </w:rPr>
        <w:t>semnării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contractului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finanțare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condițiile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respectării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prevederilor</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Regulamentului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Parlamentului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European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şi</w:t>
      </w:r>
      <w:proofErr w:type="spellEnd"/>
      <w:r w:rsidRPr="00C1093A">
        <w:rPr>
          <w:rFonts w:ascii="Calibri" w:eastAsia="Times New Roman" w:hAnsi="Calibri"/>
          <w:sz w:val="24"/>
          <w:szCs w:val="24"/>
          <w:lang w:val="fr-FR"/>
        </w:rPr>
        <w:t xml:space="preserve"> al </w:t>
      </w:r>
      <w:proofErr w:type="spellStart"/>
      <w:r w:rsidRPr="00C1093A">
        <w:rPr>
          <w:rFonts w:ascii="Calibri" w:eastAsia="Times New Roman" w:hAnsi="Calibri"/>
          <w:sz w:val="24"/>
          <w:szCs w:val="24"/>
          <w:lang w:val="fr-FR"/>
        </w:rPr>
        <w:t>Consiliului</w:t>
      </w:r>
      <w:proofErr w:type="spellEnd"/>
      <w:r w:rsidRPr="00C1093A">
        <w:rPr>
          <w:rFonts w:ascii="Calibri" w:eastAsia="Times New Roman" w:hAnsi="Calibri"/>
          <w:sz w:val="24"/>
          <w:szCs w:val="24"/>
          <w:lang w:val="fr-FR"/>
        </w:rPr>
        <w:t xml:space="preserve"> nr. </w:t>
      </w:r>
      <w:r w:rsidR="0013049C" w:rsidRPr="00C1093A">
        <w:rPr>
          <w:rFonts w:ascii="Calibri" w:eastAsia="Times New Roman" w:hAnsi="Calibri"/>
          <w:sz w:val="24"/>
          <w:szCs w:val="24"/>
          <w:lang w:val="fr-FR"/>
        </w:rPr>
        <w:t>2021/1060</w:t>
      </w:r>
      <w:r w:rsidRPr="00C1093A">
        <w:rPr>
          <w:rFonts w:ascii="Calibri" w:eastAsia="Times New Roman" w:hAnsi="Calibri"/>
          <w:sz w:val="24"/>
          <w:szCs w:val="24"/>
          <w:lang w:val="fr-FR"/>
        </w:rPr>
        <w:t>, mai sus-</w:t>
      </w:r>
      <w:proofErr w:type="spellStart"/>
      <w:r w:rsidRPr="00C1093A">
        <w:rPr>
          <w:rFonts w:ascii="Calibri" w:eastAsia="Times New Roman" w:hAnsi="Calibri"/>
          <w:sz w:val="24"/>
          <w:szCs w:val="24"/>
          <w:lang w:val="fr-FR"/>
        </w:rPr>
        <w:t>menționate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măsura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care </w:t>
      </w:r>
      <w:proofErr w:type="spellStart"/>
      <w:r w:rsidRPr="00C1093A">
        <w:rPr>
          <w:rFonts w:ascii="Calibri" w:eastAsia="Times New Roman" w:hAnsi="Calibri"/>
          <w:sz w:val="24"/>
          <w:szCs w:val="24"/>
          <w:lang w:val="fr-FR"/>
        </w:rPr>
        <w:t>amânarea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recepției</w:t>
      </w:r>
      <w:proofErr w:type="spellEnd"/>
      <w:r w:rsidRPr="00C1093A">
        <w:rPr>
          <w:rFonts w:ascii="Calibri" w:eastAsia="Times New Roman" w:hAnsi="Calibri"/>
          <w:sz w:val="24"/>
          <w:szCs w:val="24"/>
          <w:lang w:val="fr-FR"/>
        </w:rPr>
        <w:t xml:space="preserve"> s-a </w:t>
      </w:r>
      <w:proofErr w:type="spellStart"/>
      <w:r w:rsidRPr="00C1093A">
        <w:rPr>
          <w:rFonts w:ascii="Calibri" w:eastAsia="Times New Roman" w:hAnsi="Calibri"/>
          <w:sz w:val="24"/>
          <w:szCs w:val="24"/>
          <w:lang w:val="fr-FR"/>
        </w:rPr>
        <w:t>făcut</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respectarea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prevederilor</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contractului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lucrări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legislației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specifice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domeniul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recepției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lucrărilor</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construcții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Regulamentul</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recepție</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lucrărilor</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construcții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instalații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aferente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acestora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aprobat</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prin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Hotărârea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Guvernului</w:t>
      </w:r>
      <w:proofErr w:type="spellEnd"/>
      <w:r w:rsidRPr="00C1093A">
        <w:rPr>
          <w:rFonts w:ascii="Calibri" w:eastAsia="Times New Roman" w:hAnsi="Calibri"/>
          <w:sz w:val="24"/>
          <w:szCs w:val="24"/>
          <w:lang w:val="fr-FR"/>
        </w:rPr>
        <w:t xml:space="preserve"> nr. </w:t>
      </w:r>
      <w:r w:rsidR="004B2E82" w:rsidRPr="00C1093A">
        <w:rPr>
          <w:rFonts w:ascii="Calibri" w:eastAsia="Times New Roman" w:hAnsi="Calibri"/>
          <w:sz w:val="24"/>
          <w:szCs w:val="24"/>
          <w:lang w:val="fr-FR"/>
        </w:rPr>
        <w:t xml:space="preserve">273 </w:t>
      </w:r>
      <w:proofErr w:type="spellStart"/>
      <w:r w:rsidR="004B2E82" w:rsidRPr="00C1093A">
        <w:rPr>
          <w:rFonts w:ascii="Calibri" w:eastAsia="Times New Roman" w:hAnsi="Calibri"/>
          <w:sz w:val="24"/>
          <w:szCs w:val="24"/>
          <w:lang w:val="fr-FR"/>
        </w:rPr>
        <w:t>din</w:t>
      </w:r>
      <w:proofErr w:type="spellEnd"/>
      <w:r w:rsidR="004B2E82" w:rsidRPr="00C1093A">
        <w:rPr>
          <w:rFonts w:ascii="Calibri" w:eastAsia="Times New Roman" w:hAnsi="Calibri"/>
          <w:sz w:val="24"/>
          <w:szCs w:val="24"/>
          <w:lang w:val="fr-FR"/>
        </w:rPr>
        <w:t xml:space="preserve"> 14 </w:t>
      </w:r>
      <w:proofErr w:type="spellStart"/>
      <w:r w:rsidR="004B2E82" w:rsidRPr="00C1093A">
        <w:rPr>
          <w:rFonts w:ascii="Calibri" w:eastAsia="Times New Roman" w:hAnsi="Calibri"/>
          <w:sz w:val="24"/>
          <w:szCs w:val="24"/>
          <w:lang w:val="fr-FR"/>
        </w:rPr>
        <w:t>iunie</w:t>
      </w:r>
      <w:proofErr w:type="spellEnd"/>
      <w:r w:rsidR="004B2E82" w:rsidRPr="00C1093A">
        <w:rPr>
          <w:rFonts w:ascii="Calibri" w:eastAsia="Times New Roman" w:hAnsi="Calibri"/>
          <w:sz w:val="24"/>
          <w:szCs w:val="24"/>
          <w:lang w:val="fr-FR"/>
        </w:rPr>
        <w:t xml:space="preserve"> 1994</w:t>
      </w:r>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modificările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completările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ulterioare</w:t>
      </w:r>
      <w:proofErr w:type="spellEnd"/>
      <w:r w:rsidRPr="00C1093A">
        <w:rPr>
          <w:rFonts w:ascii="Calibri" w:eastAsia="Times New Roman" w:hAnsi="Calibri"/>
          <w:sz w:val="24"/>
          <w:szCs w:val="24"/>
          <w:lang w:val="fr-FR"/>
        </w:rPr>
        <w:t>).</w:t>
      </w:r>
    </w:p>
    <w:p w14:paraId="740FB819" w14:textId="77777777" w:rsidR="00E5313F" w:rsidRPr="00C1093A" w:rsidRDefault="00E5313F" w:rsidP="00E5313F">
      <w:pPr>
        <w:spacing w:before="0" w:after="0" w:line="259" w:lineRule="auto"/>
        <w:jc w:val="both"/>
        <w:rPr>
          <w:rFonts w:ascii="Calibri" w:eastAsia="Times New Roman" w:hAnsi="Calibri"/>
          <w:sz w:val="24"/>
          <w:szCs w:val="24"/>
          <w:lang w:val="fr-FR"/>
        </w:rPr>
      </w:pPr>
    </w:p>
    <w:p w14:paraId="1A1693FD" w14:textId="062FAE62" w:rsidR="00E5313F" w:rsidRPr="00C1093A" w:rsidRDefault="00E5313F" w:rsidP="00E5313F">
      <w:pPr>
        <w:spacing w:before="0" w:after="0" w:line="259" w:lineRule="auto"/>
        <w:jc w:val="both"/>
        <w:rPr>
          <w:rFonts w:ascii="Calibri" w:eastAsia="Times New Roman" w:hAnsi="Calibri"/>
          <w:sz w:val="24"/>
          <w:szCs w:val="24"/>
          <w:lang w:val="fr-FR"/>
        </w:rPr>
      </w:pPr>
      <w:r w:rsidRPr="00C1093A">
        <w:rPr>
          <w:rFonts w:ascii="Calibri" w:eastAsia="Times New Roman" w:hAnsi="Calibri"/>
          <w:sz w:val="24"/>
          <w:szCs w:val="24"/>
          <w:lang w:val="fr-FR"/>
        </w:rPr>
        <w:t xml:space="preserve">Se va </w:t>
      </w:r>
      <w:proofErr w:type="spellStart"/>
      <w:r w:rsidRPr="00C1093A">
        <w:rPr>
          <w:rFonts w:ascii="Calibri" w:eastAsia="Times New Roman" w:hAnsi="Calibri"/>
          <w:sz w:val="24"/>
          <w:szCs w:val="24"/>
          <w:lang w:val="fr-FR"/>
        </w:rPr>
        <w:t>evita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situația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care</w:t>
      </w:r>
      <w:r w:rsidR="00DB019A" w:rsidRPr="00C1093A">
        <w:rPr>
          <w:rFonts w:ascii="Calibri" w:eastAsia="Times New Roman" w:hAnsi="Calibri"/>
          <w:sz w:val="24"/>
          <w:szCs w:val="24"/>
          <w:lang w:val="fr-FR"/>
        </w:rPr>
        <w:t>,</w:t>
      </w:r>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deși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recepția</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terminarea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lucrărilor</w:t>
      </w:r>
      <w:proofErr w:type="spellEnd"/>
      <w:r w:rsidRPr="00C1093A">
        <w:rPr>
          <w:rFonts w:ascii="Calibri" w:eastAsia="Times New Roman" w:hAnsi="Calibri"/>
          <w:sz w:val="24"/>
          <w:szCs w:val="24"/>
          <w:lang w:val="fr-FR"/>
        </w:rPr>
        <w:t xml:space="preserve"> nu </w:t>
      </w:r>
      <w:r w:rsidR="00DB019A" w:rsidRPr="00C1093A">
        <w:rPr>
          <w:rFonts w:ascii="Calibri" w:eastAsia="Times New Roman" w:hAnsi="Calibri"/>
          <w:sz w:val="24"/>
          <w:szCs w:val="24"/>
          <w:lang w:val="fr-FR"/>
        </w:rPr>
        <w:t>a</w:t>
      </w:r>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fost</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realizată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investiția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să</w:t>
      </w:r>
      <w:proofErr w:type="spellEnd"/>
      <w:r w:rsidRPr="00C1093A">
        <w:rPr>
          <w:rFonts w:ascii="Calibri" w:eastAsia="Times New Roman" w:hAnsi="Calibri"/>
          <w:sz w:val="24"/>
          <w:szCs w:val="24"/>
          <w:lang w:val="fr-FR"/>
        </w:rPr>
        <w:t xml:space="preserve"> </w:t>
      </w:r>
      <w:r w:rsidR="005C1A35" w:rsidRPr="00C1093A">
        <w:rPr>
          <w:rFonts w:ascii="Calibri" w:eastAsia="Times New Roman" w:hAnsi="Calibri"/>
          <w:sz w:val="24"/>
          <w:szCs w:val="24"/>
          <w:lang w:val="fr-FR"/>
        </w:rPr>
        <w:t xml:space="preserve">fie </w:t>
      </w:r>
      <w:proofErr w:type="spellStart"/>
      <w:r w:rsidR="005C1A35" w:rsidRPr="00C1093A">
        <w:rPr>
          <w:rFonts w:ascii="Calibri" w:eastAsia="Times New Roman" w:hAnsi="Calibri"/>
          <w:sz w:val="24"/>
          <w:szCs w:val="24"/>
          <w:lang w:val="fr-FR"/>
        </w:rPr>
        <w:t>finalizata</w:t>
      </w:r>
      <w:proofErr w:type="spellEnd"/>
      <w:r w:rsidRPr="00C1093A">
        <w:rPr>
          <w:rFonts w:ascii="Calibri" w:eastAsia="Times New Roman" w:hAnsi="Calibri"/>
          <w:sz w:val="24"/>
          <w:szCs w:val="24"/>
          <w:lang w:val="fr-FR"/>
        </w:rPr>
        <w:t>.</w:t>
      </w:r>
    </w:p>
    <w:p w14:paraId="6F3822F4" w14:textId="77777777" w:rsidR="00E5313F" w:rsidRPr="00C1093A" w:rsidRDefault="00E5313F" w:rsidP="00E5313F">
      <w:pPr>
        <w:spacing w:before="0" w:after="0" w:line="259" w:lineRule="auto"/>
        <w:jc w:val="both"/>
        <w:rPr>
          <w:rFonts w:ascii="Calibri" w:eastAsia="Times New Roman" w:hAnsi="Calibri"/>
          <w:sz w:val="24"/>
          <w:szCs w:val="24"/>
          <w:lang w:val="fr-FR"/>
        </w:rPr>
      </w:pPr>
      <w:proofErr w:type="spellStart"/>
      <w:r w:rsidRPr="00C1093A">
        <w:rPr>
          <w:rFonts w:ascii="Calibri" w:eastAsia="Times New Roman" w:hAnsi="Calibri"/>
          <w:sz w:val="24"/>
          <w:szCs w:val="24"/>
          <w:lang w:val="fr-FR"/>
        </w:rPr>
        <w:t>Tergiversarea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efectuării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recepţiei</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terminarea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lucrărilor</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numai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pentru</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asigura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încadrarea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condiţiile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prezentelor</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apeluri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proiecte</w:t>
      </w:r>
      <w:proofErr w:type="spellEnd"/>
      <w:r w:rsidRPr="00C1093A">
        <w:rPr>
          <w:rFonts w:ascii="Calibri" w:eastAsia="Times New Roman" w:hAnsi="Calibri"/>
          <w:sz w:val="24"/>
          <w:szCs w:val="24"/>
          <w:lang w:val="fr-FR"/>
        </w:rPr>
        <w:t xml:space="preserve"> va </w:t>
      </w:r>
      <w:proofErr w:type="spellStart"/>
      <w:r w:rsidRPr="00C1093A">
        <w:rPr>
          <w:rFonts w:ascii="Calibri" w:eastAsia="Times New Roman" w:hAnsi="Calibri"/>
          <w:sz w:val="24"/>
          <w:szCs w:val="24"/>
          <w:lang w:val="fr-FR"/>
        </w:rPr>
        <w:t>conduce</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respingerea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cererii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finanţare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depuse</w:t>
      </w:r>
      <w:proofErr w:type="spellEnd"/>
      <w:r w:rsidRPr="00C1093A">
        <w:rPr>
          <w:rFonts w:ascii="Calibri" w:eastAsia="Times New Roman" w:hAnsi="Calibri"/>
          <w:sz w:val="24"/>
          <w:szCs w:val="24"/>
          <w:lang w:val="fr-FR"/>
        </w:rPr>
        <w:t>.</w:t>
      </w:r>
    </w:p>
    <w:p w14:paraId="57A1E6DF" w14:textId="2A802C3B" w:rsidR="00E5313F" w:rsidRPr="00C1093A" w:rsidRDefault="00E5313F" w:rsidP="00E5313F">
      <w:pPr>
        <w:spacing w:before="0" w:after="0" w:line="259" w:lineRule="auto"/>
        <w:jc w:val="both"/>
        <w:rPr>
          <w:rFonts w:ascii="Calibri" w:eastAsia="Times New Roman" w:hAnsi="Calibri"/>
          <w:sz w:val="24"/>
          <w:szCs w:val="24"/>
          <w:lang w:val="fr-FR"/>
        </w:rPr>
      </w:pPr>
      <w:proofErr w:type="spellStart"/>
      <w:r w:rsidRPr="00C1093A">
        <w:rPr>
          <w:rFonts w:ascii="Calibri" w:eastAsia="Times New Roman" w:hAnsi="Calibri"/>
          <w:sz w:val="24"/>
          <w:szCs w:val="24"/>
          <w:lang w:val="fr-FR"/>
        </w:rPr>
        <w:t>Recepția</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terminarea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lucrărilor</w:t>
      </w:r>
      <w:proofErr w:type="spellEnd"/>
      <w:r w:rsidRPr="00C1093A">
        <w:rPr>
          <w:rFonts w:ascii="Calibri" w:eastAsia="Times New Roman" w:hAnsi="Calibri"/>
          <w:sz w:val="24"/>
          <w:szCs w:val="24"/>
          <w:lang w:val="fr-FR"/>
        </w:rPr>
        <w:t xml:space="preserve"> nu </w:t>
      </w:r>
      <w:proofErr w:type="spellStart"/>
      <w:r w:rsidRPr="00C1093A">
        <w:rPr>
          <w:rFonts w:ascii="Calibri" w:eastAsia="Times New Roman" w:hAnsi="Calibri"/>
          <w:sz w:val="24"/>
          <w:szCs w:val="24"/>
          <w:lang w:val="fr-FR"/>
        </w:rPr>
        <w:t>trebuie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amânată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afara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termenului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contractual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w:t>
      </w:r>
      <w:proofErr w:type="spellStart"/>
      <w:r w:rsidRPr="00C1093A">
        <w:rPr>
          <w:rFonts w:ascii="Calibri" w:eastAsia="Times New Roman" w:hAnsi="Calibri"/>
          <w:sz w:val="24"/>
          <w:szCs w:val="24"/>
          <w:lang w:val="fr-FR"/>
        </w:rPr>
        <w:t>sau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legal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scopul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încadrării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condițiile</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eligibilitate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prevăzute</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Ghidul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specific</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fapt</w:t>
      </w:r>
      <w:proofErr w:type="spellEnd"/>
      <w:r w:rsidRPr="00C1093A">
        <w:rPr>
          <w:rFonts w:ascii="Calibri" w:eastAsia="Times New Roman" w:hAnsi="Calibri"/>
          <w:sz w:val="24"/>
          <w:szCs w:val="24"/>
          <w:lang w:val="fr-FR"/>
        </w:rPr>
        <w:t xml:space="preserve"> care </w:t>
      </w:r>
      <w:proofErr w:type="spellStart"/>
      <w:r w:rsidRPr="00C1093A">
        <w:rPr>
          <w:rFonts w:ascii="Calibri" w:eastAsia="Times New Roman" w:hAnsi="Calibri"/>
          <w:sz w:val="24"/>
          <w:szCs w:val="24"/>
          <w:lang w:val="fr-FR"/>
        </w:rPr>
        <w:t>poate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conduce</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încălcarea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prevederilor</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reglementate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prin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Regulamentul</w:t>
      </w:r>
      <w:proofErr w:type="spellEnd"/>
      <w:r w:rsidRPr="00C1093A">
        <w:rPr>
          <w:rFonts w:ascii="Calibri" w:eastAsia="Times New Roman" w:hAnsi="Calibri"/>
          <w:sz w:val="24"/>
          <w:szCs w:val="24"/>
          <w:lang w:val="fr-FR"/>
        </w:rPr>
        <w:t xml:space="preserve"> nr.</w:t>
      </w:r>
      <w:r w:rsidR="00633EB1" w:rsidRPr="00C1093A">
        <w:rPr>
          <w:rFonts w:ascii="Calibri" w:hAnsi="Calibri"/>
          <w:sz w:val="24"/>
          <w:szCs w:val="24"/>
        </w:rPr>
        <w:t xml:space="preserve"> </w:t>
      </w:r>
      <w:r w:rsidR="00633EB1" w:rsidRPr="00C1093A">
        <w:rPr>
          <w:rFonts w:ascii="Calibri" w:eastAsia="Times New Roman" w:hAnsi="Calibri"/>
          <w:sz w:val="24"/>
          <w:szCs w:val="24"/>
          <w:lang w:val="fr-FR"/>
        </w:rPr>
        <w:t>2021/1060</w:t>
      </w:r>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legislației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naționale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domeniul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lucrărilor</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construcție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precum</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principiului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tratamentului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egal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nediscriminatoriu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raport</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solicitanții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finanțare</w:t>
      </w:r>
      <w:proofErr w:type="spellEnd"/>
      <w:r w:rsidRPr="00C1093A">
        <w:rPr>
          <w:rFonts w:ascii="Calibri" w:eastAsia="Times New Roman" w:hAnsi="Calibri"/>
          <w:sz w:val="24"/>
          <w:szCs w:val="24"/>
          <w:lang w:val="fr-FR"/>
        </w:rPr>
        <w:t>.</w:t>
      </w:r>
    </w:p>
    <w:p w14:paraId="7922D924" w14:textId="77777777" w:rsidR="00E5313F" w:rsidRPr="00C1093A" w:rsidRDefault="00E5313F" w:rsidP="00E5313F">
      <w:pPr>
        <w:spacing w:before="0" w:after="0" w:line="259" w:lineRule="auto"/>
        <w:jc w:val="both"/>
        <w:rPr>
          <w:rFonts w:ascii="Calibri" w:eastAsia="Times New Roman" w:hAnsi="Calibri"/>
          <w:sz w:val="24"/>
          <w:szCs w:val="24"/>
          <w:lang w:val="fr-FR"/>
        </w:rPr>
      </w:pPr>
    </w:p>
    <w:p w14:paraId="48F13C01" w14:textId="77777777" w:rsidR="00E5313F" w:rsidRPr="00C1093A" w:rsidRDefault="00E5313F" w:rsidP="00E5313F">
      <w:pPr>
        <w:spacing w:before="0" w:after="0" w:line="259" w:lineRule="auto"/>
        <w:jc w:val="both"/>
        <w:rPr>
          <w:rFonts w:ascii="Calibri" w:hAnsi="Calibri"/>
          <w:b/>
          <w:bCs/>
          <w:sz w:val="24"/>
          <w:szCs w:val="24"/>
          <w:lang w:val="fr-FR" w:eastAsia="en-GB"/>
        </w:rPr>
      </w:pPr>
      <w:proofErr w:type="spellStart"/>
      <w:r w:rsidRPr="00C1093A">
        <w:rPr>
          <w:rFonts w:ascii="Calibri" w:hAnsi="Calibri"/>
          <w:sz w:val="24"/>
          <w:szCs w:val="24"/>
          <w:lang w:val="fr-FR" w:eastAsia="en-GB"/>
        </w:rPr>
        <w:t>După</w:t>
      </w:r>
      <w:proofErr w:type="spellEnd"/>
      <w:r w:rsidRPr="00C1093A">
        <w:rPr>
          <w:rFonts w:ascii="Calibri" w:hAnsi="Calibri"/>
          <w:sz w:val="24"/>
          <w:szCs w:val="24"/>
          <w:lang w:val="fr-FR" w:eastAsia="en-GB"/>
        </w:rPr>
        <w:t xml:space="preserve"> data </w:t>
      </w:r>
      <w:proofErr w:type="spellStart"/>
      <w:r w:rsidRPr="00C1093A">
        <w:rPr>
          <w:rFonts w:ascii="Calibri" w:hAnsi="Calibri"/>
          <w:sz w:val="24"/>
          <w:szCs w:val="24"/>
          <w:lang w:val="fr-FR" w:eastAsia="en-GB"/>
        </w:rPr>
        <w:t>emiterii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ordinului</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începere</w:t>
      </w:r>
      <w:proofErr w:type="spellEnd"/>
      <w:r w:rsidRPr="00C1093A">
        <w:rPr>
          <w:rFonts w:ascii="Calibri" w:hAnsi="Calibri"/>
          <w:sz w:val="24"/>
          <w:szCs w:val="24"/>
          <w:lang w:val="fr-FR" w:eastAsia="en-GB"/>
        </w:rPr>
        <w:t xml:space="preserve"> a </w:t>
      </w:r>
      <w:proofErr w:type="spellStart"/>
      <w:r w:rsidRPr="00C1093A">
        <w:rPr>
          <w:rFonts w:ascii="Calibri" w:hAnsi="Calibri"/>
          <w:sz w:val="24"/>
          <w:szCs w:val="24"/>
          <w:lang w:val="fr-FR" w:eastAsia="en-GB"/>
        </w:rPr>
        <w:t>lucrărilor</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lucrările</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intervenție</w:t>
      </w:r>
      <w:proofErr w:type="spellEnd"/>
      <w:r w:rsidRPr="00C1093A">
        <w:rPr>
          <w:rFonts w:ascii="Calibri" w:hAnsi="Calibri"/>
          <w:sz w:val="24"/>
          <w:szCs w:val="24"/>
          <w:lang w:val="fr-FR" w:eastAsia="en-GB"/>
        </w:rPr>
        <w:t>/</w:t>
      </w:r>
      <w:proofErr w:type="spellStart"/>
      <w:r w:rsidRPr="00C1093A">
        <w:rPr>
          <w:rFonts w:ascii="Calibri" w:hAnsi="Calibri"/>
          <w:sz w:val="24"/>
          <w:szCs w:val="24"/>
          <w:lang w:val="fr-FR" w:eastAsia="en-GB"/>
        </w:rPr>
        <w:t>activitățile</w:t>
      </w:r>
      <w:proofErr w:type="spellEnd"/>
      <w:r w:rsidRPr="00C1093A">
        <w:rPr>
          <w:rFonts w:ascii="Calibri" w:hAnsi="Calibri"/>
          <w:sz w:val="24"/>
          <w:szCs w:val="24"/>
          <w:lang w:val="fr-FR" w:eastAsia="en-GB"/>
        </w:rPr>
        <w:t xml:space="preserve"> nu au </w:t>
      </w:r>
      <w:proofErr w:type="spellStart"/>
      <w:r w:rsidRPr="00C1093A">
        <w:rPr>
          <w:rFonts w:ascii="Calibri" w:hAnsi="Calibri"/>
          <w:sz w:val="24"/>
          <w:szCs w:val="24"/>
          <w:lang w:val="fr-FR" w:eastAsia="en-GB"/>
        </w:rPr>
        <w:t>beneficiat</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fonduri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publice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din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alte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surse</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finanţare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exceptând</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cele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din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fonduri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proprii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aferente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contractului</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lucrări</w:t>
      </w:r>
      <w:proofErr w:type="spellEnd"/>
      <w:r w:rsidRPr="00C1093A">
        <w:rPr>
          <w:rFonts w:ascii="Calibri" w:hAnsi="Calibri"/>
          <w:sz w:val="24"/>
          <w:szCs w:val="24"/>
          <w:lang w:val="fr-FR" w:eastAsia="en-GB"/>
        </w:rPr>
        <w:t xml:space="preserve"> ce face </w:t>
      </w:r>
      <w:proofErr w:type="spellStart"/>
      <w:r w:rsidRPr="00C1093A">
        <w:rPr>
          <w:rFonts w:ascii="Calibri" w:hAnsi="Calibri"/>
          <w:sz w:val="24"/>
          <w:szCs w:val="24"/>
          <w:lang w:val="fr-FR" w:eastAsia="en-GB"/>
        </w:rPr>
        <w:t>obiectul</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proiectului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Criteriul</w:t>
      </w:r>
      <w:proofErr w:type="spellEnd"/>
      <w:r w:rsidRPr="00C1093A">
        <w:rPr>
          <w:rFonts w:ascii="Calibri" w:hAnsi="Calibri"/>
          <w:sz w:val="24"/>
          <w:szCs w:val="24"/>
          <w:lang w:val="fr-FR" w:eastAsia="en-GB"/>
        </w:rPr>
        <w:t xml:space="preserve"> nu se </w:t>
      </w:r>
      <w:proofErr w:type="spellStart"/>
      <w:r w:rsidRPr="00C1093A">
        <w:rPr>
          <w:rFonts w:ascii="Calibri" w:hAnsi="Calibri"/>
          <w:sz w:val="24"/>
          <w:szCs w:val="24"/>
          <w:lang w:val="fr-FR" w:eastAsia="en-GB"/>
        </w:rPr>
        <w:t>aplică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pentru</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lucrările</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întreținere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și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reparații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curente</w:t>
      </w:r>
      <w:proofErr w:type="spellEnd"/>
      <w:r w:rsidRPr="00C1093A">
        <w:rPr>
          <w:rFonts w:ascii="Calibri" w:hAnsi="Calibri"/>
          <w:b/>
          <w:bCs/>
          <w:sz w:val="24"/>
          <w:szCs w:val="24"/>
          <w:lang w:val="fr-FR" w:eastAsia="en-GB"/>
        </w:rPr>
        <w:t xml:space="preserve">. </w:t>
      </w:r>
    </w:p>
    <w:p w14:paraId="6997CB00" w14:textId="77777777" w:rsidR="00E5313F" w:rsidRPr="00C1093A" w:rsidRDefault="00E5313F" w:rsidP="00E5313F">
      <w:pPr>
        <w:spacing w:before="0" w:after="0" w:line="259" w:lineRule="auto"/>
        <w:jc w:val="both"/>
        <w:rPr>
          <w:rFonts w:ascii="Calibri" w:eastAsia="Times New Roman" w:hAnsi="Calibri"/>
          <w:sz w:val="24"/>
          <w:szCs w:val="24"/>
          <w:lang w:val="fr-FR"/>
        </w:rPr>
      </w:pPr>
    </w:p>
    <w:p w14:paraId="631CF788" w14:textId="4A2BA773" w:rsidR="00E12457" w:rsidRPr="00C1093A" w:rsidRDefault="00E5313F" w:rsidP="00E5313F">
      <w:pPr>
        <w:spacing w:before="0" w:after="0" w:line="259" w:lineRule="auto"/>
        <w:jc w:val="both"/>
        <w:rPr>
          <w:rFonts w:ascii="Calibri" w:hAnsi="Calibri"/>
          <w:iCs/>
          <w:sz w:val="24"/>
          <w:szCs w:val="24"/>
          <w:lang w:val="fr-FR"/>
        </w:rPr>
      </w:pPr>
      <w:proofErr w:type="spellStart"/>
      <w:r w:rsidRPr="00C1093A">
        <w:rPr>
          <w:rFonts w:ascii="Calibri" w:hAnsi="Calibri"/>
          <w:sz w:val="24"/>
          <w:szCs w:val="24"/>
          <w:lang w:val="fr-FR"/>
        </w:rPr>
        <w:t>Aspectele</w:t>
      </w:r>
      <w:proofErr w:type="spellEnd"/>
      <w:r w:rsidRPr="00C1093A">
        <w:rPr>
          <w:rFonts w:ascii="Calibri" w:hAnsi="Calibri"/>
          <w:sz w:val="24"/>
          <w:szCs w:val="24"/>
          <w:lang w:val="fr-FR"/>
        </w:rPr>
        <w:t xml:space="preserve"> se </w:t>
      </w:r>
      <w:proofErr w:type="spellStart"/>
      <w:r w:rsidRPr="00C1093A">
        <w:rPr>
          <w:rFonts w:ascii="Calibri" w:hAnsi="Calibri"/>
          <w:sz w:val="24"/>
          <w:szCs w:val="24"/>
          <w:lang w:val="fr-FR"/>
        </w:rPr>
        <w:t>corelează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informațiile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completate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cererea</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finanțare</w:t>
      </w:r>
      <w:proofErr w:type="spellEnd"/>
      <w:r w:rsidRPr="00C1093A">
        <w:rPr>
          <w:rFonts w:ascii="Calibri" w:hAnsi="Calibri"/>
          <w:sz w:val="24"/>
          <w:szCs w:val="24"/>
          <w:lang w:val="fr-FR"/>
        </w:rPr>
        <w:t xml:space="preserve"> si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informațiile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din</w:t>
      </w:r>
      <w:proofErr w:type="spellEnd"/>
      <w:r w:rsidRPr="00C1093A">
        <w:rPr>
          <w:rFonts w:ascii="Calibri" w:hAnsi="Calibri"/>
          <w:sz w:val="24"/>
          <w:szCs w:val="24"/>
          <w:lang w:val="fr-FR"/>
        </w:rPr>
        <w:t xml:space="preserve"> </w:t>
      </w:r>
      <w:proofErr w:type="spellStart"/>
      <w:r w:rsidRPr="00C1093A">
        <w:rPr>
          <w:rFonts w:ascii="Calibri" w:hAnsi="Calibri"/>
          <w:i/>
          <w:iCs/>
          <w:sz w:val="24"/>
          <w:szCs w:val="24"/>
          <w:lang w:val="fr-FR"/>
        </w:rPr>
        <w:t>Raportul</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privind</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stadiul</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fizic</w:t>
      </w:r>
      <w:proofErr w:type="spellEnd"/>
      <w:r w:rsidRPr="00C1093A">
        <w:rPr>
          <w:rFonts w:ascii="Calibri" w:hAnsi="Calibri"/>
          <w:i/>
          <w:iCs/>
          <w:sz w:val="24"/>
          <w:szCs w:val="24"/>
          <w:lang w:val="fr-FR"/>
        </w:rPr>
        <w:t xml:space="preserve"> al </w:t>
      </w:r>
      <w:proofErr w:type="spellStart"/>
      <w:r w:rsidRPr="00C1093A">
        <w:rPr>
          <w:rFonts w:ascii="Calibri" w:hAnsi="Calibri"/>
          <w:i/>
          <w:iCs/>
          <w:sz w:val="24"/>
          <w:szCs w:val="24"/>
          <w:lang w:val="fr-FR"/>
        </w:rPr>
        <w:t>investiției</w:t>
      </w:r>
      <w:proofErr w:type="spellEnd"/>
      <w:r w:rsidRPr="00C1093A">
        <w:rPr>
          <w:rFonts w:ascii="Calibri" w:hAnsi="Calibri"/>
          <w:iCs/>
          <w:sz w:val="24"/>
          <w:szCs w:val="24"/>
          <w:lang w:val="fr-FR"/>
        </w:rPr>
        <w:t>.</w:t>
      </w:r>
    </w:p>
    <w:p w14:paraId="6951078D" w14:textId="77777777" w:rsidR="00E12457" w:rsidRPr="00C1093A" w:rsidRDefault="00E12457" w:rsidP="00E12457">
      <w:pPr>
        <w:spacing w:before="0" w:after="0" w:line="256" w:lineRule="auto"/>
        <w:ind w:left="720"/>
        <w:jc w:val="both"/>
        <w:rPr>
          <w:rFonts w:ascii="Calibri" w:hAnsi="Calibri"/>
          <w:sz w:val="24"/>
          <w:szCs w:val="24"/>
          <w:lang w:val="fr-FR"/>
        </w:rPr>
      </w:pPr>
    </w:p>
    <w:p w14:paraId="5FB220A5" w14:textId="0D6AAE3A" w:rsidR="00E5313F" w:rsidRPr="00C1093A" w:rsidRDefault="00E5313F" w:rsidP="00E07D7E">
      <w:pPr>
        <w:pStyle w:val="ListParagraph"/>
        <w:numPr>
          <w:ilvl w:val="0"/>
          <w:numId w:val="53"/>
        </w:numPr>
        <w:spacing w:before="0" w:after="0" w:line="259" w:lineRule="auto"/>
        <w:jc w:val="both"/>
        <w:rPr>
          <w:rFonts w:ascii="Calibri" w:eastAsia="Times New Roman" w:hAnsi="Calibri"/>
          <w:b/>
          <w:sz w:val="24"/>
          <w:szCs w:val="24"/>
          <w:lang w:val="fr-FR"/>
        </w:rPr>
      </w:pPr>
      <w:proofErr w:type="spellStart"/>
      <w:r w:rsidRPr="00C1093A">
        <w:rPr>
          <w:rFonts w:ascii="Calibri" w:eastAsia="Times New Roman" w:hAnsi="Calibri"/>
          <w:b/>
          <w:sz w:val="24"/>
          <w:szCs w:val="24"/>
          <w:lang w:val="fr-FR"/>
        </w:rPr>
        <w:t>Referitor</w:t>
      </w:r>
      <w:proofErr w:type="spellEnd"/>
      <w:r w:rsidRPr="00C1093A">
        <w:rPr>
          <w:rFonts w:ascii="Calibri" w:eastAsia="Times New Roman" w:hAnsi="Calibri"/>
          <w:b/>
          <w:sz w:val="24"/>
          <w:szCs w:val="24"/>
          <w:lang w:val="fr-FR"/>
        </w:rPr>
        <w:t xml:space="preserve"> la </w:t>
      </w:r>
      <w:proofErr w:type="spellStart"/>
      <w:r w:rsidRPr="00C1093A">
        <w:rPr>
          <w:rFonts w:ascii="Calibri" w:eastAsia="Times New Roman" w:hAnsi="Calibri"/>
          <w:b/>
          <w:sz w:val="24"/>
          <w:szCs w:val="24"/>
          <w:lang w:val="fr-FR"/>
        </w:rPr>
        <w:t>clădirea</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componenta</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propusă</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prin</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prezenta</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cerere</w:t>
      </w:r>
      <w:proofErr w:type="spellEnd"/>
      <w:r w:rsidRPr="00C1093A">
        <w:rPr>
          <w:rFonts w:ascii="Calibri" w:eastAsia="Times New Roman" w:hAnsi="Calibri"/>
          <w:b/>
          <w:sz w:val="24"/>
          <w:szCs w:val="24"/>
          <w:lang w:val="fr-FR"/>
        </w:rPr>
        <w:t xml:space="preserve"> de </w:t>
      </w:r>
      <w:proofErr w:type="spellStart"/>
      <w:r w:rsidRPr="00C1093A">
        <w:rPr>
          <w:rFonts w:ascii="Calibri" w:eastAsia="Times New Roman" w:hAnsi="Calibri"/>
          <w:b/>
          <w:sz w:val="24"/>
          <w:szCs w:val="24"/>
          <w:lang w:val="fr-FR"/>
        </w:rPr>
        <w:t>finanţare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respectiv</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finanţarea</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pentru</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aceleași</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lucrări</w:t>
      </w:r>
      <w:proofErr w:type="spellEnd"/>
      <w:r w:rsidRPr="00C1093A">
        <w:rPr>
          <w:rFonts w:ascii="Calibri" w:eastAsia="Times New Roman" w:hAnsi="Calibri"/>
          <w:b/>
          <w:sz w:val="24"/>
          <w:szCs w:val="24"/>
          <w:lang w:val="fr-FR"/>
        </w:rPr>
        <w:t xml:space="preserve"> de </w:t>
      </w:r>
      <w:proofErr w:type="spellStart"/>
      <w:r w:rsidRPr="00C1093A">
        <w:rPr>
          <w:rFonts w:ascii="Calibri" w:eastAsia="Times New Roman" w:hAnsi="Calibri"/>
          <w:b/>
          <w:sz w:val="24"/>
          <w:szCs w:val="24"/>
          <w:lang w:val="fr-FR"/>
        </w:rPr>
        <w:t>intervenție</w:t>
      </w:r>
      <w:proofErr w:type="spellEnd"/>
      <w:r w:rsidRPr="00C1093A">
        <w:rPr>
          <w:rFonts w:ascii="Calibri" w:eastAsia="Times New Roman" w:hAnsi="Calibri"/>
          <w:b/>
          <w:sz w:val="24"/>
          <w:szCs w:val="24"/>
          <w:lang w:val="fr-FR"/>
        </w:rPr>
        <w:t>/</w:t>
      </w:r>
      <w:proofErr w:type="spellStart"/>
      <w:r w:rsidRPr="00C1093A">
        <w:rPr>
          <w:rFonts w:ascii="Calibri" w:eastAsia="Times New Roman" w:hAnsi="Calibri"/>
          <w:b/>
          <w:sz w:val="24"/>
          <w:szCs w:val="24"/>
          <w:lang w:val="fr-FR"/>
        </w:rPr>
        <w:t>activități</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aferente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operațiunii</w:t>
      </w:r>
      <w:proofErr w:type="spellEnd"/>
      <w:r w:rsidRPr="00C1093A">
        <w:rPr>
          <w:rFonts w:ascii="Calibri" w:eastAsia="Times New Roman" w:hAnsi="Calibri"/>
          <w:b/>
          <w:sz w:val="24"/>
          <w:szCs w:val="24"/>
          <w:lang w:val="fr-FR"/>
        </w:rPr>
        <w:t xml:space="preserve"> care </w:t>
      </w:r>
      <w:proofErr w:type="spellStart"/>
      <w:r w:rsidRPr="00C1093A">
        <w:rPr>
          <w:rFonts w:ascii="Calibri" w:eastAsia="Times New Roman" w:hAnsi="Calibri"/>
          <w:b/>
          <w:sz w:val="24"/>
          <w:szCs w:val="24"/>
          <w:lang w:val="fr-FR"/>
        </w:rPr>
        <w:t>sunt</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realizate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asupra</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aceleiași</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infrastructuri</w:t>
      </w:r>
      <w:proofErr w:type="spellEnd"/>
      <w:r w:rsidRPr="00C1093A">
        <w:rPr>
          <w:rFonts w:ascii="Calibri" w:eastAsia="Times New Roman" w:hAnsi="Calibri"/>
          <w:b/>
          <w:sz w:val="24"/>
          <w:szCs w:val="24"/>
          <w:lang w:val="fr-FR"/>
        </w:rPr>
        <w:t>/</w:t>
      </w:r>
      <w:proofErr w:type="spellStart"/>
      <w:r w:rsidRPr="00C1093A">
        <w:rPr>
          <w:rFonts w:ascii="Calibri" w:eastAsia="Times New Roman" w:hAnsi="Calibri"/>
          <w:b/>
          <w:sz w:val="24"/>
          <w:szCs w:val="24"/>
          <w:lang w:val="fr-FR"/>
        </w:rPr>
        <w:t>aceluiași</w:t>
      </w:r>
      <w:proofErr w:type="spellEnd"/>
      <w:r w:rsidRPr="00C1093A">
        <w:rPr>
          <w:rFonts w:ascii="Calibri" w:eastAsia="Times New Roman" w:hAnsi="Calibri"/>
          <w:b/>
          <w:sz w:val="24"/>
          <w:szCs w:val="24"/>
          <w:lang w:val="fr-FR"/>
        </w:rPr>
        <w:t xml:space="preserve"> segment de </w:t>
      </w:r>
      <w:proofErr w:type="spellStart"/>
      <w:r w:rsidRPr="00C1093A">
        <w:rPr>
          <w:rFonts w:ascii="Calibri" w:eastAsia="Times New Roman" w:hAnsi="Calibri"/>
          <w:b/>
          <w:sz w:val="24"/>
          <w:szCs w:val="24"/>
          <w:lang w:val="fr-FR"/>
        </w:rPr>
        <w:t>infrastructură</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altele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decât</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cele</w:t>
      </w:r>
      <w:proofErr w:type="spellEnd"/>
      <w:r w:rsidRPr="00C1093A">
        <w:rPr>
          <w:rFonts w:ascii="Calibri" w:eastAsia="Times New Roman" w:hAnsi="Calibri"/>
          <w:b/>
          <w:sz w:val="24"/>
          <w:szCs w:val="24"/>
          <w:lang w:val="fr-FR"/>
        </w:rPr>
        <w:t xml:space="preserve"> ale </w:t>
      </w:r>
      <w:proofErr w:type="spellStart"/>
      <w:r w:rsidRPr="00C1093A">
        <w:rPr>
          <w:rFonts w:ascii="Calibri" w:eastAsia="Times New Roman" w:hAnsi="Calibri"/>
          <w:b/>
          <w:sz w:val="24"/>
          <w:szCs w:val="24"/>
          <w:lang w:val="fr-FR"/>
        </w:rPr>
        <w:t>solicitantului</w:t>
      </w:r>
      <w:proofErr w:type="spellEnd"/>
      <w:r w:rsidRPr="00C1093A">
        <w:rPr>
          <w:rFonts w:ascii="Calibri" w:eastAsia="Times New Roman" w:hAnsi="Calibri"/>
          <w:b/>
          <w:sz w:val="24"/>
          <w:szCs w:val="24"/>
          <w:lang w:val="fr-FR"/>
        </w:rPr>
        <w:t xml:space="preserve"> - </w:t>
      </w:r>
      <w:proofErr w:type="spellStart"/>
      <w:r w:rsidRPr="00C1093A">
        <w:rPr>
          <w:rFonts w:ascii="Calibri" w:eastAsia="Times New Roman" w:hAnsi="Calibri"/>
          <w:b/>
          <w:sz w:val="24"/>
          <w:szCs w:val="24"/>
          <w:lang w:val="fr-FR"/>
        </w:rPr>
        <w:t>aceasta</w:t>
      </w:r>
      <w:proofErr w:type="spellEnd"/>
      <w:r w:rsidRPr="00C1093A">
        <w:rPr>
          <w:rFonts w:ascii="Calibri" w:eastAsia="Times New Roman" w:hAnsi="Calibri"/>
          <w:b/>
          <w:sz w:val="24"/>
          <w:szCs w:val="24"/>
          <w:lang w:val="fr-FR"/>
        </w:rPr>
        <w:t xml:space="preserve"> nu a mai </w:t>
      </w:r>
      <w:proofErr w:type="spellStart"/>
      <w:r w:rsidRPr="00C1093A">
        <w:rPr>
          <w:rFonts w:ascii="Calibri" w:eastAsia="Times New Roman" w:hAnsi="Calibri"/>
          <w:b/>
          <w:sz w:val="24"/>
          <w:szCs w:val="24"/>
          <w:lang w:val="fr-FR"/>
        </w:rPr>
        <w:t>beneficiat</w:t>
      </w:r>
      <w:proofErr w:type="spellEnd"/>
      <w:r w:rsidRPr="00C1093A">
        <w:rPr>
          <w:rFonts w:ascii="Calibri" w:eastAsia="Times New Roman" w:hAnsi="Calibri"/>
          <w:b/>
          <w:sz w:val="24"/>
          <w:szCs w:val="24"/>
          <w:lang w:val="fr-FR"/>
        </w:rPr>
        <w:t xml:space="preserve"> de </w:t>
      </w:r>
      <w:proofErr w:type="spellStart"/>
      <w:r w:rsidRPr="00C1093A">
        <w:rPr>
          <w:rFonts w:ascii="Calibri" w:eastAsia="Times New Roman" w:hAnsi="Calibri"/>
          <w:b/>
          <w:sz w:val="24"/>
          <w:szCs w:val="24"/>
          <w:lang w:val="fr-FR"/>
        </w:rPr>
        <w:t>finanţare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publică</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în</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ultimii</w:t>
      </w:r>
      <w:proofErr w:type="spellEnd"/>
      <w:r w:rsidRPr="00C1093A">
        <w:rPr>
          <w:rFonts w:ascii="Calibri" w:eastAsia="Times New Roman" w:hAnsi="Calibri"/>
          <w:b/>
          <w:sz w:val="24"/>
          <w:szCs w:val="24"/>
          <w:lang w:val="fr-FR"/>
        </w:rPr>
        <w:t xml:space="preserve"> 5 </w:t>
      </w:r>
      <w:proofErr w:type="spellStart"/>
      <w:r w:rsidRPr="00C1093A">
        <w:rPr>
          <w:rFonts w:ascii="Calibri" w:eastAsia="Times New Roman" w:hAnsi="Calibri"/>
          <w:b/>
          <w:sz w:val="24"/>
          <w:szCs w:val="24"/>
          <w:lang w:val="fr-FR"/>
        </w:rPr>
        <w:t>ani</w:t>
      </w:r>
      <w:proofErr w:type="spellEnd"/>
      <w:r w:rsidR="00D24715" w:rsidRPr="00C1093A">
        <w:rPr>
          <w:rFonts w:ascii="Calibri" w:eastAsia="Times New Roman" w:hAnsi="Calibri"/>
          <w:b/>
          <w:sz w:val="24"/>
          <w:szCs w:val="24"/>
          <w:lang w:val="fr-FR"/>
        </w:rPr>
        <w:t>*</w:t>
      </w:r>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şi</w:t>
      </w:r>
      <w:proofErr w:type="spellEnd"/>
      <w:r w:rsidRPr="00C1093A">
        <w:rPr>
          <w:rFonts w:ascii="Calibri" w:eastAsia="Times New Roman" w:hAnsi="Calibri"/>
          <w:b/>
          <w:sz w:val="24"/>
          <w:szCs w:val="24"/>
          <w:lang w:val="fr-FR"/>
        </w:rPr>
        <w:t xml:space="preserve"> nu </w:t>
      </w:r>
      <w:proofErr w:type="spellStart"/>
      <w:r w:rsidRPr="00C1093A">
        <w:rPr>
          <w:rFonts w:ascii="Calibri" w:eastAsia="Times New Roman" w:hAnsi="Calibri"/>
          <w:b/>
          <w:sz w:val="24"/>
          <w:szCs w:val="24"/>
          <w:lang w:val="fr-FR"/>
        </w:rPr>
        <w:t>beneficiază</w:t>
      </w:r>
      <w:proofErr w:type="spellEnd"/>
      <w:r w:rsidRPr="00C1093A">
        <w:rPr>
          <w:rFonts w:ascii="Calibri" w:eastAsia="Times New Roman" w:hAnsi="Calibri"/>
          <w:b/>
          <w:sz w:val="24"/>
          <w:szCs w:val="24"/>
          <w:lang w:val="fr-FR"/>
        </w:rPr>
        <w:t xml:space="preserve">/ nu va </w:t>
      </w:r>
      <w:proofErr w:type="spellStart"/>
      <w:r w:rsidRPr="00C1093A">
        <w:rPr>
          <w:rFonts w:ascii="Calibri" w:eastAsia="Times New Roman" w:hAnsi="Calibri"/>
          <w:b/>
          <w:sz w:val="24"/>
          <w:szCs w:val="24"/>
          <w:lang w:val="fr-FR"/>
        </w:rPr>
        <w:t>beneficia</w:t>
      </w:r>
      <w:proofErr w:type="spellEnd"/>
      <w:r w:rsidRPr="00C1093A">
        <w:rPr>
          <w:rFonts w:ascii="Calibri" w:eastAsia="Times New Roman" w:hAnsi="Calibri"/>
          <w:b/>
          <w:sz w:val="24"/>
          <w:szCs w:val="24"/>
          <w:lang w:val="fr-FR"/>
        </w:rPr>
        <w:t xml:space="preserve"> de </w:t>
      </w:r>
      <w:proofErr w:type="spellStart"/>
      <w:r w:rsidRPr="00C1093A">
        <w:rPr>
          <w:rFonts w:ascii="Calibri" w:eastAsia="Times New Roman" w:hAnsi="Calibri"/>
          <w:b/>
          <w:sz w:val="24"/>
          <w:szCs w:val="24"/>
          <w:lang w:val="fr-FR"/>
        </w:rPr>
        <w:t>fonduri</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publice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din</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alte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surse</w:t>
      </w:r>
      <w:proofErr w:type="spellEnd"/>
      <w:r w:rsidRPr="00C1093A">
        <w:rPr>
          <w:rFonts w:ascii="Calibri" w:eastAsia="Times New Roman" w:hAnsi="Calibri"/>
          <w:b/>
          <w:sz w:val="24"/>
          <w:szCs w:val="24"/>
          <w:lang w:val="fr-FR"/>
        </w:rPr>
        <w:t xml:space="preserve"> de </w:t>
      </w:r>
      <w:proofErr w:type="spellStart"/>
      <w:r w:rsidRPr="00C1093A">
        <w:rPr>
          <w:rFonts w:ascii="Calibri" w:eastAsia="Times New Roman" w:hAnsi="Calibri"/>
          <w:b/>
          <w:sz w:val="24"/>
          <w:szCs w:val="24"/>
          <w:lang w:val="fr-FR"/>
        </w:rPr>
        <w:t>finanţare</w:t>
      </w:r>
      <w:proofErr w:type="spellEnd"/>
    </w:p>
    <w:p w14:paraId="7E8AE988" w14:textId="77777777" w:rsidR="00D24715" w:rsidRPr="00C1093A" w:rsidRDefault="00D24715" w:rsidP="00D24715">
      <w:pPr>
        <w:spacing w:before="0" w:after="0"/>
        <w:contextualSpacing/>
        <w:jc w:val="both"/>
        <w:rPr>
          <w:rFonts w:ascii="Calibri" w:eastAsia="Times New Roman" w:hAnsi="Calibri"/>
          <w:bCs/>
          <w:sz w:val="24"/>
          <w:szCs w:val="24"/>
        </w:rPr>
      </w:pPr>
      <w:bookmarkStart w:id="118" w:name="_Hlk136186657"/>
      <w:r w:rsidRPr="00C1093A">
        <w:rPr>
          <w:rFonts w:ascii="Calibri" w:eastAsia="Times New Roman" w:hAnsi="Calibri"/>
          <w:bCs/>
          <w:sz w:val="24"/>
          <w:szCs w:val="24"/>
        </w:rPr>
        <w:t>* a se vedea mai jos modalitatea de calcul a celor 5 ani in functie de specificul proiectului, cu/fara lucrari incepute</w:t>
      </w:r>
      <w:bookmarkEnd w:id="118"/>
    </w:p>
    <w:p w14:paraId="4F9B4E74" w14:textId="77777777" w:rsidR="00E5313F" w:rsidRPr="00C1093A" w:rsidRDefault="00E5313F" w:rsidP="00E5313F">
      <w:pPr>
        <w:spacing w:before="0" w:after="0" w:line="259" w:lineRule="auto"/>
        <w:jc w:val="both"/>
        <w:rPr>
          <w:rFonts w:ascii="Calibri" w:eastAsia="Times New Roman" w:hAnsi="Calibri"/>
          <w:sz w:val="24"/>
          <w:szCs w:val="24"/>
          <w:lang w:val="fr-FR"/>
        </w:rPr>
      </w:pPr>
    </w:p>
    <w:p w14:paraId="141DA34B" w14:textId="77777777" w:rsidR="00E5313F" w:rsidRPr="00C1093A" w:rsidRDefault="00E5313F" w:rsidP="00E5313F">
      <w:pPr>
        <w:spacing w:before="0" w:after="0" w:line="259" w:lineRule="auto"/>
        <w:contextualSpacing/>
        <w:jc w:val="both"/>
        <w:rPr>
          <w:rFonts w:ascii="Calibri" w:eastAsia="Times New Roman" w:hAnsi="Calibri"/>
          <w:bCs/>
          <w:sz w:val="24"/>
          <w:szCs w:val="24"/>
          <w:lang w:val="fr-FR"/>
        </w:rPr>
      </w:pPr>
      <w:r w:rsidRPr="00C1093A">
        <w:rPr>
          <w:rFonts w:ascii="Calibri" w:eastAsia="Times New Roman" w:hAnsi="Calibri"/>
          <w:bCs/>
          <w:sz w:val="24"/>
          <w:szCs w:val="24"/>
          <w:lang w:val="fr-FR"/>
        </w:rPr>
        <w:t xml:space="preserve">Se va </w:t>
      </w:r>
      <w:proofErr w:type="spellStart"/>
      <w:r w:rsidRPr="00C1093A">
        <w:rPr>
          <w:rFonts w:ascii="Calibri" w:eastAsia="Times New Roman" w:hAnsi="Calibri"/>
          <w:bCs/>
          <w:sz w:val="24"/>
          <w:szCs w:val="24"/>
          <w:lang w:val="fr-FR"/>
        </w:rPr>
        <w:t>asigura</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către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solicitant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evitarea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dublei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finanțări</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lucrărilor</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intervenție</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activităților</w:t>
      </w:r>
      <w:proofErr w:type="spellEnd"/>
      <w:r w:rsidRPr="00C1093A">
        <w:rPr>
          <w:rFonts w:ascii="Calibri" w:eastAsia="Times New Roman" w:hAnsi="Calibri"/>
          <w:bCs/>
          <w:sz w:val="24"/>
          <w:szCs w:val="24"/>
          <w:lang w:val="fr-FR"/>
        </w:rPr>
        <w:t xml:space="preserve"> care au </w:t>
      </w:r>
      <w:proofErr w:type="spellStart"/>
      <w:r w:rsidRPr="00C1093A">
        <w:rPr>
          <w:rFonts w:ascii="Calibri" w:eastAsia="Times New Roman" w:hAnsi="Calibri"/>
          <w:bCs/>
          <w:sz w:val="24"/>
          <w:szCs w:val="24"/>
          <w:lang w:val="fr-FR"/>
        </w:rPr>
        <w:t>beneficiat</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finanțare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publică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ultimii</w:t>
      </w:r>
      <w:proofErr w:type="spellEnd"/>
      <w:r w:rsidRPr="00C1093A">
        <w:rPr>
          <w:rFonts w:ascii="Calibri" w:eastAsia="Times New Roman" w:hAnsi="Calibri"/>
          <w:bCs/>
          <w:sz w:val="24"/>
          <w:szCs w:val="24"/>
          <w:lang w:val="fr-FR"/>
        </w:rPr>
        <w:t xml:space="preserve"> 5 </w:t>
      </w:r>
      <w:proofErr w:type="spellStart"/>
      <w:r w:rsidRPr="00C1093A">
        <w:rPr>
          <w:rFonts w:ascii="Calibri" w:eastAsia="Times New Roman" w:hAnsi="Calibri"/>
          <w:bCs/>
          <w:sz w:val="24"/>
          <w:szCs w:val="24"/>
          <w:lang w:val="fr-FR"/>
        </w:rPr>
        <w:t>ani</w:t>
      </w:r>
      <w:proofErr w:type="spellEnd"/>
      <w:r w:rsidRPr="00C1093A">
        <w:rPr>
          <w:rFonts w:ascii="Calibri" w:eastAsia="Times New Roman" w:hAnsi="Calibri"/>
          <w:bCs/>
          <w:sz w:val="24"/>
          <w:szCs w:val="24"/>
          <w:lang w:val="fr-FR"/>
        </w:rPr>
        <w:t xml:space="preserve">/care </w:t>
      </w:r>
      <w:proofErr w:type="spellStart"/>
      <w:r w:rsidRPr="00C1093A">
        <w:rPr>
          <w:rFonts w:ascii="Calibri" w:eastAsia="Times New Roman" w:hAnsi="Calibri"/>
          <w:bCs/>
          <w:sz w:val="24"/>
          <w:szCs w:val="24"/>
          <w:lang w:val="fr-FR"/>
        </w:rPr>
        <w:t>beneficiază</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fonduri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publice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din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lastRenderedPageBreak/>
        <w:t>alte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surse</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finanțare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și</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lucrărilor</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intervenție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activităților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aferente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operațiunii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propuse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prin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w:t>
      </w:r>
      <w:proofErr w:type="spellEnd"/>
      <w:r w:rsidRPr="00C1093A">
        <w:rPr>
          <w:rFonts w:ascii="Calibri" w:eastAsia="Times New Roman" w:hAnsi="Calibri"/>
          <w:bCs/>
          <w:sz w:val="24"/>
          <w:szCs w:val="24"/>
          <w:lang w:val="fr-FR"/>
        </w:rPr>
        <w:t xml:space="preserve">. </w:t>
      </w:r>
    </w:p>
    <w:p w14:paraId="500E1DFB" w14:textId="77777777" w:rsidR="00E5313F" w:rsidRPr="00C1093A" w:rsidRDefault="00E5313F" w:rsidP="00E5313F">
      <w:pPr>
        <w:spacing w:before="0" w:after="0" w:line="259" w:lineRule="auto"/>
        <w:contextualSpacing/>
        <w:jc w:val="both"/>
        <w:rPr>
          <w:rFonts w:ascii="Calibri" w:eastAsia="Times New Roman" w:hAnsi="Calibri"/>
          <w:b/>
          <w:sz w:val="24"/>
          <w:szCs w:val="24"/>
          <w:lang w:val="fr-FR"/>
        </w:rPr>
      </w:pPr>
    </w:p>
    <w:p w14:paraId="48A106B1" w14:textId="714564F1" w:rsidR="00E5313F" w:rsidRPr="00C1093A" w:rsidRDefault="00E5313F" w:rsidP="00E5313F">
      <w:pPr>
        <w:spacing w:before="0" w:after="0" w:line="259" w:lineRule="auto"/>
        <w:contextualSpacing/>
        <w:jc w:val="both"/>
        <w:rPr>
          <w:rFonts w:ascii="Calibri" w:eastAsia="Times New Roman" w:hAnsi="Calibri"/>
          <w:b/>
          <w:bCs/>
          <w:sz w:val="24"/>
          <w:szCs w:val="24"/>
          <w:lang w:val="fr-FR"/>
        </w:rPr>
      </w:pPr>
      <w:proofErr w:type="spellStart"/>
      <w:r w:rsidRPr="00C1093A">
        <w:rPr>
          <w:rFonts w:ascii="Calibri" w:eastAsia="Times New Roman" w:hAnsi="Calibri"/>
          <w:b/>
          <w:bCs/>
          <w:sz w:val="24"/>
          <w:szCs w:val="24"/>
          <w:lang w:val="fr-FR"/>
        </w:rPr>
        <w:t>Pentru</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proiectele</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fără</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lucrări</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începute</w:t>
      </w:r>
      <w:proofErr w:type="spellEnd"/>
      <w:r w:rsidRPr="00C1093A">
        <w:rPr>
          <w:rFonts w:ascii="Calibri" w:eastAsia="Times New Roman" w:hAnsi="Calibri"/>
          <w:b/>
          <w:bCs/>
          <w:sz w:val="24"/>
          <w:szCs w:val="24"/>
          <w:lang w:val="fr-FR"/>
        </w:rPr>
        <w:t xml:space="preserve"> </w:t>
      </w:r>
    </w:p>
    <w:p w14:paraId="648A8C57" w14:textId="21639333" w:rsidR="00E5313F" w:rsidRPr="00C1093A" w:rsidRDefault="00E5313F" w:rsidP="00E5313F">
      <w:pPr>
        <w:spacing w:before="0" w:after="0" w:line="259" w:lineRule="auto"/>
        <w:contextualSpacing/>
        <w:jc w:val="both"/>
        <w:rPr>
          <w:rFonts w:ascii="Calibri" w:eastAsia="Times New Roman" w:hAnsi="Calibri"/>
          <w:bCs/>
          <w:sz w:val="24"/>
          <w:szCs w:val="24"/>
          <w:lang w:val="fr-FR"/>
        </w:rPr>
      </w:pP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această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situaţie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ultimii</w:t>
      </w:r>
      <w:proofErr w:type="spellEnd"/>
      <w:r w:rsidRPr="00C1093A">
        <w:rPr>
          <w:rFonts w:ascii="Calibri" w:eastAsia="Times New Roman" w:hAnsi="Calibri"/>
          <w:bCs/>
          <w:sz w:val="24"/>
          <w:szCs w:val="24"/>
          <w:lang w:val="fr-FR"/>
        </w:rPr>
        <w:t xml:space="preserve"> 5 </w:t>
      </w:r>
      <w:proofErr w:type="spellStart"/>
      <w:r w:rsidRPr="00C1093A">
        <w:rPr>
          <w:rFonts w:ascii="Calibri" w:eastAsia="Times New Roman" w:hAnsi="Calibri"/>
          <w:bCs/>
          <w:sz w:val="24"/>
          <w:szCs w:val="24"/>
          <w:lang w:val="fr-FR"/>
        </w:rPr>
        <w:t>ani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clădirea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propusă</w:t>
      </w:r>
      <w:proofErr w:type="spellEnd"/>
      <w:r w:rsidRPr="00C1093A">
        <w:rPr>
          <w:rFonts w:ascii="Calibri" w:eastAsia="Times New Roman" w:hAnsi="Calibri"/>
          <w:bCs/>
          <w:sz w:val="24"/>
          <w:szCs w:val="24"/>
          <w:lang w:val="fr-FR"/>
        </w:rPr>
        <w:t xml:space="preserve"> nu a mai </w:t>
      </w:r>
      <w:proofErr w:type="spellStart"/>
      <w:r w:rsidRPr="00C1093A">
        <w:rPr>
          <w:rFonts w:ascii="Calibri" w:eastAsia="Times New Roman" w:hAnsi="Calibri"/>
          <w:bCs/>
          <w:sz w:val="24"/>
          <w:szCs w:val="24"/>
          <w:lang w:val="fr-FR"/>
        </w:rPr>
        <w:t>beneficiat</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finanţare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publică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pentru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aceleași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lucrări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intervenție</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activități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aferente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operațiunii</w:t>
      </w:r>
      <w:proofErr w:type="spellEnd"/>
      <w:r w:rsidRPr="00C1093A">
        <w:rPr>
          <w:rFonts w:ascii="Calibri" w:eastAsia="Times New Roman" w:hAnsi="Calibri"/>
          <w:bCs/>
          <w:sz w:val="24"/>
          <w:szCs w:val="24"/>
          <w:lang w:val="fr-FR"/>
        </w:rPr>
        <w:t xml:space="preserve">, care </w:t>
      </w:r>
      <w:proofErr w:type="spellStart"/>
      <w:r w:rsidRPr="00C1093A">
        <w:rPr>
          <w:rFonts w:ascii="Calibri" w:eastAsia="Times New Roman" w:hAnsi="Calibri"/>
          <w:bCs/>
          <w:sz w:val="24"/>
          <w:szCs w:val="24"/>
          <w:lang w:val="fr-FR"/>
        </w:rPr>
        <w:t>sunt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realizate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asupra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aceleiași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infrastructuri</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aceluiași</w:t>
      </w:r>
      <w:proofErr w:type="spellEnd"/>
      <w:r w:rsidRPr="00C1093A">
        <w:rPr>
          <w:rFonts w:ascii="Calibri" w:eastAsia="Times New Roman" w:hAnsi="Calibri"/>
          <w:bCs/>
          <w:sz w:val="24"/>
          <w:szCs w:val="24"/>
          <w:lang w:val="fr-FR"/>
        </w:rPr>
        <w:t xml:space="preserve"> segment de </w:t>
      </w:r>
      <w:proofErr w:type="spellStart"/>
      <w:r w:rsidRPr="00C1093A">
        <w:rPr>
          <w:rFonts w:ascii="Calibri" w:eastAsia="Times New Roman" w:hAnsi="Calibri"/>
          <w:bCs/>
          <w:sz w:val="24"/>
          <w:szCs w:val="24"/>
          <w:lang w:val="fr-FR"/>
        </w:rPr>
        <w:t>infrastructură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şi</w:t>
      </w:r>
      <w:proofErr w:type="spellEnd"/>
      <w:r w:rsidRPr="00C1093A">
        <w:rPr>
          <w:rFonts w:ascii="Calibri" w:eastAsia="Times New Roman" w:hAnsi="Calibri"/>
          <w:bCs/>
          <w:sz w:val="24"/>
          <w:szCs w:val="24"/>
          <w:lang w:val="fr-FR"/>
        </w:rPr>
        <w:t xml:space="preserve"> nu s-a </w:t>
      </w:r>
      <w:proofErr w:type="spellStart"/>
      <w:r w:rsidRPr="00C1093A">
        <w:rPr>
          <w:rFonts w:ascii="Calibri" w:eastAsia="Times New Roman" w:hAnsi="Calibri"/>
          <w:bCs/>
          <w:sz w:val="24"/>
          <w:szCs w:val="24"/>
          <w:lang w:val="fr-FR"/>
        </w:rPr>
        <w:t>aflat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perioada</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garanţie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pentru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lucrările</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intervenție</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activitățile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enumerate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anterior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Aşadar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solicitantul</w:t>
      </w:r>
      <w:proofErr w:type="spellEnd"/>
      <w:r w:rsidRPr="00C1093A">
        <w:rPr>
          <w:rFonts w:ascii="Calibri" w:eastAsia="Times New Roman" w:hAnsi="Calibri"/>
          <w:bCs/>
          <w:sz w:val="24"/>
          <w:szCs w:val="24"/>
          <w:lang w:val="fr-FR"/>
        </w:rPr>
        <w:t xml:space="preserve"> se va </w:t>
      </w:r>
      <w:proofErr w:type="spellStart"/>
      <w:r w:rsidRPr="00C1093A">
        <w:rPr>
          <w:rFonts w:ascii="Calibri" w:eastAsia="Times New Roman" w:hAnsi="Calibri"/>
          <w:bCs/>
          <w:sz w:val="24"/>
          <w:szCs w:val="24"/>
          <w:lang w:val="fr-FR"/>
        </w:rPr>
        <w:t>asigura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dacă</w:t>
      </w:r>
      <w:proofErr w:type="spellEnd"/>
      <w:r w:rsidRPr="00C1093A">
        <w:rPr>
          <w:rFonts w:ascii="Calibri" w:eastAsia="Times New Roman" w:hAnsi="Calibri"/>
          <w:bCs/>
          <w:sz w:val="24"/>
          <w:szCs w:val="24"/>
          <w:lang w:val="fr-FR"/>
        </w:rPr>
        <w:t xml:space="preserve"> este </w:t>
      </w:r>
      <w:proofErr w:type="spellStart"/>
      <w:r w:rsidRPr="00C1093A">
        <w:rPr>
          <w:rFonts w:ascii="Calibri" w:eastAsia="Times New Roman" w:hAnsi="Calibri"/>
          <w:bCs/>
          <w:sz w:val="24"/>
          <w:szCs w:val="24"/>
          <w:lang w:val="fr-FR"/>
        </w:rPr>
        <w:t>cazul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că</w:t>
      </w:r>
      <w:proofErr w:type="spellEnd"/>
      <w:r w:rsidRPr="00C1093A">
        <w:rPr>
          <w:rFonts w:ascii="Calibri" w:eastAsia="Times New Roman" w:hAnsi="Calibri"/>
          <w:bCs/>
          <w:sz w:val="24"/>
          <w:szCs w:val="24"/>
          <w:lang w:val="fr-FR"/>
        </w:rPr>
        <w:t xml:space="preserve"> s-a </w:t>
      </w:r>
      <w:proofErr w:type="spellStart"/>
      <w:r w:rsidRPr="00C1093A">
        <w:rPr>
          <w:rFonts w:ascii="Calibri" w:eastAsia="Times New Roman" w:hAnsi="Calibri"/>
          <w:bCs/>
          <w:sz w:val="24"/>
          <w:szCs w:val="24"/>
          <w:lang w:val="fr-FR"/>
        </w:rPr>
        <w:t>realizat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recepţia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finală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cazul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acelorași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lucrări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intervenție</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activități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realizate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asupra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aceleiași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infrastructuri</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aceluiași</w:t>
      </w:r>
      <w:proofErr w:type="spellEnd"/>
      <w:r w:rsidRPr="00C1093A">
        <w:rPr>
          <w:rFonts w:ascii="Calibri" w:eastAsia="Times New Roman" w:hAnsi="Calibri"/>
          <w:bCs/>
          <w:sz w:val="24"/>
          <w:szCs w:val="24"/>
          <w:lang w:val="fr-FR"/>
        </w:rPr>
        <w:t xml:space="preserve"> segment de </w:t>
      </w:r>
      <w:proofErr w:type="spellStart"/>
      <w:r w:rsidRPr="00C1093A">
        <w:rPr>
          <w:rFonts w:ascii="Calibri" w:eastAsia="Times New Roman" w:hAnsi="Calibri"/>
          <w:bCs/>
          <w:sz w:val="24"/>
          <w:szCs w:val="24"/>
          <w:lang w:val="fr-FR"/>
        </w:rPr>
        <w:t>infrastructură</w:t>
      </w:r>
      <w:proofErr w:type="spellEnd"/>
      <w:r w:rsidRPr="00C1093A">
        <w:rPr>
          <w:rFonts w:ascii="Calibri" w:eastAsia="Times New Roman" w:hAnsi="Calibri"/>
          <w:bCs/>
          <w:sz w:val="24"/>
          <w:szCs w:val="24"/>
          <w:lang w:val="fr-FR"/>
        </w:rPr>
        <w:t xml:space="preserve"> </w:t>
      </w:r>
      <w:proofErr w:type="gramStart"/>
      <w:r w:rsidRPr="00C1093A">
        <w:rPr>
          <w:rFonts w:ascii="Calibri" w:eastAsia="Times New Roman" w:hAnsi="Calibri"/>
          <w:bCs/>
          <w:sz w:val="24"/>
          <w:szCs w:val="24"/>
          <w:lang w:val="fr-FR"/>
        </w:rPr>
        <w:t>ca</w:t>
      </w:r>
      <w:proofErr w:type="gram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cele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propuse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prin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înainte</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începerea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perioadei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celor</w:t>
      </w:r>
      <w:proofErr w:type="spellEnd"/>
      <w:r w:rsidRPr="00C1093A">
        <w:rPr>
          <w:rFonts w:ascii="Calibri" w:eastAsia="Times New Roman" w:hAnsi="Calibri"/>
          <w:bCs/>
          <w:sz w:val="24"/>
          <w:szCs w:val="24"/>
          <w:lang w:val="fr-FR"/>
        </w:rPr>
        <w:t xml:space="preserve"> 5 </w:t>
      </w:r>
      <w:proofErr w:type="spellStart"/>
      <w:r w:rsidRPr="00C1093A">
        <w:rPr>
          <w:rFonts w:ascii="Calibri" w:eastAsia="Times New Roman" w:hAnsi="Calibri"/>
          <w:bCs/>
          <w:sz w:val="24"/>
          <w:szCs w:val="24"/>
          <w:lang w:val="fr-FR"/>
        </w:rPr>
        <w:t>ani</w:t>
      </w:r>
      <w:proofErr w:type="spellEnd"/>
      <w:r w:rsidRPr="00C1093A">
        <w:rPr>
          <w:rFonts w:ascii="Calibri" w:eastAsia="Times New Roman" w:hAnsi="Calibri"/>
          <w:bCs/>
          <w:sz w:val="24"/>
          <w:szCs w:val="24"/>
          <w:lang w:val="fr-FR"/>
        </w:rPr>
        <w:t>.</w:t>
      </w:r>
    </w:p>
    <w:p w14:paraId="3236CFDB" w14:textId="77777777" w:rsidR="00E5313F" w:rsidRPr="00C1093A" w:rsidRDefault="00E5313F" w:rsidP="00E5313F">
      <w:pPr>
        <w:spacing w:before="0" w:after="0" w:line="259" w:lineRule="auto"/>
        <w:contextualSpacing/>
        <w:jc w:val="both"/>
        <w:rPr>
          <w:rFonts w:ascii="Calibri" w:eastAsia="Times New Roman" w:hAnsi="Calibri"/>
          <w:bCs/>
          <w:sz w:val="24"/>
          <w:szCs w:val="24"/>
          <w:lang w:val="fr-FR"/>
        </w:rPr>
      </w:pPr>
    </w:p>
    <w:p w14:paraId="7BD0CDC3" w14:textId="09F58997" w:rsidR="00E5313F" w:rsidRPr="00C1093A" w:rsidRDefault="00E5313F" w:rsidP="00E5313F">
      <w:pPr>
        <w:spacing w:before="0" w:after="0" w:line="259" w:lineRule="auto"/>
        <w:contextualSpacing/>
        <w:jc w:val="both"/>
        <w:rPr>
          <w:rFonts w:ascii="Calibri" w:eastAsia="Times New Roman" w:hAnsi="Calibri"/>
          <w:b/>
          <w:bCs/>
          <w:sz w:val="24"/>
          <w:szCs w:val="24"/>
          <w:lang w:val="fr-FR"/>
        </w:rPr>
      </w:pPr>
      <w:proofErr w:type="spellStart"/>
      <w:r w:rsidRPr="00C1093A">
        <w:rPr>
          <w:rFonts w:ascii="Calibri" w:eastAsia="Times New Roman" w:hAnsi="Calibri"/>
          <w:b/>
          <w:bCs/>
          <w:sz w:val="24"/>
          <w:szCs w:val="24"/>
          <w:lang w:val="fr-FR"/>
        </w:rPr>
        <w:t>Pentru</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proiectele</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cu</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lucrări</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începute</w:t>
      </w:r>
      <w:proofErr w:type="spellEnd"/>
      <w:r w:rsidRPr="00C1093A">
        <w:rPr>
          <w:rFonts w:ascii="Calibri" w:eastAsia="Times New Roman" w:hAnsi="Calibri"/>
          <w:b/>
          <w:bCs/>
          <w:sz w:val="24"/>
          <w:szCs w:val="24"/>
          <w:lang w:val="fr-FR"/>
        </w:rPr>
        <w:t xml:space="preserve"> </w:t>
      </w:r>
    </w:p>
    <w:p w14:paraId="14729D71" w14:textId="77777777" w:rsidR="00E5313F" w:rsidRPr="00C1093A" w:rsidRDefault="00E5313F" w:rsidP="00E5313F">
      <w:pPr>
        <w:spacing w:before="0" w:after="0" w:line="259" w:lineRule="auto"/>
        <w:contextualSpacing/>
        <w:jc w:val="both"/>
        <w:rPr>
          <w:rFonts w:ascii="Calibri" w:eastAsia="Times New Roman" w:hAnsi="Calibri"/>
          <w:bCs/>
          <w:sz w:val="24"/>
          <w:szCs w:val="24"/>
          <w:lang w:val="fr-FR"/>
        </w:rPr>
      </w:pP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această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situaţie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ultimii</w:t>
      </w:r>
      <w:proofErr w:type="spellEnd"/>
      <w:r w:rsidRPr="00C1093A">
        <w:rPr>
          <w:rFonts w:ascii="Calibri" w:eastAsia="Times New Roman" w:hAnsi="Calibri"/>
          <w:bCs/>
          <w:sz w:val="24"/>
          <w:szCs w:val="24"/>
          <w:lang w:val="fr-FR"/>
        </w:rPr>
        <w:t xml:space="preserve"> 5 </w:t>
      </w:r>
      <w:proofErr w:type="spellStart"/>
      <w:r w:rsidRPr="00C1093A">
        <w:rPr>
          <w:rFonts w:ascii="Calibri" w:eastAsia="Times New Roman" w:hAnsi="Calibri"/>
          <w:bCs/>
          <w:sz w:val="24"/>
          <w:szCs w:val="24"/>
          <w:lang w:val="fr-FR"/>
        </w:rPr>
        <w:t>ani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înainte</w:t>
      </w:r>
      <w:proofErr w:type="spellEnd"/>
      <w:r w:rsidRPr="00C1093A">
        <w:rPr>
          <w:rFonts w:ascii="Calibri" w:eastAsia="Times New Roman" w:hAnsi="Calibri"/>
          <w:bCs/>
          <w:sz w:val="24"/>
          <w:szCs w:val="24"/>
          <w:lang w:val="fr-FR"/>
        </w:rPr>
        <w:t xml:space="preserve"> de data </w:t>
      </w:r>
      <w:proofErr w:type="spellStart"/>
      <w:r w:rsidRPr="00C1093A">
        <w:rPr>
          <w:rFonts w:ascii="Calibri" w:eastAsia="Times New Roman" w:hAnsi="Calibri"/>
          <w:bCs/>
          <w:sz w:val="24"/>
          <w:szCs w:val="24"/>
          <w:lang w:val="fr-FR"/>
        </w:rPr>
        <w:t>emiterii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ordinului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începere</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contractului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lucrări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emis</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obligatoriu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după</w:t>
      </w:r>
      <w:proofErr w:type="spellEnd"/>
      <w:r w:rsidRPr="00C1093A">
        <w:rPr>
          <w:rFonts w:ascii="Calibri" w:eastAsia="Times New Roman" w:hAnsi="Calibri"/>
          <w:bCs/>
          <w:sz w:val="24"/>
          <w:szCs w:val="24"/>
          <w:lang w:val="fr-FR"/>
        </w:rPr>
        <w:t xml:space="preserve"> data de 1 </w:t>
      </w:r>
      <w:proofErr w:type="spellStart"/>
      <w:r w:rsidRPr="00C1093A">
        <w:rPr>
          <w:rFonts w:ascii="Calibri" w:eastAsia="Times New Roman" w:hAnsi="Calibri"/>
          <w:bCs/>
          <w:sz w:val="24"/>
          <w:szCs w:val="24"/>
          <w:lang w:val="fr-FR"/>
        </w:rPr>
        <w:t>ianuarie</w:t>
      </w:r>
      <w:proofErr w:type="spellEnd"/>
      <w:r w:rsidRPr="00C1093A">
        <w:rPr>
          <w:rFonts w:ascii="Calibri" w:eastAsia="Times New Roman" w:hAnsi="Calibri"/>
          <w:bCs/>
          <w:sz w:val="24"/>
          <w:szCs w:val="24"/>
          <w:lang w:val="fr-FR"/>
        </w:rPr>
        <w:t xml:space="preserve"> 2021), </w:t>
      </w:r>
      <w:proofErr w:type="spellStart"/>
      <w:r w:rsidRPr="00C1093A">
        <w:rPr>
          <w:rFonts w:ascii="Calibri" w:eastAsia="Times New Roman" w:hAnsi="Calibri"/>
          <w:bCs/>
          <w:sz w:val="24"/>
          <w:szCs w:val="24"/>
          <w:lang w:val="fr-FR"/>
        </w:rPr>
        <w:t>clădirea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propusă</w:t>
      </w:r>
      <w:proofErr w:type="spellEnd"/>
      <w:r w:rsidRPr="00C1093A">
        <w:rPr>
          <w:rFonts w:ascii="Calibri" w:eastAsia="Times New Roman" w:hAnsi="Calibri"/>
          <w:bCs/>
          <w:sz w:val="24"/>
          <w:szCs w:val="24"/>
          <w:lang w:val="fr-FR"/>
        </w:rPr>
        <w:t xml:space="preserve"> nu a mai </w:t>
      </w:r>
      <w:proofErr w:type="spellStart"/>
      <w:r w:rsidRPr="00C1093A">
        <w:rPr>
          <w:rFonts w:ascii="Calibri" w:eastAsia="Times New Roman" w:hAnsi="Calibri"/>
          <w:bCs/>
          <w:sz w:val="24"/>
          <w:szCs w:val="24"/>
          <w:lang w:val="fr-FR"/>
        </w:rPr>
        <w:t>beneficiat</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finanţare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publică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pentru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aceleași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lucrări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intervenție</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activități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aferente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operațiunii</w:t>
      </w:r>
      <w:proofErr w:type="spellEnd"/>
      <w:r w:rsidRPr="00C1093A">
        <w:rPr>
          <w:rFonts w:ascii="Calibri" w:eastAsia="Times New Roman" w:hAnsi="Calibri"/>
          <w:bCs/>
          <w:sz w:val="24"/>
          <w:szCs w:val="24"/>
          <w:lang w:val="fr-FR"/>
        </w:rPr>
        <w:t xml:space="preserve">, care </w:t>
      </w:r>
      <w:proofErr w:type="spellStart"/>
      <w:r w:rsidRPr="00C1093A">
        <w:rPr>
          <w:rFonts w:ascii="Calibri" w:eastAsia="Times New Roman" w:hAnsi="Calibri"/>
          <w:bCs/>
          <w:sz w:val="24"/>
          <w:szCs w:val="24"/>
          <w:lang w:val="fr-FR"/>
        </w:rPr>
        <w:t>sunt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realizate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asupra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aceleiași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infrastructuri</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aceluiași</w:t>
      </w:r>
      <w:proofErr w:type="spellEnd"/>
      <w:r w:rsidRPr="00C1093A">
        <w:rPr>
          <w:rFonts w:ascii="Calibri" w:eastAsia="Times New Roman" w:hAnsi="Calibri"/>
          <w:bCs/>
          <w:sz w:val="24"/>
          <w:szCs w:val="24"/>
          <w:lang w:val="fr-FR"/>
        </w:rPr>
        <w:t xml:space="preserve"> segment de </w:t>
      </w:r>
      <w:proofErr w:type="spellStart"/>
      <w:r w:rsidRPr="00C1093A">
        <w:rPr>
          <w:rFonts w:ascii="Calibri" w:eastAsia="Times New Roman" w:hAnsi="Calibri"/>
          <w:bCs/>
          <w:sz w:val="24"/>
          <w:szCs w:val="24"/>
          <w:lang w:val="fr-FR"/>
        </w:rPr>
        <w:t>infrastructură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şi</w:t>
      </w:r>
      <w:proofErr w:type="spellEnd"/>
      <w:r w:rsidRPr="00C1093A">
        <w:rPr>
          <w:rFonts w:ascii="Calibri" w:eastAsia="Times New Roman" w:hAnsi="Calibri"/>
          <w:bCs/>
          <w:sz w:val="24"/>
          <w:szCs w:val="24"/>
          <w:lang w:val="fr-FR"/>
        </w:rPr>
        <w:t xml:space="preserve"> nu s-a </w:t>
      </w:r>
      <w:proofErr w:type="spellStart"/>
      <w:r w:rsidRPr="00C1093A">
        <w:rPr>
          <w:rFonts w:ascii="Calibri" w:eastAsia="Times New Roman" w:hAnsi="Calibri"/>
          <w:bCs/>
          <w:sz w:val="24"/>
          <w:szCs w:val="24"/>
          <w:lang w:val="fr-FR"/>
        </w:rPr>
        <w:t>aflat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perioada</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garanţie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pentru</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lucrările</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intervenție</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activitățile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enumerate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anterior</w:t>
      </w:r>
      <w:proofErr w:type="spellEnd"/>
      <w:r w:rsidRPr="00C1093A">
        <w:rPr>
          <w:rFonts w:ascii="Calibri" w:eastAsia="Times New Roman" w:hAnsi="Calibri"/>
          <w:bCs/>
          <w:sz w:val="24"/>
          <w:szCs w:val="24"/>
          <w:lang w:val="fr-FR"/>
        </w:rPr>
        <w:t xml:space="preserve">. </w:t>
      </w:r>
    </w:p>
    <w:p w14:paraId="0C0EA53C" w14:textId="77777777" w:rsidR="00E5313F" w:rsidRPr="00C1093A" w:rsidRDefault="00E5313F" w:rsidP="00E5313F">
      <w:pPr>
        <w:spacing w:before="0" w:after="0" w:line="259" w:lineRule="auto"/>
        <w:contextualSpacing/>
        <w:jc w:val="both"/>
        <w:rPr>
          <w:rFonts w:ascii="Calibri" w:eastAsia="Times New Roman" w:hAnsi="Calibri"/>
          <w:bCs/>
          <w:sz w:val="24"/>
          <w:szCs w:val="24"/>
          <w:lang w:val="fr-FR"/>
        </w:rPr>
      </w:pPr>
      <w:proofErr w:type="spellStart"/>
      <w:r w:rsidRPr="00C1093A">
        <w:rPr>
          <w:rFonts w:ascii="Calibri" w:eastAsia="Times New Roman" w:hAnsi="Calibri"/>
          <w:bCs/>
          <w:sz w:val="24"/>
          <w:szCs w:val="24"/>
          <w:lang w:val="fr-FR"/>
        </w:rPr>
        <w:t>După</w:t>
      </w:r>
      <w:proofErr w:type="spellEnd"/>
      <w:r w:rsidRPr="00C1093A">
        <w:rPr>
          <w:rFonts w:ascii="Calibri" w:eastAsia="Times New Roman" w:hAnsi="Calibri"/>
          <w:bCs/>
          <w:sz w:val="24"/>
          <w:szCs w:val="24"/>
          <w:lang w:val="fr-FR"/>
        </w:rPr>
        <w:t xml:space="preserve"> data </w:t>
      </w:r>
      <w:proofErr w:type="spellStart"/>
      <w:r w:rsidRPr="00C1093A">
        <w:rPr>
          <w:rFonts w:ascii="Calibri" w:eastAsia="Times New Roman" w:hAnsi="Calibri"/>
          <w:bCs/>
          <w:sz w:val="24"/>
          <w:szCs w:val="24"/>
          <w:lang w:val="fr-FR"/>
        </w:rPr>
        <w:t>emiterii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ordinului</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începere</w:t>
      </w:r>
      <w:proofErr w:type="spellEnd"/>
      <w:r w:rsidRPr="00C1093A">
        <w:rPr>
          <w:rFonts w:ascii="Calibri" w:eastAsia="Times New Roman" w:hAnsi="Calibri"/>
          <w:bCs/>
          <w:sz w:val="24"/>
          <w:szCs w:val="24"/>
          <w:lang w:val="fr-FR"/>
        </w:rPr>
        <w:t xml:space="preserve"> a </w:t>
      </w:r>
      <w:proofErr w:type="spellStart"/>
      <w:r w:rsidRPr="00C1093A">
        <w:rPr>
          <w:rFonts w:ascii="Calibri" w:eastAsia="Times New Roman" w:hAnsi="Calibri"/>
          <w:bCs/>
          <w:sz w:val="24"/>
          <w:szCs w:val="24"/>
          <w:lang w:val="fr-FR"/>
        </w:rPr>
        <w:t>lucrărilor</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lucrările</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intervenție</w:t>
      </w:r>
      <w:proofErr w:type="spellEnd"/>
      <w:r w:rsidRPr="00C1093A">
        <w:rPr>
          <w:rFonts w:ascii="Calibri" w:eastAsia="Times New Roman" w:hAnsi="Calibri"/>
          <w:bCs/>
          <w:sz w:val="24"/>
          <w:szCs w:val="24"/>
          <w:lang w:val="fr-FR"/>
        </w:rPr>
        <w:t>/</w:t>
      </w:r>
      <w:proofErr w:type="spellStart"/>
      <w:r w:rsidRPr="00C1093A">
        <w:rPr>
          <w:rFonts w:ascii="Calibri" w:eastAsia="Times New Roman" w:hAnsi="Calibri"/>
          <w:bCs/>
          <w:sz w:val="24"/>
          <w:szCs w:val="24"/>
          <w:lang w:val="fr-FR"/>
        </w:rPr>
        <w:t>activitățile</w:t>
      </w:r>
      <w:proofErr w:type="spellEnd"/>
      <w:r w:rsidRPr="00C1093A">
        <w:rPr>
          <w:rFonts w:ascii="Calibri" w:eastAsia="Times New Roman" w:hAnsi="Calibri"/>
          <w:bCs/>
          <w:sz w:val="24"/>
          <w:szCs w:val="24"/>
          <w:lang w:val="fr-FR"/>
        </w:rPr>
        <w:t xml:space="preserve"> nu au </w:t>
      </w:r>
      <w:proofErr w:type="spellStart"/>
      <w:r w:rsidRPr="00C1093A">
        <w:rPr>
          <w:rFonts w:ascii="Calibri" w:eastAsia="Times New Roman" w:hAnsi="Calibri"/>
          <w:bCs/>
          <w:sz w:val="24"/>
          <w:szCs w:val="24"/>
          <w:lang w:val="fr-FR"/>
        </w:rPr>
        <w:t>beneficiat</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fonduri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publice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din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alte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surse</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finanţare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altele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decât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cele</w:t>
      </w:r>
      <w:proofErr w:type="spellEnd"/>
      <w:r w:rsidRPr="00C1093A">
        <w:rPr>
          <w:rFonts w:ascii="Calibri" w:eastAsia="Times New Roman" w:hAnsi="Calibri"/>
          <w:bCs/>
          <w:sz w:val="24"/>
          <w:szCs w:val="24"/>
          <w:lang w:val="fr-FR"/>
        </w:rPr>
        <w:t xml:space="preserve"> ale </w:t>
      </w:r>
      <w:proofErr w:type="spellStart"/>
      <w:r w:rsidRPr="00C1093A">
        <w:rPr>
          <w:rFonts w:ascii="Calibri" w:eastAsia="Times New Roman" w:hAnsi="Calibri"/>
          <w:bCs/>
          <w:sz w:val="24"/>
          <w:szCs w:val="24"/>
          <w:lang w:val="fr-FR"/>
        </w:rPr>
        <w:t>solicitantului</w:t>
      </w:r>
      <w:proofErr w:type="spellEnd"/>
      <w:r w:rsidRPr="00C1093A">
        <w:rPr>
          <w:rFonts w:ascii="Calibri" w:eastAsia="Times New Roman" w:hAnsi="Calibri"/>
          <w:bCs/>
          <w:sz w:val="24"/>
          <w:szCs w:val="24"/>
          <w:lang w:val="fr-FR"/>
        </w:rPr>
        <w:t xml:space="preserve">. </w:t>
      </w:r>
    </w:p>
    <w:p w14:paraId="28E5B694" w14:textId="77777777" w:rsidR="00E5313F" w:rsidRPr="00C1093A" w:rsidRDefault="00E5313F" w:rsidP="00E5313F">
      <w:pPr>
        <w:spacing w:before="0" w:after="0" w:line="259" w:lineRule="auto"/>
        <w:contextualSpacing/>
        <w:jc w:val="both"/>
        <w:rPr>
          <w:rFonts w:ascii="Calibri" w:eastAsia="Times New Roman" w:hAnsi="Calibri"/>
          <w:bCs/>
          <w:sz w:val="24"/>
          <w:szCs w:val="24"/>
          <w:lang w:val="fr-FR"/>
        </w:rPr>
      </w:pPr>
    </w:p>
    <w:p w14:paraId="5672CB89" w14:textId="27B2BC35" w:rsidR="00E12457" w:rsidRPr="00C1093A" w:rsidRDefault="00E5313F" w:rsidP="00E5313F">
      <w:pPr>
        <w:spacing w:before="0" w:after="0" w:line="259" w:lineRule="auto"/>
        <w:contextualSpacing/>
        <w:jc w:val="both"/>
        <w:rPr>
          <w:rFonts w:ascii="Calibri" w:eastAsia="Times New Roman" w:hAnsi="Calibri"/>
          <w:b/>
          <w:sz w:val="24"/>
          <w:szCs w:val="24"/>
          <w:lang w:val="fr-FR"/>
        </w:rPr>
      </w:pPr>
      <w:r w:rsidRPr="00C1093A">
        <w:rPr>
          <w:rFonts w:ascii="Calibri" w:eastAsia="Times New Roman" w:hAnsi="Calibri"/>
          <w:bCs/>
          <w:sz w:val="24"/>
          <w:szCs w:val="24"/>
          <w:lang w:val="fr-FR"/>
        </w:rPr>
        <w:t xml:space="preserve">De </w:t>
      </w:r>
      <w:proofErr w:type="spellStart"/>
      <w:r w:rsidRPr="00C1093A">
        <w:rPr>
          <w:rFonts w:ascii="Calibri" w:eastAsia="Times New Roman" w:hAnsi="Calibri"/>
          <w:bCs/>
          <w:sz w:val="24"/>
          <w:szCs w:val="24"/>
          <w:lang w:val="fr-FR"/>
        </w:rPr>
        <w:t>asemenea</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proiectul</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propus</w:t>
      </w:r>
      <w:proofErr w:type="spellEnd"/>
      <w:r w:rsidRPr="00C1093A">
        <w:rPr>
          <w:rFonts w:ascii="Calibri" w:eastAsia="Times New Roman" w:hAnsi="Calibri"/>
          <w:bCs/>
          <w:sz w:val="24"/>
          <w:szCs w:val="24"/>
          <w:lang w:val="fr-FR"/>
        </w:rPr>
        <w:t xml:space="preserve"> nu </w:t>
      </w:r>
      <w:proofErr w:type="spellStart"/>
      <w:r w:rsidRPr="00C1093A">
        <w:rPr>
          <w:rFonts w:ascii="Calibri" w:eastAsia="Times New Roman" w:hAnsi="Calibri"/>
          <w:bCs/>
          <w:sz w:val="24"/>
          <w:szCs w:val="24"/>
          <w:lang w:val="fr-FR"/>
        </w:rPr>
        <w:t>beneficiază</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în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prezent</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fonduri</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publice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din</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alte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surse</w:t>
      </w:r>
      <w:proofErr w:type="spellEnd"/>
      <w:r w:rsidRPr="00C1093A">
        <w:rPr>
          <w:rFonts w:ascii="Calibri" w:eastAsia="Times New Roman" w:hAnsi="Calibri"/>
          <w:bCs/>
          <w:sz w:val="24"/>
          <w:szCs w:val="24"/>
          <w:lang w:val="fr-FR"/>
        </w:rPr>
        <w:t xml:space="preserve"> de </w:t>
      </w:r>
      <w:proofErr w:type="spellStart"/>
      <w:r w:rsidRPr="00C1093A">
        <w:rPr>
          <w:rFonts w:ascii="Calibri" w:eastAsia="Times New Roman" w:hAnsi="Calibri"/>
          <w:bCs/>
          <w:sz w:val="24"/>
          <w:szCs w:val="24"/>
          <w:lang w:val="fr-FR"/>
        </w:rPr>
        <w:t>finanţare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altele</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decât</w:t>
      </w:r>
      <w:proofErr w:type="spellEnd"/>
      <w:r w:rsidRPr="00C1093A">
        <w:rPr>
          <w:rFonts w:ascii="Calibri" w:eastAsia="Times New Roman" w:hAnsi="Calibri"/>
          <w:bCs/>
          <w:sz w:val="24"/>
          <w:szCs w:val="24"/>
          <w:lang w:val="fr-FR"/>
        </w:rPr>
        <w:t xml:space="preserve"> </w:t>
      </w:r>
      <w:proofErr w:type="spellStart"/>
      <w:r w:rsidRPr="00C1093A">
        <w:rPr>
          <w:rFonts w:ascii="Calibri" w:eastAsia="Times New Roman" w:hAnsi="Calibri"/>
          <w:bCs/>
          <w:sz w:val="24"/>
          <w:szCs w:val="24"/>
          <w:lang w:val="fr-FR"/>
        </w:rPr>
        <w:t>cele</w:t>
      </w:r>
      <w:proofErr w:type="spellEnd"/>
      <w:r w:rsidRPr="00C1093A">
        <w:rPr>
          <w:rFonts w:ascii="Calibri" w:eastAsia="Times New Roman" w:hAnsi="Calibri"/>
          <w:bCs/>
          <w:sz w:val="24"/>
          <w:szCs w:val="24"/>
          <w:lang w:val="fr-FR"/>
        </w:rPr>
        <w:t xml:space="preserve"> ale </w:t>
      </w:r>
      <w:proofErr w:type="spellStart"/>
      <w:r w:rsidRPr="00C1093A">
        <w:rPr>
          <w:rFonts w:ascii="Calibri" w:eastAsia="Times New Roman" w:hAnsi="Calibri"/>
          <w:bCs/>
          <w:sz w:val="24"/>
          <w:szCs w:val="24"/>
          <w:lang w:val="fr-FR"/>
        </w:rPr>
        <w:t>solicitantului</w:t>
      </w:r>
      <w:proofErr w:type="spellEnd"/>
      <w:r w:rsidRPr="00C1093A">
        <w:rPr>
          <w:rFonts w:ascii="Calibri" w:eastAsia="Times New Roman" w:hAnsi="Calibri"/>
          <w:b/>
          <w:sz w:val="24"/>
          <w:szCs w:val="24"/>
          <w:lang w:val="fr-FR"/>
        </w:rPr>
        <w:t>.</w:t>
      </w:r>
    </w:p>
    <w:p w14:paraId="0CF71F57" w14:textId="77777777" w:rsidR="00E12457" w:rsidRPr="00C1093A" w:rsidRDefault="00E12457" w:rsidP="00E12457">
      <w:pPr>
        <w:spacing w:before="0" w:after="0" w:line="256" w:lineRule="auto"/>
        <w:ind w:left="720"/>
        <w:jc w:val="both"/>
        <w:rPr>
          <w:rFonts w:ascii="Calibri" w:hAnsi="Calibri"/>
          <w:sz w:val="24"/>
          <w:szCs w:val="24"/>
          <w:lang w:val="fr-FR"/>
        </w:rPr>
      </w:pPr>
    </w:p>
    <w:p w14:paraId="0CD9997E" w14:textId="4178BE98" w:rsidR="00E5313F" w:rsidRPr="00C1093A" w:rsidRDefault="00E5313F" w:rsidP="00E07D7E">
      <w:pPr>
        <w:pStyle w:val="ListParagraph"/>
        <w:numPr>
          <w:ilvl w:val="0"/>
          <w:numId w:val="53"/>
        </w:numPr>
        <w:spacing w:before="0" w:after="0" w:line="259" w:lineRule="auto"/>
        <w:jc w:val="both"/>
        <w:rPr>
          <w:rFonts w:ascii="Calibri" w:eastAsia="Times New Roman" w:hAnsi="Calibri"/>
          <w:b/>
          <w:sz w:val="24"/>
          <w:szCs w:val="24"/>
          <w:lang w:val="fr-FR"/>
        </w:rPr>
      </w:pPr>
      <w:proofErr w:type="spellStart"/>
      <w:r w:rsidRPr="00C1093A">
        <w:rPr>
          <w:rFonts w:ascii="Calibri" w:eastAsia="Times New Roman" w:hAnsi="Calibri"/>
          <w:b/>
          <w:sz w:val="24"/>
          <w:szCs w:val="24"/>
          <w:lang w:val="fr-FR"/>
        </w:rPr>
        <w:t>Încadrarea</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valorii</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proiectului</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în</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limitele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valorilor</w:t>
      </w:r>
      <w:proofErr w:type="spellEnd"/>
      <w:r w:rsidRPr="00C1093A">
        <w:rPr>
          <w:rFonts w:ascii="Calibri" w:eastAsia="Times New Roman" w:hAnsi="Calibri"/>
          <w:b/>
          <w:sz w:val="24"/>
          <w:szCs w:val="24"/>
          <w:lang w:val="fr-FR"/>
        </w:rPr>
        <w:t xml:space="preserve"> minime </w:t>
      </w:r>
      <w:proofErr w:type="spellStart"/>
      <w:r w:rsidRPr="00C1093A">
        <w:rPr>
          <w:rFonts w:ascii="Calibri" w:eastAsia="Times New Roman" w:hAnsi="Calibri"/>
          <w:b/>
          <w:sz w:val="24"/>
          <w:szCs w:val="24"/>
          <w:lang w:val="fr-FR"/>
        </w:rPr>
        <w:t>și</w:t>
      </w:r>
      <w:proofErr w:type="spellEnd"/>
      <w:r w:rsidRPr="00C1093A">
        <w:rPr>
          <w:rFonts w:ascii="Calibri" w:eastAsia="Times New Roman" w:hAnsi="Calibri"/>
          <w:b/>
          <w:sz w:val="24"/>
          <w:szCs w:val="24"/>
          <w:lang w:val="fr-FR"/>
        </w:rPr>
        <w:t xml:space="preserve"> maxime </w:t>
      </w:r>
      <w:proofErr w:type="spellStart"/>
      <w:r w:rsidRPr="00C1093A">
        <w:rPr>
          <w:rFonts w:ascii="Calibri" w:eastAsia="Times New Roman" w:hAnsi="Calibri"/>
          <w:b/>
          <w:sz w:val="24"/>
          <w:szCs w:val="24"/>
          <w:lang w:val="fr-FR"/>
        </w:rPr>
        <w:t>eligibile</w:t>
      </w:r>
      <w:proofErr w:type="spellEnd"/>
    </w:p>
    <w:p w14:paraId="12E2211C" w14:textId="77777777" w:rsidR="00E5313F" w:rsidRPr="00C1093A" w:rsidRDefault="00E5313F" w:rsidP="00E5313F">
      <w:pPr>
        <w:spacing w:before="0" w:after="0" w:line="259" w:lineRule="auto"/>
        <w:jc w:val="both"/>
        <w:rPr>
          <w:rFonts w:ascii="Calibri" w:eastAsia="Times New Roman" w:hAnsi="Calibri"/>
          <w:sz w:val="24"/>
          <w:szCs w:val="24"/>
          <w:lang w:val="fr-FR"/>
        </w:rPr>
      </w:pPr>
      <w:proofErr w:type="spellStart"/>
      <w:r w:rsidRPr="00C1093A">
        <w:rPr>
          <w:rFonts w:ascii="Calibri" w:eastAsia="Times New Roman" w:hAnsi="Calibri"/>
          <w:sz w:val="24"/>
          <w:szCs w:val="24"/>
          <w:lang w:val="fr-FR"/>
        </w:rPr>
        <w:t>Valoarea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totală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eligibilă</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cererii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finanțare</w:t>
      </w:r>
      <w:proofErr w:type="spellEnd"/>
      <w:r w:rsidRPr="00C1093A">
        <w:rPr>
          <w:rFonts w:ascii="Calibri" w:eastAsia="Times New Roman" w:hAnsi="Calibri"/>
          <w:sz w:val="24"/>
          <w:szCs w:val="24"/>
          <w:lang w:val="fr-FR"/>
        </w:rPr>
        <w:t xml:space="preserve"> se </w:t>
      </w:r>
      <w:proofErr w:type="spellStart"/>
      <w:r w:rsidRPr="00C1093A">
        <w:rPr>
          <w:rFonts w:ascii="Calibri" w:eastAsia="Times New Roman" w:hAnsi="Calibri"/>
          <w:sz w:val="24"/>
          <w:szCs w:val="24"/>
          <w:lang w:val="fr-FR"/>
        </w:rPr>
        <w:t>încadrează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următoarele</w:t>
      </w:r>
      <w:proofErr w:type="spellEnd"/>
      <w:r w:rsidRPr="00C1093A">
        <w:rPr>
          <w:rFonts w:ascii="Calibri" w:eastAsia="Times New Roman" w:hAnsi="Calibri"/>
          <w:sz w:val="24"/>
          <w:szCs w:val="24"/>
          <w:lang w:val="fr-FR"/>
        </w:rPr>
        <w:t xml:space="preserve"> limite minime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w:t>
      </w:r>
      <w:proofErr w:type="gramStart"/>
      <w:r w:rsidRPr="00C1093A">
        <w:rPr>
          <w:rFonts w:ascii="Calibri" w:eastAsia="Times New Roman" w:hAnsi="Calibri"/>
          <w:sz w:val="24"/>
          <w:szCs w:val="24"/>
          <w:lang w:val="fr-FR"/>
        </w:rPr>
        <w:t>maxime:</w:t>
      </w:r>
      <w:proofErr w:type="gramEnd"/>
    </w:p>
    <w:p w14:paraId="081CFAB4" w14:textId="77777777" w:rsidR="00E5313F" w:rsidRPr="00C1093A" w:rsidRDefault="00E5313F" w:rsidP="00E07D7E">
      <w:pPr>
        <w:numPr>
          <w:ilvl w:val="0"/>
          <w:numId w:val="54"/>
        </w:numPr>
        <w:tabs>
          <w:tab w:val="left" w:pos="180"/>
          <w:tab w:val="left" w:pos="720"/>
        </w:tabs>
        <w:spacing w:before="0" w:after="0" w:line="259" w:lineRule="auto"/>
        <w:jc w:val="both"/>
        <w:rPr>
          <w:rFonts w:ascii="Calibri" w:eastAsia="Times New Roman" w:hAnsi="Calibri"/>
          <w:sz w:val="24"/>
          <w:szCs w:val="24"/>
          <w:lang w:val="en-GB"/>
        </w:rPr>
      </w:pPr>
      <w:proofErr w:type="spellStart"/>
      <w:r w:rsidRPr="00C1093A">
        <w:rPr>
          <w:rFonts w:ascii="Calibri" w:eastAsia="Times New Roman" w:hAnsi="Calibri"/>
          <w:sz w:val="24"/>
          <w:szCs w:val="24"/>
          <w:lang w:val="en-GB"/>
        </w:rPr>
        <w:t>Valoare</w:t>
      </w:r>
      <w:proofErr w:type="spellEnd"/>
      <w:r w:rsidRPr="00C1093A">
        <w:rPr>
          <w:rFonts w:ascii="Calibri" w:eastAsia="Times New Roman" w:hAnsi="Calibri"/>
          <w:sz w:val="24"/>
          <w:szCs w:val="24"/>
          <w:lang w:val="en-GB"/>
        </w:rPr>
        <w:t xml:space="preserve"> </w:t>
      </w:r>
      <w:proofErr w:type="spellStart"/>
      <w:r w:rsidRPr="00C1093A">
        <w:rPr>
          <w:rFonts w:ascii="Calibri" w:eastAsia="Times New Roman" w:hAnsi="Calibri"/>
          <w:sz w:val="24"/>
          <w:szCs w:val="24"/>
          <w:lang w:val="en-GB"/>
        </w:rPr>
        <w:t>minimă</w:t>
      </w:r>
      <w:proofErr w:type="spellEnd"/>
      <w:r w:rsidRPr="00C1093A">
        <w:rPr>
          <w:rFonts w:ascii="Calibri" w:eastAsia="Times New Roman" w:hAnsi="Calibri"/>
          <w:sz w:val="24"/>
          <w:szCs w:val="24"/>
          <w:lang w:val="en-GB"/>
        </w:rPr>
        <w:t xml:space="preserve"> </w:t>
      </w:r>
      <w:proofErr w:type="spellStart"/>
      <w:r w:rsidRPr="00C1093A">
        <w:rPr>
          <w:rFonts w:ascii="Calibri" w:eastAsia="Times New Roman" w:hAnsi="Calibri"/>
          <w:sz w:val="24"/>
          <w:szCs w:val="24"/>
          <w:lang w:val="en-GB"/>
        </w:rPr>
        <w:t>eligibilă</w:t>
      </w:r>
      <w:proofErr w:type="spellEnd"/>
      <w:r w:rsidRPr="00C1093A">
        <w:rPr>
          <w:rFonts w:ascii="Calibri" w:eastAsia="Times New Roman" w:hAnsi="Calibri"/>
          <w:sz w:val="24"/>
          <w:szCs w:val="24"/>
          <w:lang w:val="en-GB"/>
        </w:rPr>
        <w:t>: 100.000 euro</w:t>
      </w:r>
    </w:p>
    <w:p w14:paraId="5ACA8276" w14:textId="21BBBC4B" w:rsidR="00E5313F" w:rsidRPr="00C1093A" w:rsidRDefault="00E5313F" w:rsidP="00E07D7E">
      <w:pPr>
        <w:numPr>
          <w:ilvl w:val="0"/>
          <w:numId w:val="54"/>
        </w:numPr>
        <w:tabs>
          <w:tab w:val="left" w:pos="180"/>
          <w:tab w:val="left" w:pos="720"/>
        </w:tabs>
        <w:spacing w:before="0" w:after="0" w:line="259" w:lineRule="auto"/>
        <w:jc w:val="both"/>
        <w:rPr>
          <w:rFonts w:ascii="Calibri" w:eastAsia="Times New Roman" w:hAnsi="Calibri"/>
          <w:sz w:val="24"/>
          <w:szCs w:val="24"/>
          <w:lang w:val="en-GB"/>
        </w:rPr>
      </w:pPr>
      <w:proofErr w:type="spellStart"/>
      <w:r w:rsidRPr="00C1093A">
        <w:rPr>
          <w:rFonts w:ascii="Calibri" w:eastAsia="Times New Roman" w:hAnsi="Calibri"/>
          <w:sz w:val="24"/>
          <w:szCs w:val="24"/>
          <w:lang w:val="en-GB"/>
        </w:rPr>
        <w:t>Valoare</w:t>
      </w:r>
      <w:proofErr w:type="spellEnd"/>
      <w:r w:rsidRPr="00C1093A">
        <w:rPr>
          <w:rFonts w:ascii="Calibri" w:eastAsia="Times New Roman" w:hAnsi="Calibri"/>
          <w:sz w:val="24"/>
          <w:szCs w:val="24"/>
          <w:lang w:val="en-GB"/>
        </w:rPr>
        <w:t xml:space="preserve"> </w:t>
      </w:r>
      <w:proofErr w:type="spellStart"/>
      <w:r w:rsidRPr="00C1093A">
        <w:rPr>
          <w:rFonts w:ascii="Calibri" w:eastAsia="Times New Roman" w:hAnsi="Calibri"/>
          <w:sz w:val="24"/>
          <w:szCs w:val="24"/>
          <w:lang w:val="en-GB"/>
        </w:rPr>
        <w:t>maximă</w:t>
      </w:r>
      <w:proofErr w:type="spellEnd"/>
      <w:r w:rsidRPr="00C1093A">
        <w:rPr>
          <w:rFonts w:ascii="Calibri" w:eastAsia="Times New Roman" w:hAnsi="Calibri"/>
          <w:sz w:val="24"/>
          <w:szCs w:val="24"/>
          <w:lang w:val="en-GB"/>
        </w:rPr>
        <w:t xml:space="preserve"> </w:t>
      </w:r>
      <w:proofErr w:type="spellStart"/>
      <w:r w:rsidRPr="00C1093A">
        <w:rPr>
          <w:rFonts w:ascii="Calibri" w:eastAsia="Times New Roman" w:hAnsi="Calibri"/>
          <w:sz w:val="24"/>
          <w:szCs w:val="24"/>
          <w:lang w:val="en-GB"/>
        </w:rPr>
        <w:t>eligibilă</w:t>
      </w:r>
      <w:proofErr w:type="spellEnd"/>
      <w:r w:rsidRPr="00C1093A">
        <w:rPr>
          <w:rFonts w:ascii="Calibri" w:eastAsia="Times New Roman" w:hAnsi="Calibri"/>
          <w:sz w:val="24"/>
          <w:szCs w:val="24"/>
          <w:lang w:val="en-GB"/>
        </w:rPr>
        <w:t xml:space="preserve">: </w:t>
      </w:r>
      <w:r w:rsidR="00CB3C94" w:rsidRPr="00C1093A">
        <w:rPr>
          <w:rFonts w:ascii="Calibri" w:eastAsia="Times New Roman" w:hAnsi="Calibri"/>
          <w:sz w:val="24"/>
          <w:szCs w:val="24"/>
          <w:lang w:val="en-GB"/>
        </w:rPr>
        <w:t>1</w:t>
      </w:r>
      <w:r w:rsidRPr="00C1093A">
        <w:rPr>
          <w:rFonts w:ascii="Calibri" w:eastAsia="Times New Roman" w:hAnsi="Calibri"/>
          <w:sz w:val="24"/>
          <w:szCs w:val="24"/>
          <w:lang w:val="en-GB"/>
        </w:rPr>
        <w:t>.000.000 euro</w:t>
      </w:r>
    </w:p>
    <w:p w14:paraId="25FBD61D" w14:textId="7E980526" w:rsidR="00E5313F" w:rsidRPr="00C1093A" w:rsidRDefault="00095AC6" w:rsidP="00E5313F">
      <w:pPr>
        <w:tabs>
          <w:tab w:val="left" w:pos="180"/>
          <w:tab w:val="left" w:pos="720"/>
        </w:tabs>
        <w:spacing w:before="0" w:after="0" w:line="259" w:lineRule="auto"/>
        <w:jc w:val="both"/>
        <w:rPr>
          <w:rFonts w:ascii="Calibri" w:eastAsia="Times New Roman" w:hAnsi="Calibri"/>
          <w:sz w:val="24"/>
          <w:szCs w:val="24"/>
          <w:lang w:val="en-GB"/>
        </w:rPr>
      </w:pPr>
      <w:bookmarkStart w:id="119" w:name="_Hlk154088592"/>
      <w:proofErr w:type="spellStart"/>
      <w:r w:rsidRPr="00C1093A">
        <w:rPr>
          <w:rFonts w:ascii="Calibri" w:eastAsia="Times New Roman" w:hAnsi="Calibri"/>
          <w:sz w:val="24"/>
          <w:szCs w:val="24"/>
          <w:lang w:val="en-GB"/>
        </w:rPr>
        <w:t>Menţionăm</w:t>
      </w:r>
      <w:proofErr w:type="spellEnd"/>
      <w:r w:rsidRPr="00C1093A">
        <w:rPr>
          <w:rFonts w:ascii="Calibri" w:eastAsia="Times New Roman" w:hAnsi="Calibri"/>
          <w:sz w:val="24"/>
          <w:szCs w:val="24"/>
          <w:lang w:val="en-GB"/>
        </w:rPr>
        <w:t xml:space="preserve"> </w:t>
      </w:r>
      <w:proofErr w:type="spellStart"/>
      <w:r w:rsidRPr="00C1093A">
        <w:rPr>
          <w:rFonts w:ascii="Calibri" w:eastAsia="Times New Roman" w:hAnsi="Calibri"/>
          <w:sz w:val="24"/>
          <w:szCs w:val="24"/>
          <w:lang w:val="en-GB"/>
        </w:rPr>
        <w:t>că</w:t>
      </w:r>
      <w:proofErr w:type="spellEnd"/>
      <w:r w:rsidRPr="00C1093A">
        <w:rPr>
          <w:rFonts w:ascii="Calibri" w:eastAsia="Times New Roman" w:hAnsi="Calibri"/>
          <w:sz w:val="24"/>
          <w:szCs w:val="24"/>
          <w:lang w:val="en-GB"/>
        </w:rPr>
        <w:t xml:space="preserve"> </w:t>
      </w:r>
      <w:proofErr w:type="spellStart"/>
      <w:r w:rsidRPr="00C1093A">
        <w:rPr>
          <w:rFonts w:ascii="Calibri" w:eastAsia="Times New Roman" w:hAnsi="Calibri"/>
          <w:sz w:val="24"/>
          <w:szCs w:val="24"/>
          <w:lang w:val="en-GB"/>
        </w:rPr>
        <w:t>valoarea</w:t>
      </w:r>
      <w:proofErr w:type="spellEnd"/>
      <w:r w:rsidRPr="00C1093A">
        <w:rPr>
          <w:rFonts w:ascii="Calibri" w:eastAsia="Times New Roman" w:hAnsi="Calibri"/>
          <w:sz w:val="24"/>
          <w:szCs w:val="24"/>
          <w:lang w:val="en-GB"/>
        </w:rPr>
        <w:t xml:space="preserve"> </w:t>
      </w:r>
      <w:proofErr w:type="spellStart"/>
      <w:r w:rsidRPr="00C1093A">
        <w:rPr>
          <w:rFonts w:ascii="Calibri" w:eastAsia="Times New Roman" w:hAnsi="Calibri"/>
          <w:sz w:val="24"/>
          <w:szCs w:val="24"/>
          <w:lang w:val="en-GB"/>
        </w:rPr>
        <w:t>eligibilă</w:t>
      </w:r>
      <w:proofErr w:type="spellEnd"/>
      <w:r w:rsidRPr="00C1093A">
        <w:rPr>
          <w:rFonts w:ascii="Calibri" w:eastAsia="Times New Roman" w:hAnsi="Calibri"/>
          <w:sz w:val="24"/>
          <w:szCs w:val="24"/>
          <w:lang w:val="en-GB"/>
        </w:rPr>
        <w:t xml:space="preserve"> </w:t>
      </w:r>
      <w:proofErr w:type="spellStart"/>
      <w:r w:rsidRPr="00C1093A">
        <w:rPr>
          <w:rFonts w:ascii="Calibri" w:eastAsia="Times New Roman" w:hAnsi="Calibri"/>
          <w:sz w:val="24"/>
          <w:szCs w:val="24"/>
          <w:lang w:val="en-GB"/>
        </w:rPr>
        <w:t>este</w:t>
      </w:r>
      <w:proofErr w:type="spellEnd"/>
      <w:r w:rsidRPr="00C1093A">
        <w:rPr>
          <w:rFonts w:ascii="Calibri" w:eastAsia="Times New Roman" w:hAnsi="Calibri"/>
          <w:sz w:val="24"/>
          <w:szCs w:val="24"/>
          <w:lang w:val="en-GB"/>
        </w:rPr>
        <w:t xml:space="preserve"> </w:t>
      </w:r>
      <w:proofErr w:type="spellStart"/>
      <w:r w:rsidRPr="00C1093A">
        <w:rPr>
          <w:rFonts w:ascii="Calibri" w:eastAsia="Times New Roman" w:hAnsi="Calibri"/>
          <w:sz w:val="24"/>
          <w:szCs w:val="24"/>
          <w:lang w:val="en-GB"/>
        </w:rPr>
        <w:t>formată</w:t>
      </w:r>
      <w:proofErr w:type="spellEnd"/>
      <w:r w:rsidRPr="00C1093A">
        <w:rPr>
          <w:rFonts w:ascii="Calibri" w:eastAsia="Times New Roman" w:hAnsi="Calibri"/>
          <w:sz w:val="24"/>
          <w:szCs w:val="24"/>
          <w:lang w:val="en-GB"/>
        </w:rPr>
        <w:t xml:space="preserve"> din </w:t>
      </w:r>
      <w:proofErr w:type="spellStart"/>
      <w:r w:rsidRPr="00C1093A">
        <w:rPr>
          <w:rFonts w:ascii="Calibri" w:eastAsia="Times New Roman" w:hAnsi="Calibri"/>
          <w:sz w:val="24"/>
          <w:szCs w:val="24"/>
          <w:lang w:val="en-GB"/>
        </w:rPr>
        <w:t>valoarea</w:t>
      </w:r>
      <w:proofErr w:type="spellEnd"/>
      <w:r w:rsidRPr="00C1093A">
        <w:rPr>
          <w:rFonts w:ascii="Calibri" w:eastAsia="Times New Roman" w:hAnsi="Calibri"/>
          <w:sz w:val="24"/>
          <w:szCs w:val="24"/>
          <w:lang w:val="en-GB"/>
        </w:rPr>
        <w:t xml:space="preserve"> </w:t>
      </w:r>
      <w:proofErr w:type="spellStart"/>
      <w:r w:rsidRPr="00C1093A">
        <w:rPr>
          <w:rFonts w:ascii="Calibri" w:eastAsia="Times New Roman" w:hAnsi="Calibri"/>
          <w:sz w:val="24"/>
          <w:szCs w:val="24"/>
          <w:lang w:val="en-GB"/>
        </w:rPr>
        <w:t>FEDR+BS+contribuţia</w:t>
      </w:r>
      <w:proofErr w:type="spellEnd"/>
      <w:r w:rsidRPr="00C1093A">
        <w:rPr>
          <w:rFonts w:ascii="Calibri" w:eastAsia="Times New Roman" w:hAnsi="Calibri"/>
          <w:sz w:val="24"/>
          <w:szCs w:val="24"/>
          <w:lang w:val="en-GB"/>
        </w:rPr>
        <w:t xml:space="preserve"> </w:t>
      </w:r>
      <w:proofErr w:type="spellStart"/>
      <w:r w:rsidRPr="00C1093A">
        <w:rPr>
          <w:rFonts w:ascii="Calibri" w:eastAsia="Times New Roman" w:hAnsi="Calibri"/>
          <w:sz w:val="24"/>
          <w:szCs w:val="24"/>
          <w:lang w:val="en-GB"/>
        </w:rPr>
        <w:t>proprie</w:t>
      </w:r>
      <w:proofErr w:type="spellEnd"/>
      <w:r w:rsidRPr="00C1093A">
        <w:rPr>
          <w:rFonts w:ascii="Calibri" w:eastAsia="Times New Roman" w:hAnsi="Calibri"/>
          <w:sz w:val="24"/>
          <w:szCs w:val="24"/>
          <w:lang w:val="en-GB"/>
        </w:rPr>
        <w:t xml:space="preserve"> a </w:t>
      </w:r>
      <w:proofErr w:type="spellStart"/>
      <w:r w:rsidRPr="00C1093A">
        <w:rPr>
          <w:rFonts w:ascii="Calibri" w:eastAsia="Times New Roman" w:hAnsi="Calibri"/>
          <w:sz w:val="24"/>
          <w:szCs w:val="24"/>
          <w:lang w:val="en-GB"/>
        </w:rPr>
        <w:t>solicitantului</w:t>
      </w:r>
      <w:proofErr w:type="spellEnd"/>
      <w:r w:rsidRPr="00C1093A">
        <w:rPr>
          <w:rFonts w:ascii="Calibri" w:eastAsia="Times New Roman" w:hAnsi="Calibri"/>
          <w:sz w:val="24"/>
          <w:szCs w:val="24"/>
          <w:lang w:val="en-GB"/>
        </w:rPr>
        <w:t>.</w:t>
      </w:r>
      <w:bookmarkEnd w:id="119"/>
    </w:p>
    <w:p w14:paraId="23FDA003" w14:textId="77777777" w:rsidR="00043F9B" w:rsidRPr="00C1093A" w:rsidRDefault="00043F9B" w:rsidP="00043F9B">
      <w:pPr>
        <w:spacing w:before="0" w:after="0" w:line="259" w:lineRule="auto"/>
        <w:contextualSpacing/>
        <w:jc w:val="both"/>
        <w:rPr>
          <w:rFonts w:asciiTheme="minorHAnsi" w:eastAsia="Times New Roman" w:hAnsiTheme="minorHAnsi" w:cstheme="minorHAnsi"/>
          <w:b/>
          <w:sz w:val="24"/>
          <w:szCs w:val="24"/>
          <w:lang w:val="fr-FR"/>
        </w:rPr>
      </w:pPr>
      <w:proofErr w:type="spellStart"/>
      <w:r w:rsidRPr="00C1093A">
        <w:rPr>
          <w:rFonts w:asciiTheme="minorHAnsi" w:eastAsia="Times New Roman" w:hAnsiTheme="minorHAnsi" w:cstheme="minorHAnsi"/>
          <w:bCs/>
          <w:sz w:val="24"/>
          <w:szCs w:val="24"/>
          <w:lang w:val="fr-FR"/>
        </w:rPr>
        <w:t>Criteriul</w:t>
      </w:r>
      <w:proofErr w:type="spellEnd"/>
      <w:r w:rsidRPr="00C1093A">
        <w:rPr>
          <w:rFonts w:asciiTheme="minorHAnsi" w:eastAsia="Times New Roman" w:hAnsiTheme="minorHAnsi" w:cstheme="minorHAnsi"/>
          <w:bCs/>
          <w:sz w:val="24"/>
          <w:szCs w:val="24"/>
          <w:lang w:val="fr-FR"/>
        </w:rPr>
        <w:t xml:space="preserve"> </w:t>
      </w:r>
      <w:proofErr w:type="spellStart"/>
      <w:r w:rsidRPr="00C1093A">
        <w:rPr>
          <w:rFonts w:asciiTheme="minorHAnsi" w:eastAsia="Times New Roman" w:hAnsiTheme="minorHAnsi" w:cstheme="minorHAnsi"/>
          <w:bCs/>
          <w:sz w:val="24"/>
          <w:szCs w:val="24"/>
          <w:lang w:val="fr-FR"/>
        </w:rPr>
        <w:t>cu</w:t>
      </w:r>
      <w:proofErr w:type="spellEnd"/>
      <w:r w:rsidRPr="00C1093A">
        <w:rPr>
          <w:rFonts w:asciiTheme="minorHAnsi" w:eastAsia="Times New Roman" w:hAnsiTheme="minorHAnsi" w:cstheme="minorHAnsi"/>
          <w:bCs/>
          <w:sz w:val="24"/>
          <w:szCs w:val="24"/>
          <w:lang w:val="fr-FR"/>
        </w:rPr>
        <w:t xml:space="preserve"> </w:t>
      </w:r>
      <w:proofErr w:type="spellStart"/>
      <w:r w:rsidRPr="00C1093A">
        <w:rPr>
          <w:rFonts w:asciiTheme="minorHAnsi" w:eastAsia="Times New Roman" w:hAnsiTheme="minorHAnsi" w:cstheme="minorHAnsi"/>
          <w:bCs/>
          <w:sz w:val="24"/>
          <w:szCs w:val="24"/>
          <w:lang w:val="fr-FR"/>
        </w:rPr>
        <w:t>privire</w:t>
      </w:r>
      <w:proofErr w:type="spellEnd"/>
      <w:r w:rsidRPr="00C1093A">
        <w:rPr>
          <w:rFonts w:asciiTheme="minorHAnsi" w:eastAsia="Times New Roman" w:hAnsiTheme="minorHAnsi" w:cstheme="minorHAnsi"/>
          <w:bCs/>
          <w:sz w:val="24"/>
          <w:szCs w:val="24"/>
          <w:lang w:val="fr-FR"/>
        </w:rPr>
        <w:t xml:space="preserve"> la </w:t>
      </w:r>
      <w:proofErr w:type="spellStart"/>
      <w:r w:rsidRPr="00C1093A">
        <w:rPr>
          <w:rFonts w:asciiTheme="minorHAnsi" w:eastAsia="Times New Roman" w:hAnsiTheme="minorHAnsi" w:cstheme="minorHAnsi"/>
          <w:bCs/>
          <w:sz w:val="24"/>
          <w:szCs w:val="24"/>
          <w:lang w:val="fr-FR"/>
        </w:rPr>
        <w:t>valoarea</w:t>
      </w:r>
      <w:proofErr w:type="spellEnd"/>
      <w:r w:rsidRPr="00C1093A">
        <w:rPr>
          <w:rFonts w:asciiTheme="minorHAnsi" w:eastAsia="Times New Roman" w:hAnsiTheme="minorHAnsi" w:cstheme="minorHAnsi"/>
          <w:bCs/>
          <w:sz w:val="24"/>
          <w:szCs w:val="24"/>
          <w:lang w:val="fr-FR"/>
        </w:rPr>
        <w:t xml:space="preserve"> </w:t>
      </w:r>
      <w:proofErr w:type="spellStart"/>
      <w:r w:rsidRPr="00C1093A">
        <w:rPr>
          <w:rFonts w:asciiTheme="minorHAnsi" w:eastAsia="Times New Roman" w:hAnsiTheme="minorHAnsi" w:cstheme="minorHAnsi"/>
          <w:bCs/>
          <w:sz w:val="24"/>
          <w:szCs w:val="24"/>
          <w:lang w:val="fr-FR"/>
        </w:rPr>
        <w:t>minimă</w:t>
      </w:r>
      <w:proofErr w:type="spellEnd"/>
      <w:r w:rsidRPr="00C1093A">
        <w:rPr>
          <w:rFonts w:asciiTheme="minorHAnsi" w:eastAsia="Times New Roman" w:hAnsiTheme="minorHAnsi" w:cstheme="minorHAnsi"/>
          <w:bCs/>
          <w:sz w:val="24"/>
          <w:szCs w:val="24"/>
          <w:lang w:val="fr-FR"/>
        </w:rPr>
        <w:t xml:space="preserve"> a </w:t>
      </w:r>
      <w:proofErr w:type="spellStart"/>
      <w:r w:rsidRPr="00C1093A">
        <w:rPr>
          <w:rFonts w:asciiTheme="minorHAnsi" w:eastAsia="Times New Roman" w:hAnsiTheme="minorHAnsi" w:cstheme="minorHAnsi"/>
          <w:bCs/>
          <w:sz w:val="24"/>
          <w:szCs w:val="24"/>
          <w:lang w:val="fr-FR"/>
        </w:rPr>
        <w:t>investiției</w:t>
      </w:r>
      <w:proofErr w:type="spellEnd"/>
      <w:r w:rsidRPr="00C1093A">
        <w:rPr>
          <w:rFonts w:asciiTheme="minorHAnsi" w:eastAsia="Times New Roman" w:hAnsiTheme="minorHAnsi" w:cstheme="minorHAnsi"/>
          <w:bCs/>
          <w:sz w:val="24"/>
          <w:szCs w:val="24"/>
          <w:lang w:val="fr-FR"/>
        </w:rPr>
        <w:t xml:space="preserve"> nu se </w:t>
      </w:r>
      <w:proofErr w:type="spellStart"/>
      <w:r w:rsidRPr="00C1093A">
        <w:rPr>
          <w:rFonts w:asciiTheme="minorHAnsi" w:eastAsia="Times New Roman" w:hAnsiTheme="minorHAnsi" w:cstheme="minorHAnsi"/>
          <w:bCs/>
          <w:sz w:val="24"/>
          <w:szCs w:val="24"/>
          <w:lang w:val="fr-FR"/>
        </w:rPr>
        <w:t>menține</w:t>
      </w:r>
      <w:proofErr w:type="spellEnd"/>
      <w:r w:rsidRPr="00C1093A">
        <w:rPr>
          <w:rFonts w:asciiTheme="minorHAnsi" w:eastAsia="Times New Roman" w:hAnsiTheme="minorHAnsi" w:cstheme="minorHAnsi"/>
          <w:bCs/>
          <w:sz w:val="24"/>
          <w:szCs w:val="24"/>
          <w:lang w:val="fr-FR"/>
        </w:rPr>
        <w:t xml:space="preserve"> </w:t>
      </w:r>
      <w:proofErr w:type="spellStart"/>
      <w:r w:rsidRPr="00C1093A">
        <w:rPr>
          <w:rFonts w:asciiTheme="minorHAnsi" w:eastAsia="Times New Roman" w:hAnsiTheme="minorHAnsi" w:cstheme="minorHAnsi"/>
          <w:bCs/>
          <w:sz w:val="24"/>
          <w:szCs w:val="24"/>
          <w:lang w:val="fr-FR"/>
        </w:rPr>
        <w:t>pe</w:t>
      </w:r>
      <w:proofErr w:type="spellEnd"/>
      <w:r w:rsidRPr="00C1093A">
        <w:rPr>
          <w:rFonts w:asciiTheme="minorHAnsi" w:eastAsia="Times New Roman" w:hAnsiTheme="minorHAnsi" w:cstheme="minorHAnsi"/>
          <w:bCs/>
          <w:sz w:val="24"/>
          <w:szCs w:val="24"/>
          <w:lang w:val="fr-FR"/>
        </w:rPr>
        <w:t xml:space="preserve"> </w:t>
      </w:r>
      <w:proofErr w:type="spellStart"/>
      <w:r w:rsidRPr="00C1093A">
        <w:rPr>
          <w:rFonts w:asciiTheme="minorHAnsi" w:eastAsia="Times New Roman" w:hAnsiTheme="minorHAnsi" w:cstheme="minorHAnsi"/>
          <w:bCs/>
          <w:sz w:val="24"/>
          <w:szCs w:val="24"/>
          <w:lang w:val="fr-FR"/>
        </w:rPr>
        <w:t>perioada</w:t>
      </w:r>
      <w:proofErr w:type="spellEnd"/>
      <w:r w:rsidRPr="00C1093A">
        <w:rPr>
          <w:rFonts w:asciiTheme="minorHAnsi" w:eastAsia="Times New Roman" w:hAnsiTheme="minorHAnsi" w:cstheme="minorHAnsi"/>
          <w:bCs/>
          <w:sz w:val="24"/>
          <w:szCs w:val="24"/>
          <w:lang w:val="fr-FR"/>
        </w:rPr>
        <w:t xml:space="preserve"> de </w:t>
      </w:r>
      <w:proofErr w:type="spellStart"/>
      <w:r w:rsidRPr="00C1093A">
        <w:rPr>
          <w:rFonts w:asciiTheme="minorHAnsi" w:eastAsia="Times New Roman" w:hAnsiTheme="minorHAnsi" w:cstheme="minorHAnsi"/>
          <w:bCs/>
          <w:sz w:val="24"/>
          <w:szCs w:val="24"/>
          <w:lang w:val="fr-FR"/>
        </w:rPr>
        <w:t>implementare</w:t>
      </w:r>
      <w:proofErr w:type="spellEnd"/>
      <w:r w:rsidRPr="00C1093A">
        <w:rPr>
          <w:rFonts w:asciiTheme="minorHAnsi" w:eastAsia="Times New Roman" w:hAnsiTheme="minorHAnsi" w:cstheme="minorHAnsi"/>
          <w:bCs/>
          <w:sz w:val="24"/>
          <w:szCs w:val="24"/>
          <w:lang w:val="fr-FR"/>
        </w:rPr>
        <w:t xml:space="preserve"> </w:t>
      </w:r>
      <w:proofErr w:type="spellStart"/>
      <w:r w:rsidRPr="00C1093A">
        <w:rPr>
          <w:rFonts w:asciiTheme="minorHAnsi" w:eastAsia="Times New Roman" w:hAnsiTheme="minorHAnsi" w:cstheme="minorHAnsi"/>
          <w:bCs/>
          <w:sz w:val="24"/>
          <w:szCs w:val="24"/>
          <w:lang w:val="fr-FR"/>
        </w:rPr>
        <w:t>și</w:t>
      </w:r>
      <w:proofErr w:type="spellEnd"/>
      <w:r w:rsidRPr="00C1093A">
        <w:rPr>
          <w:rFonts w:asciiTheme="minorHAnsi" w:eastAsia="Times New Roman" w:hAnsiTheme="minorHAnsi" w:cstheme="minorHAnsi"/>
          <w:bCs/>
          <w:sz w:val="24"/>
          <w:szCs w:val="24"/>
          <w:lang w:val="fr-FR"/>
        </w:rPr>
        <w:t xml:space="preserve"> </w:t>
      </w:r>
      <w:proofErr w:type="spellStart"/>
      <w:r w:rsidRPr="00C1093A">
        <w:rPr>
          <w:rFonts w:asciiTheme="minorHAnsi" w:eastAsia="Times New Roman" w:hAnsiTheme="minorHAnsi" w:cstheme="minorHAnsi"/>
          <w:bCs/>
          <w:sz w:val="24"/>
          <w:szCs w:val="24"/>
          <w:lang w:val="fr-FR"/>
        </w:rPr>
        <w:t>durabilitate</w:t>
      </w:r>
      <w:proofErr w:type="spellEnd"/>
      <w:r w:rsidRPr="00C1093A">
        <w:rPr>
          <w:rFonts w:asciiTheme="minorHAnsi" w:eastAsia="Times New Roman" w:hAnsiTheme="minorHAnsi" w:cstheme="minorHAnsi"/>
          <w:bCs/>
          <w:sz w:val="24"/>
          <w:szCs w:val="24"/>
          <w:lang w:val="fr-FR"/>
        </w:rPr>
        <w:t xml:space="preserve"> a </w:t>
      </w:r>
      <w:proofErr w:type="spellStart"/>
      <w:r w:rsidRPr="00C1093A">
        <w:rPr>
          <w:rFonts w:asciiTheme="minorHAnsi" w:eastAsia="Times New Roman" w:hAnsiTheme="minorHAnsi" w:cstheme="minorHAnsi"/>
          <w:bCs/>
          <w:sz w:val="24"/>
          <w:szCs w:val="24"/>
          <w:lang w:val="fr-FR"/>
        </w:rPr>
        <w:t>investiției</w:t>
      </w:r>
      <w:proofErr w:type="spellEnd"/>
      <w:r w:rsidRPr="00C1093A">
        <w:rPr>
          <w:rFonts w:asciiTheme="minorHAnsi" w:eastAsia="Times New Roman" w:hAnsiTheme="minorHAnsi" w:cstheme="minorHAnsi"/>
          <w:bCs/>
          <w:sz w:val="24"/>
          <w:szCs w:val="24"/>
          <w:lang w:val="fr-FR"/>
        </w:rPr>
        <w:t>.</w:t>
      </w:r>
    </w:p>
    <w:p w14:paraId="1F429C07" w14:textId="7F1264B4" w:rsidR="00E61743" w:rsidRPr="00C1093A" w:rsidRDefault="00043F9B" w:rsidP="00043F9B">
      <w:pPr>
        <w:spacing w:before="0" w:after="0" w:line="256" w:lineRule="auto"/>
        <w:jc w:val="both"/>
        <w:rPr>
          <w:rFonts w:ascii="Calibri" w:hAnsi="Calibri"/>
          <w:sz w:val="24"/>
          <w:szCs w:val="24"/>
          <w:lang w:val="fr-FR"/>
        </w:rPr>
      </w:pPr>
      <w:proofErr w:type="spellStart"/>
      <w:r w:rsidRPr="00C1093A">
        <w:rPr>
          <w:rFonts w:asciiTheme="minorHAnsi" w:hAnsiTheme="minorHAnsi" w:cstheme="minorHAnsi"/>
          <w:sz w:val="24"/>
          <w:szCs w:val="24"/>
          <w:lang w:val="fr-FR"/>
        </w:rPr>
        <w:t>În</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cazul</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în</w:t>
      </w:r>
      <w:proofErr w:type="spellEnd"/>
      <w:r w:rsidRPr="00C1093A">
        <w:rPr>
          <w:rFonts w:asciiTheme="minorHAnsi" w:hAnsiTheme="minorHAnsi" w:cstheme="minorHAnsi"/>
          <w:sz w:val="24"/>
          <w:szCs w:val="24"/>
          <w:lang w:val="fr-FR"/>
        </w:rPr>
        <w:t xml:space="preserve"> care </w:t>
      </w:r>
      <w:proofErr w:type="spellStart"/>
      <w:r w:rsidRPr="00C1093A">
        <w:rPr>
          <w:rFonts w:asciiTheme="minorHAnsi" w:hAnsiTheme="minorHAnsi" w:cstheme="minorHAnsi"/>
          <w:sz w:val="24"/>
          <w:szCs w:val="24"/>
          <w:lang w:val="fr-FR"/>
        </w:rPr>
        <w:t>valoarea</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eligibilă</w:t>
      </w:r>
      <w:proofErr w:type="spellEnd"/>
      <w:r w:rsidRPr="00C1093A">
        <w:rPr>
          <w:rFonts w:asciiTheme="minorHAnsi" w:hAnsiTheme="minorHAnsi" w:cstheme="minorHAnsi"/>
          <w:sz w:val="24"/>
          <w:szCs w:val="24"/>
          <w:lang w:val="fr-FR"/>
        </w:rPr>
        <w:t xml:space="preserve"> a </w:t>
      </w:r>
      <w:proofErr w:type="spellStart"/>
      <w:r w:rsidRPr="00C1093A">
        <w:rPr>
          <w:rFonts w:asciiTheme="minorHAnsi" w:hAnsiTheme="minorHAnsi" w:cstheme="minorHAnsi"/>
          <w:sz w:val="24"/>
          <w:szCs w:val="24"/>
          <w:lang w:val="fr-FR"/>
        </w:rPr>
        <w:t>proiectului</w:t>
      </w:r>
      <w:proofErr w:type="spellEnd"/>
      <w:r w:rsidRPr="00C1093A">
        <w:rPr>
          <w:rFonts w:asciiTheme="minorHAnsi" w:hAnsiTheme="minorHAnsi" w:cstheme="minorHAnsi"/>
          <w:sz w:val="24"/>
          <w:szCs w:val="24"/>
          <w:lang w:val="fr-FR"/>
        </w:rPr>
        <w:t xml:space="preserve"> este </w:t>
      </w:r>
      <w:proofErr w:type="spellStart"/>
      <w:r w:rsidRPr="00C1093A">
        <w:rPr>
          <w:rFonts w:asciiTheme="minorHAnsi" w:hAnsiTheme="minorHAnsi" w:cstheme="minorHAnsi"/>
          <w:sz w:val="24"/>
          <w:szCs w:val="24"/>
          <w:lang w:val="fr-FR"/>
        </w:rPr>
        <w:t>inferioară</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valorii</w:t>
      </w:r>
      <w:proofErr w:type="spellEnd"/>
      <w:r w:rsidRPr="00C1093A">
        <w:rPr>
          <w:rFonts w:asciiTheme="minorHAnsi" w:hAnsiTheme="minorHAnsi" w:cstheme="minorHAnsi"/>
          <w:sz w:val="24"/>
          <w:szCs w:val="24"/>
          <w:lang w:val="fr-FR"/>
        </w:rPr>
        <w:t xml:space="preserve"> minime </w:t>
      </w:r>
      <w:proofErr w:type="spellStart"/>
      <w:r w:rsidRPr="00C1093A">
        <w:rPr>
          <w:rFonts w:asciiTheme="minorHAnsi" w:hAnsiTheme="minorHAnsi" w:cstheme="minorHAnsi"/>
          <w:sz w:val="24"/>
          <w:szCs w:val="24"/>
          <w:lang w:val="fr-FR"/>
        </w:rPr>
        <w:t>stabilite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prin</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ghidul</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solicitantului</w:t>
      </w:r>
      <w:proofErr w:type="spellEnd"/>
      <w:r w:rsidRPr="00C1093A">
        <w:rPr>
          <w:rFonts w:asciiTheme="minorHAnsi" w:hAnsiTheme="minorHAnsi" w:cstheme="minorHAnsi"/>
          <w:sz w:val="24"/>
          <w:szCs w:val="24"/>
          <w:lang w:val="fr-FR"/>
        </w:rPr>
        <w:t xml:space="preserve"> de </w:t>
      </w:r>
      <w:proofErr w:type="spellStart"/>
      <w:r w:rsidRPr="00C1093A">
        <w:rPr>
          <w:rFonts w:asciiTheme="minorHAnsi" w:hAnsiTheme="minorHAnsi" w:cstheme="minorHAnsi"/>
          <w:sz w:val="24"/>
          <w:szCs w:val="24"/>
          <w:lang w:val="fr-FR"/>
        </w:rPr>
        <w:t>finanțare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proiectul</w:t>
      </w:r>
      <w:proofErr w:type="spellEnd"/>
      <w:r w:rsidRPr="00C1093A">
        <w:rPr>
          <w:rFonts w:asciiTheme="minorHAnsi" w:hAnsiTheme="minorHAnsi" w:cstheme="minorHAnsi"/>
          <w:sz w:val="24"/>
          <w:szCs w:val="24"/>
          <w:lang w:val="fr-FR"/>
        </w:rPr>
        <w:t xml:space="preserve"> se </w:t>
      </w:r>
      <w:proofErr w:type="spellStart"/>
      <w:r w:rsidRPr="00C1093A">
        <w:rPr>
          <w:rFonts w:asciiTheme="minorHAnsi" w:hAnsiTheme="minorHAnsi" w:cstheme="minorHAnsi"/>
          <w:sz w:val="24"/>
          <w:szCs w:val="24"/>
          <w:lang w:val="fr-FR"/>
        </w:rPr>
        <w:t>respinge</w:t>
      </w:r>
      <w:proofErr w:type="spellEnd"/>
      <w:r w:rsidRPr="00C1093A">
        <w:rPr>
          <w:rFonts w:asciiTheme="minorHAnsi" w:hAnsiTheme="minorHAnsi" w:cstheme="minorHAnsi"/>
          <w:sz w:val="24"/>
          <w:szCs w:val="24"/>
          <w:lang w:val="fr-FR"/>
        </w:rPr>
        <w:t xml:space="preserve"> de la </w:t>
      </w:r>
      <w:proofErr w:type="spellStart"/>
      <w:r w:rsidRPr="00C1093A">
        <w:rPr>
          <w:rFonts w:asciiTheme="minorHAnsi" w:hAnsiTheme="minorHAnsi" w:cstheme="minorHAnsi"/>
          <w:sz w:val="24"/>
          <w:szCs w:val="24"/>
          <w:lang w:val="fr-FR"/>
        </w:rPr>
        <w:t>finanțare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fără</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solicitare</w:t>
      </w:r>
      <w:proofErr w:type="spellEnd"/>
      <w:r w:rsidRPr="00C1093A">
        <w:rPr>
          <w:rFonts w:asciiTheme="minorHAnsi" w:hAnsiTheme="minorHAnsi" w:cstheme="minorHAnsi"/>
          <w:sz w:val="24"/>
          <w:szCs w:val="24"/>
          <w:lang w:val="fr-FR"/>
        </w:rPr>
        <w:t xml:space="preserve"> de </w:t>
      </w:r>
      <w:proofErr w:type="spellStart"/>
      <w:r w:rsidRPr="00C1093A">
        <w:rPr>
          <w:rFonts w:asciiTheme="minorHAnsi" w:hAnsiTheme="minorHAnsi" w:cstheme="minorHAnsi"/>
          <w:sz w:val="24"/>
          <w:szCs w:val="24"/>
          <w:lang w:val="fr-FR"/>
        </w:rPr>
        <w:t>clarificări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Dacă</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valoarea</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maximă</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depășește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valoarea</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stabilită</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prin</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ghidul</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solicitantului</w:t>
      </w:r>
      <w:proofErr w:type="spellEnd"/>
      <w:r w:rsidRPr="00C1093A">
        <w:rPr>
          <w:rFonts w:asciiTheme="minorHAnsi" w:hAnsiTheme="minorHAnsi" w:cstheme="minorHAnsi"/>
          <w:sz w:val="24"/>
          <w:szCs w:val="24"/>
          <w:lang w:val="fr-FR"/>
        </w:rPr>
        <w:t xml:space="preserve"> de </w:t>
      </w:r>
      <w:proofErr w:type="spellStart"/>
      <w:r w:rsidRPr="00C1093A">
        <w:rPr>
          <w:rFonts w:asciiTheme="minorHAnsi" w:hAnsiTheme="minorHAnsi" w:cstheme="minorHAnsi"/>
          <w:sz w:val="24"/>
          <w:szCs w:val="24"/>
          <w:lang w:val="fr-FR"/>
        </w:rPr>
        <w:t>finanțare</w:t>
      </w:r>
      <w:proofErr w:type="spellEnd"/>
      <w:r w:rsidRPr="00C1093A">
        <w:rPr>
          <w:rFonts w:asciiTheme="minorHAnsi" w:hAnsiTheme="minorHAnsi" w:cstheme="minorHAnsi"/>
          <w:sz w:val="24"/>
          <w:szCs w:val="24"/>
          <w:lang w:val="fr-FR"/>
        </w:rPr>
        <w:t xml:space="preserve">, se pot </w:t>
      </w:r>
      <w:proofErr w:type="spellStart"/>
      <w:r w:rsidRPr="00C1093A">
        <w:rPr>
          <w:rFonts w:asciiTheme="minorHAnsi" w:hAnsiTheme="minorHAnsi" w:cstheme="minorHAnsi"/>
          <w:sz w:val="24"/>
          <w:szCs w:val="24"/>
          <w:lang w:val="fr-FR"/>
        </w:rPr>
        <w:t>solicita</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clarificări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în</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vederea</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diminuării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valorii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eligibile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prin</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includerea</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unor</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cheltuieli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în</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categoria</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cheltuielilor</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neeligibile</w:t>
      </w:r>
      <w:proofErr w:type="spellEnd"/>
      <w:r w:rsidRPr="00C1093A">
        <w:rPr>
          <w:rFonts w:asciiTheme="minorHAnsi" w:hAnsiTheme="minorHAnsi" w:cstheme="minorHAnsi"/>
          <w:sz w:val="24"/>
          <w:szCs w:val="24"/>
          <w:lang w:val="fr-FR"/>
        </w:rPr>
        <w:t>.</w:t>
      </w:r>
    </w:p>
    <w:p w14:paraId="2B0D36D0" w14:textId="0208F185" w:rsidR="00A11E68" w:rsidRPr="00C1093A" w:rsidRDefault="00A11E68" w:rsidP="00E07D7E">
      <w:pPr>
        <w:pStyle w:val="ListParagraph"/>
        <w:numPr>
          <w:ilvl w:val="0"/>
          <w:numId w:val="53"/>
        </w:numPr>
        <w:spacing w:before="0" w:after="0" w:line="259" w:lineRule="auto"/>
        <w:jc w:val="both"/>
        <w:rPr>
          <w:rFonts w:ascii="Calibri" w:eastAsia="Times New Roman" w:hAnsi="Calibri"/>
          <w:b/>
          <w:sz w:val="24"/>
          <w:szCs w:val="24"/>
          <w:lang w:val="fr-FR"/>
        </w:rPr>
      </w:pPr>
      <w:bookmarkStart w:id="120" w:name="_Hlk129431212"/>
      <w:bookmarkStart w:id="121" w:name="_Hlk100146279"/>
      <w:bookmarkStart w:id="122" w:name="_Hlk104468161"/>
      <w:proofErr w:type="spellStart"/>
      <w:r w:rsidRPr="00C1093A">
        <w:rPr>
          <w:rFonts w:ascii="Calibri" w:eastAsia="Times New Roman" w:hAnsi="Calibri"/>
          <w:b/>
          <w:sz w:val="24"/>
          <w:szCs w:val="24"/>
          <w:lang w:val="fr-FR"/>
        </w:rPr>
        <w:lastRenderedPageBreak/>
        <w:t>Perioada</w:t>
      </w:r>
      <w:proofErr w:type="spellEnd"/>
      <w:r w:rsidRPr="00C1093A">
        <w:rPr>
          <w:rFonts w:ascii="Calibri" w:eastAsia="Times New Roman" w:hAnsi="Calibri"/>
          <w:b/>
          <w:sz w:val="24"/>
          <w:szCs w:val="24"/>
          <w:lang w:val="fr-FR"/>
        </w:rPr>
        <w:t xml:space="preserve"> de </w:t>
      </w:r>
      <w:proofErr w:type="spellStart"/>
      <w:r w:rsidRPr="00C1093A">
        <w:rPr>
          <w:rFonts w:ascii="Calibri" w:eastAsia="Times New Roman" w:hAnsi="Calibri"/>
          <w:b/>
          <w:sz w:val="24"/>
          <w:szCs w:val="24"/>
          <w:lang w:val="fr-FR"/>
        </w:rPr>
        <w:t>implementare</w:t>
      </w:r>
      <w:proofErr w:type="spellEnd"/>
      <w:r w:rsidRPr="00C1093A">
        <w:rPr>
          <w:rFonts w:ascii="Calibri" w:eastAsia="Times New Roman" w:hAnsi="Calibri"/>
          <w:b/>
          <w:sz w:val="24"/>
          <w:szCs w:val="24"/>
          <w:lang w:val="fr-FR"/>
        </w:rPr>
        <w:t xml:space="preserve"> a </w:t>
      </w:r>
      <w:proofErr w:type="spellStart"/>
      <w:r w:rsidRPr="00C1093A">
        <w:rPr>
          <w:rFonts w:ascii="Calibri" w:eastAsia="Times New Roman" w:hAnsi="Calibri"/>
          <w:b/>
          <w:sz w:val="24"/>
          <w:szCs w:val="24"/>
          <w:lang w:val="fr-FR"/>
        </w:rPr>
        <w:t>activităților</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proiectului</w:t>
      </w:r>
      <w:proofErr w:type="spellEnd"/>
      <w:r w:rsidRPr="00C1093A">
        <w:rPr>
          <w:rFonts w:ascii="Calibri" w:eastAsia="Times New Roman" w:hAnsi="Calibri"/>
          <w:b/>
          <w:sz w:val="24"/>
          <w:szCs w:val="24"/>
          <w:lang w:val="fr-FR"/>
        </w:rPr>
        <w:t xml:space="preserve"> nu </w:t>
      </w:r>
      <w:proofErr w:type="spellStart"/>
      <w:r w:rsidRPr="00C1093A">
        <w:rPr>
          <w:rFonts w:ascii="Calibri" w:eastAsia="Times New Roman" w:hAnsi="Calibri"/>
          <w:b/>
          <w:sz w:val="24"/>
          <w:szCs w:val="24"/>
          <w:lang w:val="fr-FR"/>
        </w:rPr>
        <w:t>depășește</w:t>
      </w:r>
      <w:proofErr w:type="spellEnd"/>
      <w:r w:rsidRPr="00C1093A">
        <w:rPr>
          <w:rFonts w:ascii="Calibri" w:eastAsia="Times New Roman" w:hAnsi="Calibri"/>
          <w:b/>
          <w:sz w:val="24"/>
          <w:szCs w:val="24"/>
          <w:lang w:val="fr-FR"/>
        </w:rPr>
        <w:t xml:space="preserve"> 31 </w:t>
      </w:r>
      <w:proofErr w:type="spellStart"/>
      <w:r w:rsidRPr="00C1093A">
        <w:rPr>
          <w:rFonts w:ascii="Calibri" w:eastAsia="Times New Roman" w:hAnsi="Calibri"/>
          <w:b/>
          <w:sz w:val="24"/>
          <w:szCs w:val="24"/>
          <w:lang w:val="fr-FR"/>
        </w:rPr>
        <w:t>decembrie</w:t>
      </w:r>
      <w:proofErr w:type="spellEnd"/>
      <w:r w:rsidRPr="00C1093A">
        <w:rPr>
          <w:rFonts w:ascii="Calibri" w:eastAsia="Times New Roman" w:hAnsi="Calibri"/>
          <w:b/>
          <w:sz w:val="24"/>
          <w:szCs w:val="24"/>
          <w:lang w:val="fr-FR"/>
        </w:rPr>
        <w:t xml:space="preserve"> 2029</w:t>
      </w:r>
    </w:p>
    <w:p w14:paraId="34FC850E" w14:textId="77777777" w:rsidR="00A11E68" w:rsidRPr="00C1093A" w:rsidRDefault="00A11E68" w:rsidP="00A11E68">
      <w:pPr>
        <w:spacing w:before="0" w:after="0" w:line="259" w:lineRule="auto"/>
        <w:jc w:val="both"/>
        <w:rPr>
          <w:rFonts w:ascii="Calibri" w:eastAsia="Times New Roman" w:hAnsi="Calibri"/>
          <w:sz w:val="24"/>
          <w:szCs w:val="24"/>
          <w:lang w:val="fr-FR"/>
        </w:rPr>
      </w:pPr>
      <w:proofErr w:type="spellStart"/>
      <w:r w:rsidRPr="00C1093A">
        <w:rPr>
          <w:rFonts w:ascii="Calibri" w:eastAsia="Times New Roman" w:hAnsi="Calibri"/>
          <w:sz w:val="24"/>
          <w:szCs w:val="24"/>
          <w:lang w:val="fr-FR"/>
        </w:rPr>
        <w:t>Perioada</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implementare</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activităţilor</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proiectului</w:t>
      </w:r>
      <w:proofErr w:type="spellEnd"/>
      <w:r w:rsidRPr="00C1093A">
        <w:rPr>
          <w:rFonts w:ascii="Calibri" w:eastAsia="Times New Roman" w:hAnsi="Calibri"/>
          <w:sz w:val="24"/>
          <w:szCs w:val="24"/>
          <w:lang w:val="fr-FR"/>
        </w:rPr>
        <w:t xml:space="preserve"> se </w:t>
      </w:r>
      <w:proofErr w:type="spellStart"/>
      <w:r w:rsidRPr="00C1093A">
        <w:rPr>
          <w:rFonts w:ascii="Calibri" w:eastAsia="Times New Roman" w:hAnsi="Calibri"/>
          <w:sz w:val="24"/>
          <w:szCs w:val="24"/>
          <w:lang w:val="fr-FR"/>
        </w:rPr>
        <w:t>referă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atât</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activitățile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realizate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înainte</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depunerea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cererii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finanțare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cât</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la </w:t>
      </w:r>
      <w:proofErr w:type="spellStart"/>
      <w:r w:rsidRPr="00C1093A">
        <w:rPr>
          <w:rFonts w:ascii="Calibri" w:eastAsia="Times New Roman" w:hAnsi="Calibri"/>
          <w:sz w:val="24"/>
          <w:szCs w:val="24"/>
          <w:lang w:val="fr-FR"/>
        </w:rPr>
        <w:t>activitățile</w:t>
      </w:r>
      <w:proofErr w:type="spellEnd"/>
      <w:r w:rsidRPr="00C1093A">
        <w:rPr>
          <w:rFonts w:ascii="Calibri" w:eastAsia="Times New Roman" w:hAnsi="Calibri"/>
          <w:sz w:val="24"/>
          <w:szCs w:val="24"/>
          <w:lang w:val="fr-FR"/>
        </w:rPr>
        <w:t xml:space="preserve"> ce </w:t>
      </w:r>
      <w:proofErr w:type="spellStart"/>
      <w:r w:rsidRPr="00C1093A">
        <w:rPr>
          <w:rFonts w:ascii="Calibri" w:eastAsia="Times New Roman" w:hAnsi="Calibri"/>
          <w:sz w:val="24"/>
          <w:szCs w:val="24"/>
          <w:lang w:val="fr-FR"/>
        </w:rPr>
        <w:t>urmează</w:t>
      </w:r>
      <w:proofErr w:type="spellEnd"/>
      <w:r w:rsidRPr="00C1093A">
        <w:rPr>
          <w:rFonts w:ascii="Calibri" w:eastAsia="Times New Roman" w:hAnsi="Calibri"/>
          <w:sz w:val="24"/>
          <w:szCs w:val="24"/>
          <w:lang w:val="fr-FR"/>
        </w:rPr>
        <w:t xml:space="preserve"> a fi </w:t>
      </w:r>
      <w:proofErr w:type="spellStart"/>
      <w:r w:rsidRPr="00C1093A">
        <w:rPr>
          <w:rFonts w:ascii="Calibri" w:eastAsia="Times New Roman" w:hAnsi="Calibri"/>
          <w:sz w:val="24"/>
          <w:szCs w:val="24"/>
          <w:lang w:val="fr-FR"/>
        </w:rPr>
        <w:t>realizate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după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momentul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contractării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proiectului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Solicitantul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trebuie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prevadă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mod </w:t>
      </w:r>
      <w:proofErr w:type="spellStart"/>
      <w:r w:rsidRPr="00C1093A">
        <w:rPr>
          <w:rFonts w:ascii="Calibri" w:eastAsia="Times New Roman" w:hAnsi="Calibri"/>
          <w:sz w:val="24"/>
          <w:szCs w:val="24"/>
          <w:lang w:val="fr-FR"/>
        </w:rPr>
        <w:t>realist</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perioada</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implementare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pentru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fiecare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activitate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parte, </w:t>
      </w:r>
      <w:proofErr w:type="spellStart"/>
      <w:r w:rsidRPr="00C1093A">
        <w:rPr>
          <w:rFonts w:ascii="Calibri" w:eastAsia="Times New Roman" w:hAnsi="Calibri"/>
          <w:sz w:val="24"/>
          <w:szCs w:val="24"/>
          <w:lang w:val="fr-FR"/>
        </w:rPr>
        <w:t>luând</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în</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considerare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specificul</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fiecărei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activități</w:t>
      </w:r>
      <w:proofErr w:type="spellEnd"/>
      <w:r w:rsidRPr="00C1093A">
        <w:rPr>
          <w:rFonts w:ascii="Calibri" w:eastAsia="Times New Roman" w:hAnsi="Calibri"/>
          <w:sz w:val="24"/>
          <w:szCs w:val="24"/>
          <w:lang w:val="fr-FR"/>
        </w:rPr>
        <w:t xml:space="preserve">. </w:t>
      </w:r>
    </w:p>
    <w:p w14:paraId="56894C77" w14:textId="77777777" w:rsidR="00A11E68" w:rsidRPr="00C1093A" w:rsidRDefault="00A11E68" w:rsidP="00A11E68">
      <w:pPr>
        <w:spacing w:before="0" w:after="0" w:line="259" w:lineRule="auto"/>
        <w:jc w:val="both"/>
        <w:rPr>
          <w:rFonts w:ascii="Calibri" w:hAnsi="Calibri"/>
          <w:sz w:val="24"/>
          <w:szCs w:val="24"/>
          <w:lang w:val="fr-FR"/>
        </w:rPr>
      </w:pPr>
    </w:p>
    <w:p w14:paraId="6C475E06" w14:textId="3E230692" w:rsidR="00A11E68" w:rsidRPr="00C1093A" w:rsidRDefault="00A11E68" w:rsidP="00A11E68">
      <w:pPr>
        <w:spacing w:before="0" w:after="0" w:line="259" w:lineRule="auto"/>
        <w:jc w:val="both"/>
        <w:rPr>
          <w:rFonts w:ascii="Calibri" w:eastAsia="Times New Roman" w:hAnsi="Calibri"/>
          <w:sz w:val="24"/>
          <w:szCs w:val="24"/>
          <w:lang w:val="fr-FR"/>
        </w:rPr>
      </w:pP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conformitate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Hotărârea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Guvernului</w:t>
      </w:r>
      <w:proofErr w:type="spellEnd"/>
      <w:r w:rsidRPr="00C1093A">
        <w:rPr>
          <w:rFonts w:ascii="Calibri" w:hAnsi="Calibri"/>
          <w:sz w:val="24"/>
          <w:szCs w:val="24"/>
          <w:lang w:val="fr-FR"/>
        </w:rPr>
        <w:t xml:space="preserve"> nr. 873/2022 </w:t>
      </w:r>
      <w:proofErr w:type="spellStart"/>
      <w:r w:rsidR="00633EB1" w:rsidRPr="00C1093A">
        <w:rPr>
          <w:rFonts w:ascii="Calibri" w:hAnsi="Calibri"/>
          <w:sz w:val="24"/>
          <w:szCs w:val="24"/>
          <w:lang w:val="fr-FR"/>
        </w:rPr>
        <w:t>pentru</w:t>
      </w:r>
      <w:proofErr w:type="spellEnd"/>
      <w:r w:rsidR="00633EB1" w:rsidRPr="00C1093A">
        <w:rPr>
          <w:rFonts w:ascii="Calibri" w:hAnsi="Calibri"/>
          <w:sz w:val="24"/>
          <w:szCs w:val="24"/>
          <w:lang w:val="fr-FR"/>
        </w:rPr>
        <w:t xml:space="preserve"> </w:t>
      </w:r>
      <w:proofErr w:type="spellStart"/>
      <w:r w:rsidR="00633EB1" w:rsidRPr="00C1093A">
        <w:rPr>
          <w:rFonts w:ascii="Calibri" w:hAnsi="Calibri"/>
          <w:sz w:val="24"/>
          <w:szCs w:val="24"/>
          <w:lang w:val="fr-FR"/>
        </w:rPr>
        <w:t>stabilirea</w:t>
      </w:r>
      <w:proofErr w:type="spellEnd"/>
      <w:r w:rsidR="00633EB1" w:rsidRPr="00C1093A">
        <w:rPr>
          <w:rFonts w:ascii="Calibri" w:hAnsi="Calibri"/>
          <w:sz w:val="24"/>
          <w:szCs w:val="24"/>
          <w:lang w:val="fr-FR"/>
        </w:rPr>
        <w:t xml:space="preserve"> </w:t>
      </w:r>
      <w:proofErr w:type="spellStart"/>
      <w:r w:rsidR="00633EB1" w:rsidRPr="00C1093A">
        <w:rPr>
          <w:rFonts w:ascii="Calibri" w:hAnsi="Calibri"/>
          <w:sz w:val="24"/>
          <w:szCs w:val="24"/>
          <w:lang w:val="fr-FR"/>
        </w:rPr>
        <w:t>cadrului</w:t>
      </w:r>
      <w:proofErr w:type="spellEnd"/>
      <w:r w:rsidR="00633EB1" w:rsidRPr="00C1093A">
        <w:rPr>
          <w:rFonts w:ascii="Calibri" w:hAnsi="Calibri"/>
          <w:sz w:val="24"/>
          <w:szCs w:val="24"/>
          <w:lang w:val="fr-FR"/>
        </w:rPr>
        <w:t xml:space="preserve"> </w:t>
      </w:r>
      <w:proofErr w:type="spellStart"/>
      <w:r w:rsidR="00633EB1" w:rsidRPr="00C1093A">
        <w:rPr>
          <w:rFonts w:ascii="Calibri" w:hAnsi="Calibri"/>
          <w:sz w:val="24"/>
          <w:szCs w:val="24"/>
          <w:lang w:val="fr-FR"/>
        </w:rPr>
        <w:t>legal</w:t>
      </w:r>
      <w:proofErr w:type="spellEnd"/>
      <w:r w:rsidR="00633EB1" w:rsidRPr="00C1093A">
        <w:rPr>
          <w:rFonts w:ascii="Calibri" w:hAnsi="Calibri"/>
          <w:sz w:val="24"/>
          <w:szCs w:val="24"/>
          <w:lang w:val="fr-FR"/>
        </w:rPr>
        <w:t xml:space="preserve"> </w:t>
      </w:r>
      <w:proofErr w:type="spellStart"/>
      <w:r w:rsidRPr="00C1093A">
        <w:rPr>
          <w:rFonts w:ascii="Calibri" w:hAnsi="Calibri"/>
          <w:sz w:val="24"/>
          <w:szCs w:val="24"/>
          <w:lang w:val="fr-FR"/>
        </w:rPr>
        <w:t>privind</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eligibilitatea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cheltuielilor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efectuate</w:t>
      </w:r>
      <w:proofErr w:type="spellEnd"/>
      <w:r w:rsidRPr="00C1093A">
        <w:rPr>
          <w:rFonts w:ascii="Calibri" w:hAnsi="Calibri"/>
          <w:sz w:val="24"/>
          <w:szCs w:val="24"/>
          <w:lang w:val="fr-FR"/>
        </w:rPr>
        <w:t xml:space="preserve"> </w:t>
      </w:r>
      <w:r w:rsidR="00633EB1" w:rsidRPr="00C1093A">
        <w:rPr>
          <w:rFonts w:ascii="Calibri" w:hAnsi="Calibri"/>
          <w:sz w:val="24"/>
          <w:szCs w:val="24"/>
          <w:lang w:val="fr-FR"/>
        </w:rPr>
        <w:t xml:space="preserve">de </w:t>
      </w:r>
      <w:proofErr w:type="spellStart"/>
      <w:r w:rsidR="00633EB1" w:rsidRPr="00C1093A">
        <w:rPr>
          <w:rFonts w:ascii="Calibri" w:hAnsi="Calibri"/>
          <w:sz w:val="24"/>
          <w:szCs w:val="24"/>
          <w:lang w:val="fr-FR"/>
        </w:rPr>
        <w:t>beneficiar</w:t>
      </w:r>
      <w:proofErr w:type="spellEnd"/>
      <w:r w:rsidR="00633EB1"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cadrul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operaţiunilor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finanţate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perioada</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programare</w:t>
      </w:r>
      <w:proofErr w:type="spellEnd"/>
      <w:r w:rsidRPr="00C1093A">
        <w:rPr>
          <w:rFonts w:ascii="Calibri" w:hAnsi="Calibri"/>
          <w:sz w:val="24"/>
          <w:szCs w:val="24"/>
          <w:lang w:val="fr-FR"/>
        </w:rPr>
        <w:t xml:space="preserve"> 2021—2027 </w:t>
      </w:r>
      <w:proofErr w:type="spellStart"/>
      <w:r w:rsidRPr="00C1093A">
        <w:rPr>
          <w:rFonts w:ascii="Calibri" w:hAnsi="Calibri"/>
          <w:sz w:val="24"/>
          <w:szCs w:val="24"/>
          <w:lang w:val="fr-FR"/>
        </w:rPr>
        <w:t>prin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Fondul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european</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dezvoltare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regională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Fondul</w:t>
      </w:r>
      <w:proofErr w:type="spellEnd"/>
      <w:r w:rsidRPr="00C1093A">
        <w:rPr>
          <w:rFonts w:ascii="Calibri" w:hAnsi="Calibri"/>
          <w:sz w:val="24"/>
          <w:szCs w:val="24"/>
          <w:lang w:val="fr-FR"/>
        </w:rPr>
        <w:t xml:space="preserve"> social </w:t>
      </w:r>
      <w:proofErr w:type="spellStart"/>
      <w:r w:rsidRPr="00C1093A">
        <w:rPr>
          <w:rFonts w:ascii="Calibri" w:hAnsi="Calibri"/>
          <w:sz w:val="24"/>
          <w:szCs w:val="24"/>
          <w:lang w:val="fr-FR"/>
        </w:rPr>
        <w:t>european</w:t>
      </w:r>
      <w:proofErr w:type="spellEnd"/>
      <w:r w:rsidRPr="00C1093A">
        <w:rPr>
          <w:rFonts w:ascii="Calibri" w:hAnsi="Calibri"/>
          <w:sz w:val="24"/>
          <w:szCs w:val="24"/>
          <w:lang w:val="fr-FR"/>
        </w:rPr>
        <w:t xml:space="preserve"> Plus, </w:t>
      </w:r>
      <w:proofErr w:type="spellStart"/>
      <w:r w:rsidRPr="00C1093A">
        <w:rPr>
          <w:rFonts w:ascii="Calibri" w:hAnsi="Calibri"/>
          <w:sz w:val="24"/>
          <w:szCs w:val="24"/>
          <w:lang w:val="fr-FR"/>
        </w:rPr>
        <w:t>Fondul</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coeziune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și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Fondul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pentru</w:t>
      </w:r>
      <w:proofErr w:type="spellEnd"/>
      <w:r w:rsidRPr="00C1093A">
        <w:rPr>
          <w:rFonts w:ascii="Calibri" w:hAnsi="Calibri"/>
          <w:sz w:val="24"/>
          <w:szCs w:val="24"/>
          <w:lang w:val="fr-FR"/>
        </w:rPr>
        <w:t xml:space="preserve"> o </w:t>
      </w:r>
      <w:proofErr w:type="spellStart"/>
      <w:r w:rsidRPr="00C1093A">
        <w:rPr>
          <w:rFonts w:ascii="Calibri" w:hAnsi="Calibri"/>
          <w:sz w:val="24"/>
          <w:szCs w:val="24"/>
          <w:lang w:val="fr-FR"/>
        </w:rPr>
        <w:t>tranziție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justă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una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dintre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condițiile</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eligibilitate</w:t>
      </w:r>
      <w:proofErr w:type="spellEnd"/>
      <w:r w:rsidRPr="00C1093A">
        <w:rPr>
          <w:rFonts w:ascii="Calibri" w:hAnsi="Calibri"/>
          <w:sz w:val="24"/>
          <w:szCs w:val="24"/>
          <w:lang w:val="fr-FR"/>
        </w:rPr>
        <w:t xml:space="preserve"> a </w:t>
      </w:r>
      <w:proofErr w:type="spellStart"/>
      <w:r w:rsidRPr="00C1093A">
        <w:rPr>
          <w:rFonts w:ascii="Calibri" w:hAnsi="Calibri"/>
          <w:sz w:val="24"/>
          <w:szCs w:val="24"/>
          <w:lang w:val="fr-FR"/>
        </w:rPr>
        <w:t>cheltuielilor</w:t>
      </w:r>
      <w:proofErr w:type="spellEnd"/>
      <w:r w:rsidRPr="00C1093A">
        <w:rPr>
          <w:rFonts w:ascii="Calibri" w:hAnsi="Calibri"/>
          <w:sz w:val="24"/>
          <w:szCs w:val="24"/>
          <w:lang w:val="fr-FR"/>
        </w:rPr>
        <w:t xml:space="preserve"> se </w:t>
      </w:r>
      <w:proofErr w:type="spellStart"/>
      <w:r w:rsidRPr="00C1093A">
        <w:rPr>
          <w:rFonts w:ascii="Calibri" w:hAnsi="Calibri"/>
          <w:sz w:val="24"/>
          <w:szCs w:val="24"/>
          <w:lang w:val="fr-FR"/>
        </w:rPr>
        <w:t>referă</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angajarea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și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plata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cheltuielilor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condiţiile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legii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între</w:t>
      </w:r>
      <w:proofErr w:type="spellEnd"/>
      <w:r w:rsidRPr="00C1093A">
        <w:rPr>
          <w:rFonts w:ascii="Calibri" w:hAnsi="Calibri"/>
          <w:sz w:val="24"/>
          <w:szCs w:val="24"/>
          <w:lang w:val="fr-FR"/>
        </w:rPr>
        <w:t xml:space="preserve"> 1 </w:t>
      </w:r>
      <w:proofErr w:type="spellStart"/>
      <w:r w:rsidRPr="00C1093A">
        <w:rPr>
          <w:rFonts w:ascii="Calibri" w:hAnsi="Calibri"/>
          <w:sz w:val="24"/>
          <w:szCs w:val="24"/>
          <w:lang w:val="fr-FR"/>
        </w:rPr>
        <w:t>ianuarie</w:t>
      </w:r>
      <w:proofErr w:type="spellEnd"/>
      <w:r w:rsidRPr="00C1093A">
        <w:rPr>
          <w:rFonts w:ascii="Calibri" w:hAnsi="Calibri"/>
          <w:sz w:val="24"/>
          <w:szCs w:val="24"/>
          <w:lang w:val="fr-FR"/>
        </w:rPr>
        <w:t xml:space="preserve"> 2021 </w:t>
      </w:r>
      <w:proofErr w:type="spellStart"/>
      <w:r w:rsidRPr="00C1093A">
        <w:rPr>
          <w:rFonts w:ascii="Calibri" w:hAnsi="Calibri"/>
          <w:sz w:val="24"/>
          <w:szCs w:val="24"/>
          <w:lang w:val="fr-FR"/>
        </w:rPr>
        <w:t>şi</w:t>
      </w:r>
      <w:proofErr w:type="spellEnd"/>
      <w:r w:rsidRPr="00C1093A">
        <w:rPr>
          <w:rFonts w:ascii="Calibri" w:hAnsi="Calibri"/>
          <w:sz w:val="24"/>
          <w:szCs w:val="24"/>
          <w:lang w:val="fr-FR"/>
        </w:rPr>
        <w:t xml:space="preserve"> 31 </w:t>
      </w:r>
      <w:proofErr w:type="spellStart"/>
      <w:r w:rsidRPr="00C1093A">
        <w:rPr>
          <w:rFonts w:ascii="Calibri" w:hAnsi="Calibri"/>
          <w:sz w:val="24"/>
          <w:szCs w:val="24"/>
          <w:lang w:val="fr-FR"/>
        </w:rPr>
        <w:t>decembrie</w:t>
      </w:r>
      <w:proofErr w:type="spellEnd"/>
      <w:r w:rsidRPr="00C1093A">
        <w:rPr>
          <w:rFonts w:ascii="Calibri" w:hAnsi="Calibri"/>
          <w:sz w:val="24"/>
          <w:szCs w:val="24"/>
          <w:lang w:val="fr-FR"/>
        </w:rPr>
        <w:t xml:space="preserve"> 2029,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respectarea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perioadei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implementare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stabilite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prin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contractul</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finanţare</w:t>
      </w:r>
      <w:proofErr w:type="spellEnd"/>
      <w:r w:rsidRPr="00C1093A">
        <w:rPr>
          <w:rFonts w:ascii="Calibri" w:hAnsi="Calibri"/>
          <w:sz w:val="24"/>
          <w:szCs w:val="24"/>
          <w:lang w:val="fr-FR"/>
        </w:rPr>
        <w:t>.</w:t>
      </w:r>
    </w:p>
    <w:p w14:paraId="19025129" w14:textId="7FDC6710" w:rsidR="00E12457" w:rsidRPr="00C1093A" w:rsidRDefault="00A11E68" w:rsidP="00C40FC5">
      <w:pPr>
        <w:spacing w:before="0" w:after="0" w:line="259" w:lineRule="auto"/>
        <w:jc w:val="both"/>
        <w:rPr>
          <w:rFonts w:ascii="Calibri" w:eastAsia="Times New Roman" w:hAnsi="Calibri"/>
          <w:sz w:val="24"/>
          <w:szCs w:val="24"/>
          <w:lang w:val="fr-FR"/>
        </w:rPr>
      </w:pPr>
      <w:proofErr w:type="spellStart"/>
      <w:r w:rsidRPr="00C1093A">
        <w:rPr>
          <w:rFonts w:ascii="Calibri" w:eastAsia="Times New Roman" w:hAnsi="Calibri"/>
          <w:sz w:val="24"/>
          <w:szCs w:val="24"/>
          <w:lang w:val="fr-FR"/>
        </w:rPr>
        <w:t>Perioada</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implementare</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proiectului</w:t>
      </w:r>
      <w:proofErr w:type="spellEnd"/>
      <w:r w:rsidRPr="00C1093A">
        <w:rPr>
          <w:rFonts w:ascii="Calibri" w:eastAsia="Times New Roman" w:hAnsi="Calibri"/>
          <w:sz w:val="24"/>
          <w:szCs w:val="24"/>
          <w:lang w:val="fr-FR"/>
        </w:rPr>
        <w:t xml:space="preserve"> nu va </w:t>
      </w:r>
      <w:proofErr w:type="spellStart"/>
      <w:r w:rsidRPr="00C1093A">
        <w:rPr>
          <w:rFonts w:ascii="Calibri" w:eastAsia="Times New Roman" w:hAnsi="Calibri"/>
          <w:sz w:val="24"/>
          <w:szCs w:val="24"/>
          <w:lang w:val="fr-FR"/>
        </w:rPr>
        <w:t>include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perioada</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procesarea</w:t>
      </w:r>
      <w:proofErr w:type="spellEnd"/>
      <w:r w:rsidRPr="00C1093A">
        <w:rPr>
          <w:rFonts w:ascii="Calibri" w:eastAsia="Times New Roman" w:hAnsi="Calibri"/>
          <w:sz w:val="24"/>
          <w:szCs w:val="24"/>
          <w:lang w:val="fr-FR"/>
        </w:rPr>
        <w:t xml:space="preserve"> a </w:t>
      </w:r>
      <w:proofErr w:type="spellStart"/>
      <w:r w:rsidRPr="00C1093A">
        <w:rPr>
          <w:rFonts w:ascii="Calibri" w:eastAsia="Times New Roman" w:hAnsi="Calibri"/>
          <w:sz w:val="24"/>
          <w:szCs w:val="24"/>
          <w:lang w:val="fr-FR"/>
        </w:rPr>
        <w:t>cererii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rambursare</w:t>
      </w:r>
      <w:proofErr w:type="spellEnd"/>
      <w:r w:rsidRPr="00C1093A">
        <w:rPr>
          <w:rFonts w:ascii="Calibri" w:eastAsia="Times New Roman" w:hAnsi="Calibri"/>
          <w:sz w:val="24"/>
          <w:szCs w:val="24"/>
          <w:lang w:val="fr-FR"/>
        </w:rPr>
        <w:t xml:space="preserve"> finale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efectuarea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plății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aferente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acesteia</w:t>
      </w:r>
      <w:proofErr w:type="spellEnd"/>
      <w:r w:rsidRPr="00C1093A">
        <w:rPr>
          <w:rFonts w:ascii="Calibri" w:eastAsia="Times New Roman" w:hAnsi="Calibri"/>
          <w:sz w:val="24"/>
          <w:szCs w:val="24"/>
          <w:lang w:val="fr-FR"/>
        </w:rPr>
        <w:t>.</w:t>
      </w:r>
      <w:bookmarkEnd w:id="120"/>
      <w:bookmarkEnd w:id="121"/>
    </w:p>
    <w:p w14:paraId="456AC7B9" w14:textId="77777777" w:rsidR="00C40FC5" w:rsidRPr="00C1093A" w:rsidRDefault="00C40FC5" w:rsidP="00C40FC5">
      <w:pPr>
        <w:spacing w:before="0" w:after="0" w:line="259" w:lineRule="auto"/>
        <w:jc w:val="both"/>
        <w:rPr>
          <w:rFonts w:ascii="Calibri" w:eastAsia="Times New Roman" w:hAnsi="Calibri"/>
          <w:sz w:val="24"/>
          <w:szCs w:val="24"/>
          <w:lang w:val="fr-FR"/>
        </w:rPr>
      </w:pPr>
    </w:p>
    <w:p w14:paraId="7B05E21C" w14:textId="1D49520A" w:rsidR="00A11E68" w:rsidRPr="00C1093A" w:rsidRDefault="00937FBB" w:rsidP="00E07D7E">
      <w:pPr>
        <w:pStyle w:val="ListParagraph"/>
        <w:numPr>
          <w:ilvl w:val="0"/>
          <w:numId w:val="53"/>
        </w:numPr>
        <w:spacing w:before="0" w:after="0" w:line="259" w:lineRule="auto"/>
        <w:jc w:val="both"/>
        <w:rPr>
          <w:rFonts w:ascii="Calibri" w:hAnsi="Calibri"/>
          <w:b/>
          <w:bCs/>
          <w:sz w:val="24"/>
          <w:szCs w:val="24"/>
          <w:lang w:val="fr-FR"/>
        </w:rPr>
      </w:pPr>
      <w:bookmarkStart w:id="123" w:name="_Hlk129431230"/>
      <w:proofErr w:type="spellStart"/>
      <w:r w:rsidRPr="00C1093A">
        <w:rPr>
          <w:rFonts w:ascii="Calibri" w:hAnsi="Calibri"/>
          <w:b/>
          <w:bCs/>
          <w:sz w:val="24"/>
          <w:szCs w:val="24"/>
          <w:lang w:val="fr-FR"/>
        </w:rPr>
        <w:t>P</w:t>
      </w:r>
      <w:r w:rsidR="00A11E68" w:rsidRPr="00C1093A">
        <w:rPr>
          <w:rFonts w:ascii="Calibri" w:hAnsi="Calibri"/>
          <w:b/>
          <w:bCs/>
          <w:sz w:val="24"/>
          <w:szCs w:val="24"/>
          <w:lang w:val="fr-FR"/>
        </w:rPr>
        <w:t>roiectul</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respectă</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principiile</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privind</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dezvoltarea</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durabilă</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egalitatea</w:t>
      </w:r>
      <w:proofErr w:type="spellEnd"/>
      <w:r w:rsidR="00A11E68" w:rsidRPr="00C1093A">
        <w:rPr>
          <w:rFonts w:ascii="Calibri" w:hAnsi="Calibri"/>
          <w:b/>
          <w:bCs/>
          <w:sz w:val="24"/>
          <w:szCs w:val="24"/>
          <w:lang w:val="fr-FR"/>
        </w:rPr>
        <w:t xml:space="preserve"> de </w:t>
      </w:r>
      <w:proofErr w:type="spellStart"/>
      <w:r w:rsidR="00A11E68" w:rsidRPr="00C1093A">
        <w:rPr>
          <w:rFonts w:ascii="Calibri" w:hAnsi="Calibri"/>
          <w:b/>
          <w:bCs/>
          <w:sz w:val="24"/>
          <w:szCs w:val="24"/>
          <w:lang w:val="fr-FR"/>
        </w:rPr>
        <w:t>șanse</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gen</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nediscriminarea</w:t>
      </w:r>
      <w:proofErr w:type="spellEnd"/>
      <w:r w:rsidR="00A11E68" w:rsidRPr="00C1093A">
        <w:rPr>
          <w:rFonts w:ascii="Calibri" w:hAnsi="Calibri"/>
          <w:b/>
          <w:bCs/>
          <w:sz w:val="24"/>
          <w:szCs w:val="24"/>
          <w:lang w:val="fr-FR"/>
        </w:rPr>
        <w:t xml:space="preserve"> si </w:t>
      </w:r>
      <w:proofErr w:type="spellStart"/>
      <w:r w:rsidR="00A11E68" w:rsidRPr="00C1093A">
        <w:rPr>
          <w:rFonts w:ascii="Calibri" w:hAnsi="Calibri"/>
          <w:b/>
          <w:bCs/>
          <w:sz w:val="24"/>
          <w:szCs w:val="24"/>
          <w:lang w:val="fr-FR"/>
        </w:rPr>
        <w:t>accesibilitatea</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pentru</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persoanele</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cu</w:t>
      </w:r>
      <w:proofErr w:type="spellEnd"/>
      <w:r w:rsidR="00A11E68" w:rsidRPr="00C1093A">
        <w:rPr>
          <w:rFonts w:ascii="Calibri" w:hAnsi="Calibri"/>
          <w:b/>
          <w:bCs/>
          <w:sz w:val="24"/>
          <w:szCs w:val="24"/>
          <w:lang w:val="fr-FR"/>
        </w:rPr>
        <w:t xml:space="preserve"> </w:t>
      </w:r>
      <w:proofErr w:type="spellStart"/>
      <w:r w:rsidR="00A11E68" w:rsidRPr="00C1093A">
        <w:rPr>
          <w:rFonts w:ascii="Calibri" w:hAnsi="Calibri"/>
          <w:b/>
          <w:bCs/>
          <w:sz w:val="24"/>
          <w:szCs w:val="24"/>
          <w:lang w:val="fr-FR"/>
        </w:rPr>
        <w:t>dizabilităti</w:t>
      </w:r>
      <w:proofErr w:type="spellEnd"/>
    </w:p>
    <w:bookmarkEnd w:id="123"/>
    <w:p w14:paraId="44C4374F" w14:textId="77777777" w:rsidR="00600769" w:rsidRPr="00C1093A" w:rsidRDefault="00600769" w:rsidP="00600769">
      <w:pPr>
        <w:spacing w:before="0" w:after="0" w:line="259" w:lineRule="auto"/>
        <w:jc w:val="both"/>
        <w:rPr>
          <w:rFonts w:asciiTheme="minorHAnsi" w:eastAsia="Times New Roman" w:hAnsiTheme="minorHAnsi" w:cstheme="minorHAnsi"/>
          <w:sz w:val="24"/>
          <w:szCs w:val="24"/>
          <w:lang w:val="fr-FR"/>
        </w:rPr>
      </w:pPr>
      <w:proofErr w:type="spellStart"/>
      <w:r w:rsidRPr="00C1093A">
        <w:rPr>
          <w:rFonts w:asciiTheme="minorHAnsi" w:eastAsia="Times New Roman" w:hAnsiTheme="minorHAnsi" w:cstheme="minorHAnsi"/>
          <w:sz w:val="24"/>
          <w:szCs w:val="24"/>
          <w:lang w:val="fr-FR"/>
        </w:rPr>
        <w:t>În</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procesul</w:t>
      </w:r>
      <w:proofErr w:type="spellEnd"/>
      <w:r w:rsidRPr="00C1093A">
        <w:rPr>
          <w:rFonts w:asciiTheme="minorHAnsi" w:eastAsia="Times New Roman" w:hAnsiTheme="minorHAnsi" w:cstheme="minorHAnsi"/>
          <w:sz w:val="24"/>
          <w:szCs w:val="24"/>
          <w:lang w:val="fr-FR"/>
        </w:rPr>
        <w:t xml:space="preserve"> de </w:t>
      </w:r>
      <w:proofErr w:type="spellStart"/>
      <w:r w:rsidRPr="00C1093A">
        <w:rPr>
          <w:rFonts w:asciiTheme="minorHAnsi" w:eastAsia="Times New Roman" w:hAnsiTheme="minorHAnsi" w:cstheme="minorHAnsi"/>
          <w:sz w:val="24"/>
          <w:szCs w:val="24"/>
          <w:lang w:val="fr-FR"/>
        </w:rPr>
        <w:t>pregătire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contractare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implementare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şi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valabilitate</w:t>
      </w:r>
      <w:proofErr w:type="spellEnd"/>
      <w:r w:rsidRPr="00C1093A">
        <w:rPr>
          <w:rFonts w:asciiTheme="minorHAnsi" w:eastAsia="Times New Roman" w:hAnsiTheme="minorHAnsi" w:cstheme="minorHAnsi"/>
          <w:sz w:val="24"/>
          <w:szCs w:val="24"/>
          <w:lang w:val="fr-FR"/>
        </w:rPr>
        <w:t xml:space="preserve"> a </w:t>
      </w:r>
      <w:proofErr w:type="spellStart"/>
      <w:r w:rsidRPr="00C1093A">
        <w:rPr>
          <w:rFonts w:asciiTheme="minorHAnsi" w:eastAsia="Times New Roman" w:hAnsiTheme="minorHAnsi" w:cstheme="minorHAnsi"/>
          <w:sz w:val="24"/>
          <w:szCs w:val="24"/>
          <w:lang w:val="fr-FR"/>
        </w:rPr>
        <w:t>contractului</w:t>
      </w:r>
      <w:proofErr w:type="spellEnd"/>
      <w:r w:rsidRPr="00C1093A">
        <w:rPr>
          <w:rFonts w:asciiTheme="minorHAnsi" w:eastAsia="Times New Roman" w:hAnsiTheme="minorHAnsi" w:cstheme="minorHAnsi"/>
          <w:sz w:val="24"/>
          <w:szCs w:val="24"/>
          <w:lang w:val="fr-FR"/>
        </w:rPr>
        <w:t xml:space="preserve"> de </w:t>
      </w:r>
      <w:proofErr w:type="spellStart"/>
      <w:r w:rsidRPr="00C1093A">
        <w:rPr>
          <w:rFonts w:asciiTheme="minorHAnsi" w:eastAsia="Times New Roman" w:hAnsiTheme="minorHAnsi" w:cstheme="minorHAnsi"/>
          <w:sz w:val="24"/>
          <w:szCs w:val="24"/>
          <w:lang w:val="fr-FR"/>
        </w:rPr>
        <w:t>finanţare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solicitantul</w:t>
      </w:r>
      <w:proofErr w:type="spellEnd"/>
      <w:r w:rsidRPr="00C1093A">
        <w:rPr>
          <w:rFonts w:asciiTheme="minorHAnsi" w:eastAsia="Times New Roman" w:hAnsiTheme="minorHAnsi" w:cstheme="minorHAnsi"/>
          <w:sz w:val="24"/>
          <w:szCs w:val="24"/>
          <w:lang w:val="fr-FR"/>
        </w:rPr>
        <w:t xml:space="preserve"> a </w:t>
      </w:r>
      <w:proofErr w:type="spellStart"/>
      <w:r w:rsidRPr="00C1093A">
        <w:rPr>
          <w:rFonts w:asciiTheme="minorHAnsi" w:eastAsia="Times New Roman" w:hAnsiTheme="minorHAnsi" w:cstheme="minorHAnsi"/>
          <w:sz w:val="24"/>
          <w:szCs w:val="24"/>
          <w:lang w:val="fr-FR"/>
        </w:rPr>
        <w:t>respectat</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şi</w:t>
      </w:r>
      <w:proofErr w:type="spellEnd"/>
      <w:r w:rsidRPr="00C1093A">
        <w:rPr>
          <w:rFonts w:asciiTheme="minorHAnsi" w:eastAsia="Times New Roman" w:hAnsiTheme="minorHAnsi" w:cstheme="minorHAnsi"/>
          <w:sz w:val="24"/>
          <w:szCs w:val="24"/>
          <w:lang w:val="fr-FR"/>
        </w:rPr>
        <w:t xml:space="preserve"> va </w:t>
      </w:r>
      <w:proofErr w:type="gramStart"/>
      <w:r w:rsidRPr="00C1093A">
        <w:rPr>
          <w:rFonts w:asciiTheme="minorHAnsi" w:eastAsia="Times New Roman" w:hAnsiTheme="minorHAnsi" w:cstheme="minorHAnsi"/>
          <w:sz w:val="24"/>
          <w:szCs w:val="24"/>
          <w:lang w:val="fr-FR"/>
        </w:rPr>
        <w:t>respecta:</w:t>
      </w:r>
      <w:proofErr w:type="gramEnd"/>
    </w:p>
    <w:p w14:paraId="368A9835" w14:textId="77777777" w:rsidR="00600769" w:rsidRPr="00C1093A" w:rsidRDefault="00600769" w:rsidP="00E07D7E">
      <w:pPr>
        <w:numPr>
          <w:ilvl w:val="0"/>
          <w:numId w:val="21"/>
        </w:numPr>
        <w:spacing w:before="0" w:after="0" w:line="259" w:lineRule="auto"/>
        <w:ind w:left="644"/>
        <w:contextualSpacing/>
        <w:jc w:val="both"/>
        <w:rPr>
          <w:rFonts w:asciiTheme="minorHAnsi" w:eastAsia="Times New Roman" w:hAnsiTheme="minorHAnsi" w:cstheme="minorHAnsi"/>
          <w:sz w:val="24"/>
          <w:szCs w:val="24"/>
          <w:lang w:val="fr-FR"/>
        </w:rPr>
      </w:pPr>
      <w:proofErr w:type="spellStart"/>
      <w:proofErr w:type="gramStart"/>
      <w:r w:rsidRPr="00C1093A">
        <w:rPr>
          <w:rFonts w:asciiTheme="minorHAnsi" w:eastAsia="Times New Roman" w:hAnsiTheme="minorHAnsi" w:cstheme="minorHAnsi"/>
          <w:sz w:val="24"/>
          <w:szCs w:val="24"/>
          <w:lang w:val="fr-FR"/>
        </w:rPr>
        <w:t>legislaţia</w:t>
      </w:r>
      <w:proofErr w:type="spellEnd"/>
      <w:proofErr w:type="gram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naţională</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şi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comunitară</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aplicabilă</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în</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domeniul</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egalităţii</w:t>
      </w:r>
      <w:proofErr w:type="spellEnd"/>
      <w:r w:rsidRPr="00C1093A">
        <w:rPr>
          <w:rFonts w:asciiTheme="minorHAnsi" w:eastAsia="Times New Roman" w:hAnsiTheme="minorHAnsi" w:cstheme="minorHAnsi"/>
          <w:sz w:val="24"/>
          <w:szCs w:val="24"/>
          <w:lang w:val="fr-FR"/>
        </w:rPr>
        <w:t xml:space="preserve"> de </w:t>
      </w:r>
      <w:proofErr w:type="spellStart"/>
      <w:r w:rsidRPr="00C1093A">
        <w:rPr>
          <w:rFonts w:asciiTheme="minorHAnsi" w:eastAsia="Times New Roman" w:hAnsiTheme="minorHAnsi" w:cstheme="minorHAnsi"/>
          <w:sz w:val="24"/>
          <w:szCs w:val="24"/>
          <w:lang w:val="fr-FR"/>
        </w:rPr>
        <w:t>şanse</w:t>
      </w:r>
      <w:proofErr w:type="spellEnd"/>
      <w:r w:rsidRPr="00C1093A">
        <w:rPr>
          <w:rFonts w:asciiTheme="minorHAnsi" w:eastAsia="Times New Roman" w:hAnsiTheme="minorHAnsi" w:cstheme="minorHAnsi"/>
          <w:sz w:val="24"/>
          <w:szCs w:val="24"/>
          <w:lang w:val="fr-FR"/>
        </w:rPr>
        <w:t xml:space="preserve">, de </w:t>
      </w:r>
      <w:proofErr w:type="spellStart"/>
      <w:r w:rsidRPr="00C1093A">
        <w:rPr>
          <w:rFonts w:asciiTheme="minorHAnsi" w:eastAsia="Times New Roman" w:hAnsiTheme="minorHAnsi" w:cstheme="minorHAnsi"/>
          <w:sz w:val="24"/>
          <w:szCs w:val="24"/>
          <w:lang w:val="fr-FR"/>
        </w:rPr>
        <w:t>gen</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nediscriminarii</w:t>
      </w:r>
      <w:proofErr w:type="spellEnd"/>
      <w:r w:rsidRPr="00C1093A">
        <w:rPr>
          <w:rFonts w:asciiTheme="minorHAnsi" w:eastAsia="Times New Roman" w:hAnsiTheme="minorHAnsi" w:cstheme="minorHAnsi"/>
          <w:sz w:val="24"/>
          <w:szCs w:val="24"/>
          <w:lang w:val="fr-FR"/>
        </w:rPr>
        <w:t xml:space="preserve"> si </w:t>
      </w:r>
      <w:proofErr w:type="spellStart"/>
      <w:r w:rsidRPr="00C1093A">
        <w:rPr>
          <w:rFonts w:asciiTheme="minorHAnsi" w:eastAsia="Times New Roman" w:hAnsiTheme="minorHAnsi" w:cstheme="minorHAnsi"/>
          <w:sz w:val="24"/>
          <w:szCs w:val="24"/>
          <w:lang w:val="fr-FR"/>
        </w:rPr>
        <w:t>accesibilitatii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persoanelor</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cu</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disabilitati</w:t>
      </w:r>
      <w:proofErr w:type="spellEnd"/>
      <w:r w:rsidRPr="00C1093A">
        <w:rPr>
          <w:rFonts w:asciiTheme="minorHAnsi" w:eastAsia="Times New Roman" w:hAnsiTheme="minorHAnsi" w:cstheme="minorHAnsi"/>
          <w:sz w:val="24"/>
          <w:szCs w:val="24"/>
          <w:lang w:val="fr-FR"/>
        </w:rPr>
        <w:t xml:space="preserve">, </w:t>
      </w:r>
      <w:bookmarkStart w:id="124" w:name="_Hlk148695463"/>
      <w:r w:rsidRPr="00C1093A">
        <w:rPr>
          <w:rFonts w:ascii="Calibri" w:eastAsia="Times New Roman" w:hAnsi="Calibri"/>
          <w:sz w:val="24"/>
          <w:szCs w:val="24"/>
        </w:rPr>
        <w:t>înțelegând prin aceasta standardele minime prevăzute</w:t>
      </w:r>
      <w:bookmarkEnd w:id="124"/>
      <w:r w:rsidRPr="00C1093A">
        <w:rPr>
          <w:rFonts w:asciiTheme="minorHAnsi" w:eastAsia="Times New Roman" w:hAnsiTheme="minorHAnsi" w:cstheme="minorHAnsi"/>
          <w:sz w:val="24"/>
          <w:szCs w:val="24"/>
          <w:lang w:val="fr-FR"/>
        </w:rPr>
        <w:t>;</w:t>
      </w:r>
    </w:p>
    <w:p w14:paraId="7DFE002B" w14:textId="77777777" w:rsidR="00600769" w:rsidRPr="00C1093A" w:rsidRDefault="00600769" w:rsidP="00E07D7E">
      <w:pPr>
        <w:numPr>
          <w:ilvl w:val="0"/>
          <w:numId w:val="21"/>
        </w:numPr>
        <w:spacing w:before="0" w:after="0" w:line="259" w:lineRule="auto"/>
        <w:ind w:left="644"/>
        <w:contextualSpacing/>
        <w:jc w:val="both"/>
        <w:rPr>
          <w:rFonts w:asciiTheme="minorHAnsi" w:eastAsia="Times New Roman" w:hAnsiTheme="minorHAnsi" w:cstheme="minorHAnsi"/>
          <w:sz w:val="24"/>
          <w:szCs w:val="24"/>
          <w:lang w:val="fr-FR"/>
        </w:rPr>
      </w:pPr>
      <w:proofErr w:type="spellStart"/>
      <w:proofErr w:type="gramStart"/>
      <w:r w:rsidRPr="00C1093A">
        <w:rPr>
          <w:rFonts w:asciiTheme="minorHAnsi" w:eastAsia="Times New Roman" w:hAnsiTheme="minorHAnsi" w:cstheme="minorHAnsi"/>
          <w:sz w:val="24"/>
          <w:szCs w:val="24"/>
          <w:lang w:val="fr-FR"/>
        </w:rPr>
        <w:t>legislaţia</w:t>
      </w:r>
      <w:proofErr w:type="spellEnd"/>
      <w:proofErr w:type="gram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naţională</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şi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comunitară</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aplicabilă</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în</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domeniul</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dezvoltării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durabile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protecţiei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mediului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şi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eficienţei</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energetice</w:t>
      </w:r>
      <w:proofErr w:type="spellEnd"/>
      <w:r w:rsidRPr="00C1093A">
        <w:rPr>
          <w:rFonts w:asciiTheme="minorHAnsi" w:eastAsia="Times New Roman" w:hAnsiTheme="minorHAnsi" w:cstheme="minorHAnsi"/>
          <w:sz w:val="24"/>
          <w:szCs w:val="24"/>
          <w:lang w:val="fr-FR"/>
        </w:rPr>
        <w:t>;</w:t>
      </w:r>
    </w:p>
    <w:p w14:paraId="14596670" w14:textId="77777777" w:rsidR="00600769" w:rsidRPr="00C1093A" w:rsidRDefault="00600769" w:rsidP="00E07D7E">
      <w:pPr>
        <w:numPr>
          <w:ilvl w:val="0"/>
          <w:numId w:val="21"/>
        </w:numPr>
        <w:spacing w:before="0" w:after="0" w:line="259" w:lineRule="auto"/>
        <w:ind w:left="644"/>
        <w:contextualSpacing/>
        <w:jc w:val="both"/>
        <w:rPr>
          <w:rFonts w:asciiTheme="minorHAnsi" w:eastAsia="Times New Roman" w:hAnsiTheme="minorHAnsi" w:cstheme="minorHAnsi"/>
          <w:sz w:val="24"/>
          <w:szCs w:val="24"/>
          <w:lang w:val="en-GB"/>
        </w:rPr>
      </w:pPr>
      <w:r w:rsidRPr="00C1093A">
        <w:rPr>
          <w:rFonts w:asciiTheme="minorHAnsi" w:eastAsia="Times New Roman" w:hAnsiTheme="minorHAnsi" w:cstheme="minorHAnsi"/>
          <w:sz w:val="24"/>
          <w:szCs w:val="24"/>
          <w:lang w:val="en-GB"/>
        </w:rPr>
        <w:t xml:space="preserve">Carta </w:t>
      </w:r>
      <w:proofErr w:type="spellStart"/>
      <w:r w:rsidRPr="00C1093A">
        <w:rPr>
          <w:rFonts w:asciiTheme="minorHAnsi" w:eastAsia="Times New Roman" w:hAnsiTheme="minorHAnsi" w:cstheme="minorHAnsi"/>
          <w:sz w:val="24"/>
          <w:szCs w:val="24"/>
          <w:lang w:val="en-GB"/>
        </w:rPr>
        <w:t>drepturilor</w:t>
      </w:r>
      <w:proofErr w:type="spellEnd"/>
      <w:r w:rsidRPr="00C1093A">
        <w:rPr>
          <w:rFonts w:asciiTheme="minorHAnsi" w:eastAsia="Times New Roman" w:hAnsiTheme="minorHAnsi" w:cstheme="minorHAnsi"/>
          <w:sz w:val="24"/>
          <w:szCs w:val="24"/>
          <w:lang w:val="en-GB"/>
        </w:rPr>
        <w:t xml:space="preserve"> </w:t>
      </w:r>
      <w:proofErr w:type="spellStart"/>
      <w:r w:rsidRPr="00C1093A">
        <w:rPr>
          <w:rFonts w:asciiTheme="minorHAnsi" w:eastAsia="Times New Roman" w:hAnsiTheme="minorHAnsi" w:cstheme="minorHAnsi"/>
          <w:sz w:val="24"/>
          <w:szCs w:val="24"/>
          <w:lang w:val="en-GB"/>
        </w:rPr>
        <w:t>fundamentale</w:t>
      </w:r>
      <w:proofErr w:type="spellEnd"/>
      <w:r w:rsidRPr="00C1093A">
        <w:rPr>
          <w:rFonts w:asciiTheme="minorHAnsi" w:eastAsia="Times New Roman" w:hAnsiTheme="minorHAnsi" w:cstheme="minorHAnsi"/>
          <w:sz w:val="24"/>
          <w:szCs w:val="24"/>
          <w:lang w:val="en-GB"/>
        </w:rPr>
        <w:t>;</w:t>
      </w:r>
    </w:p>
    <w:p w14:paraId="44BB910F" w14:textId="73FF7447" w:rsidR="00600769" w:rsidRPr="00C1093A" w:rsidRDefault="00600769" w:rsidP="00E07D7E">
      <w:pPr>
        <w:numPr>
          <w:ilvl w:val="0"/>
          <w:numId w:val="21"/>
        </w:numPr>
        <w:spacing w:before="0" w:after="0" w:line="259" w:lineRule="auto"/>
        <w:ind w:left="644"/>
        <w:contextualSpacing/>
        <w:jc w:val="both"/>
        <w:rPr>
          <w:rFonts w:asciiTheme="minorHAnsi" w:eastAsia="Times New Roman" w:hAnsiTheme="minorHAnsi" w:cstheme="minorHAnsi"/>
          <w:sz w:val="24"/>
          <w:szCs w:val="24"/>
          <w:lang w:val="en-GB"/>
        </w:rPr>
      </w:pPr>
      <w:proofErr w:type="spellStart"/>
      <w:r w:rsidRPr="00C1093A">
        <w:rPr>
          <w:rFonts w:asciiTheme="minorHAnsi" w:eastAsia="Times New Roman" w:hAnsiTheme="minorHAnsi" w:cstheme="minorHAnsi"/>
          <w:sz w:val="24"/>
          <w:szCs w:val="24"/>
          <w:lang w:val="en-GB"/>
        </w:rPr>
        <w:t>Convenția</w:t>
      </w:r>
      <w:proofErr w:type="spellEnd"/>
      <w:r w:rsidRPr="00C1093A">
        <w:rPr>
          <w:rFonts w:asciiTheme="minorHAnsi" w:eastAsia="Times New Roman" w:hAnsiTheme="minorHAnsi" w:cstheme="minorHAnsi"/>
          <w:sz w:val="24"/>
          <w:szCs w:val="24"/>
          <w:lang w:val="en-GB"/>
        </w:rPr>
        <w:t xml:space="preserve"> ONU </w:t>
      </w:r>
      <w:proofErr w:type="spellStart"/>
      <w:r w:rsidRPr="00C1093A">
        <w:rPr>
          <w:rFonts w:asciiTheme="minorHAnsi" w:eastAsia="Times New Roman" w:hAnsiTheme="minorHAnsi" w:cstheme="minorHAnsi"/>
          <w:sz w:val="24"/>
          <w:szCs w:val="24"/>
          <w:lang w:val="en-GB"/>
        </w:rPr>
        <w:t>privind</w:t>
      </w:r>
      <w:proofErr w:type="spellEnd"/>
      <w:r w:rsidRPr="00C1093A">
        <w:rPr>
          <w:rFonts w:asciiTheme="minorHAnsi" w:eastAsia="Times New Roman" w:hAnsiTheme="minorHAnsi" w:cstheme="minorHAnsi"/>
          <w:sz w:val="24"/>
          <w:szCs w:val="24"/>
          <w:lang w:val="en-GB"/>
        </w:rPr>
        <w:t xml:space="preserve"> </w:t>
      </w:r>
      <w:proofErr w:type="spellStart"/>
      <w:r w:rsidRPr="00C1093A">
        <w:rPr>
          <w:rFonts w:asciiTheme="minorHAnsi" w:eastAsia="Times New Roman" w:hAnsiTheme="minorHAnsi" w:cstheme="minorHAnsi"/>
          <w:sz w:val="24"/>
          <w:szCs w:val="24"/>
          <w:lang w:val="en-GB"/>
        </w:rPr>
        <w:t>drepturile</w:t>
      </w:r>
      <w:proofErr w:type="spellEnd"/>
      <w:r w:rsidRPr="00C1093A">
        <w:rPr>
          <w:rFonts w:asciiTheme="minorHAnsi" w:eastAsia="Times New Roman" w:hAnsiTheme="minorHAnsi" w:cstheme="minorHAnsi"/>
          <w:sz w:val="24"/>
          <w:szCs w:val="24"/>
          <w:lang w:val="en-GB"/>
        </w:rPr>
        <w:t xml:space="preserve"> </w:t>
      </w:r>
      <w:proofErr w:type="spellStart"/>
      <w:r w:rsidRPr="00C1093A">
        <w:rPr>
          <w:rFonts w:asciiTheme="minorHAnsi" w:eastAsia="Times New Roman" w:hAnsiTheme="minorHAnsi" w:cstheme="minorHAnsi"/>
          <w:sz w:val="24"/>
          <w:szCs w:val="24"/>
          <w:lang w:val="en-GB"/>
        </w:rPr>
        <w:t>persoanelor</w:t>
      </w:r>
      <w:proofErr w:type="spellEnd"/>
      <w:r w:rsidRPr="00C1093A">
        <w:rPr>
          <w:rFonts w:asciiTheme="minorHAnsi" w:eastAsia="Times New Roman" w:hAnsiTheme="minorHAnsi" w:cstheme="minorHAnsi"/>
          <w:sz w:val="24"/>
          <w:szCs w:val="24"/>
          <w:lang w:val="en-GB"/>
        </w:rPr>
        <w:t xml:space="preserve"> cu </w:t>
      </w:r>
      <w:proofErr w:type="spellStart"/>
      <w:r w:rsidRPr="00C1093A">
        <w:rPr>
          <w:rFonts w:asciiTheme="minorHAnsi" w:eastAsia="Times New Roman" w:hAnsiTheme="minorHAnsi" w:cstheme="minorHAnsi"/>
          <w:sz w:val="24"/>
          <w:szCs w:val="24"/>
          <w:lang w:val="en-GB"/>
        </w:rPr>
        <w:t>dizabilități</w:t>
      </w:r>
      <w:proofErr w:type="spellEnd"/>
      <w:r w:rsidRPr="00C1093A">
        <w:rPr>
          <w:rFonts w:asciiTheme="minorHAnsi" w:eastAsia="Times New Roman" w:hAnsiTheme="minorHAnsi" w:cstheme="minorHAnsi"/>
          <w:sz w:val="24"/>
          <w:szCs w:val="24"/>
          <w:lang w:val="en-GB"/>
        </w:rPr>
        <w:t>.</w:t>
      </w:r>
    </w:p>
    <w:p w14:paraId="2A1CBFE8" w14:textId="77777777" w:rsidR="00937FBB" w:rsidRPr="00C1093A" w:rsidRDefault="00937FBB" w:rsidP="00937FBB">
      <w:pPr>
        <w:spacing w:before="0" w:after="0" w:line="259" w:lineRule="auto"/>
        <w:ind w:left="644"/>
        <w:contextualSpacing/>
        <w:jc w:val="both"/>
        <w:rPr>
          <w:rFonts w:asciiTheme="minorHAnsi" w:eastAsia="Times New Roman" w:hAnsiTheme="minorHAnsi" w:cstheme="minorHAnsi"/>
          <w:sz w:val="24"/>
          <w:szCs w:val="24"/>
          <w:lang w:val="en-GB"/>
        </w:rPr>
      </w:pPr>
    </w:p>
    <w:p w14:paraId="6AB8B308" w14:textId="77777777" w:rsidR="00600769" w:rsidRPr="00C1093A" w:rsidRDefault="00600769" w:rsidP="00600769">
      <w:pPr>
        <w:autoSpaceDE w:val="0"/>
        <w:autoSpaceDN w:val="0"/>
        <w:adjustRightInd w:val="0"/>
        <w:spacing w:before="0" w:after="0" w:line="259" w:lineRule="auto"/>
        <w:jc w:val="both"/>
        <w:rPr>
          <w:rFonts w:asciiTheme="minorHAnsi" w:hAnsiTheme="minorHAnsi" w:cstheme="minorHAnsi"/>
          <w:b/>
          <w:bCs/>
          <w:sz w:val="24"/>
          <w:szCs w:val="24"/>
          <w:lang w:val="fr-FR"/>
        </w:rPr>
      </w:pPr>
      <w:proofErr w:type="spellStart"/>
      <w:r w:rsidRPr="00C1093A">
        <w:rPr>
          <w:rFonts w:asciiTheme="minorHAnsi" w:hAnsiTheme="minorHAnsi" w:cstheme="minorHAnsi"/>
          <w:b/>
          <w:bCs/>
          <w:sz w:val="24"/>
          <w:szCs w:val="24"/>
          <w:lang w:val="fr-FR"/>
        </w:rPr>
        <w:t>Egalitatea</w:t>
      </w:r>
      <w:proofErr w:type="spellEnd"/>
      <w:r w:rsidRPr="00C1093A">
        <w:rPr>
          <w:rFonts w:asciiTheme="minorHAnsi" w:hAnsiTheme="minorHAnsi" w:cstheme="minorHAnsi"/>
          <w:b/>
          <w:bCs/>
          <w:sz w:val="24"/>
          <w:szCs w:val="24"/>
          <w:lang w:val="fr-FR"/>
        </w:rPr>
        <w:t xml:space="preserve"> de </w:t>
      </w:r>
      <w:proofErr w:type="spellStart"/>
      <w:r w:rsidRPr="00C1093A">
        <w:rPr>
          <w:rFonts w:asciiTheme="minorHAnsi" w:hAnsiTheme="minorHAnsi" w:cstheme="minorHAnsi"/>
          <w:b/>
          <w:bCs/>
          <w:sz w:val="24"/>
          <w:szCs w:val="24"/>
          <w:lang w:val="fr-FR"/>
        </w:rPr>
        <w:t>şanse</w:t>
      </w:r>
      <w:proofErr w:type="spellEnd"/>
      <w:r w:rsidRPr="00C1093A">
        <w:rPr>
          <w:rFonts w:asciiTheme="minorHAnsi" w:hAnsiTheme="minorHAnsi" w:cstheme="minorHAnsi"/>
          <w:b/>
          <w:bCs/>
          <w:sz w:val="24"/>
          <w:szCs w:val="24"/>
          <w:lang w:val="fr-FR"/>
        </w:rPr>
        <w:t xml:space="preserve">, de </w:t>
      </w:r>
      <w:proofErr w:type="spellStart"/>
      <w:r w:rsidRPr="00C1093A">
        <w:rPr>
          <w:rFonts w:asciiTheme="minorHAnsi" w:hAnsiTheme="minorHAnsi" w:cstheme="minorHAnsi"/>
          <w:b/>
          <w:bCs/>
          <w:sz w:val="24"/>
          <w:szCs w:val="24"/>
          <w:lang w:val="fr-FR"/>
        </w:rPr>
        <w:t>gen</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nediscriminare</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şi</w:t>
      </w:r>
      <w:proofErr w:type="spellEnd"/>
      <w:r w:rsidRPr="00C1093A">
        <w:rPr>
          <w:rFonts w:asciiTheme="minorHAnsi" w:hAnsiTheme="minorHAnsi" w:cstheme="minorHAnsi"/>
          <w:b/>
          <w:bCs/>
          <w:sz w:val="24"/>
          <w:szCs w:val="24"/>
          <w:lang w:val="fr-FR"/>
        </w:rPr>
        <w:t xml:space="preserve"> </w:t>
      </w:r>
      <w:proofErr w:type="spellStart"/>
      <w:proofErr w:type="gramStart"/>
      <w:r w:rsidRPr="00C1093A">
        <w:rPr>
          <w:rFonts w:asciiTheme="minorHAnsi" w:hAnsiTheme="minorHAnsi" w:cstheme="minorHAnsi"/>
          <w:b/>
          <w:bCs/>
          <w:sz w:val="24"/>
          <w:szCs w:val="24"/>
          <w:lang w:val="fr-FR"/>
        </w:rPr>
        <w:t>accesibilitate</w:t>
      </w:r>
      <w:proofErr w:type="spellEnd"/>
      <w:r w:rsidRPr="00C1093A">
        <w:rPr>
          <w:rFonts w:asciiTheme="minorHAnsi" w:hAnsiTheme="minorHAnsi" w:cstheme="minorHAnsi"/>
          <w:b/>
          <w:bCs/>
          <w:sz w:val="24"/>
          <w:szCs w:val="24"/>
          <w:lang w:val="fr-FR"/>
        </w:rPr>
        <w:t>:</w:t>
      </w:r>
      <w:proofErr w:type="gramEnd"/>
    </w:p>
    <w:p w14:paraId="4AB917CB" w14:textId="77777777" w:rsidR="00600769" w:rsidRPr="00C1093A" w:rsidRDefault="00600769" w:rsidP="00600769">
      <w:pPr>
        <w:autoSpaceDE w:val="0"/>
        <w:autoSpaceDN w:val="0"/>
        <w:adjustRightInd w:val="0"/>
        <w:spacing w:before="0" w:after="0" w:line="259" w:lineRule="auto"/>
        <w:jc w:val="both"/>
        <w:rPr>
          <w:rFonts w:asciiTheme="minorHAnsi" w:hAnsiTheme="minorHAnsi" w:cstheme="minorHAnsi"/>
          <w:sz w:val="24"/>
          <w:szCs w:val="24"/>
          <w:lang w:val="fr-FR"/>
        </w:rPr>
      </w:pPr>
      <w:r w:rsidRPr="00C1093A">
        <w:rPr>
          <w:rFonts w:asciiTheme="minorHAnsi" w:hAnsiTheme="minorHAnsi" w:cstheme="minorHAnsi"/>
          <w:sz w:val="24"/>
          <w:szCs w:val="24"/>
          <w:lang w:val="fr-FR"/>
        </w:rPr>
        <w:t xml:space="preserve">a) </w:t>
      </w:r>
      <w:proofErr w:type="spellStart"/>
      <w:r w:rsidRPr="00C1093A">
        <w:rPr>
          <w:rFonts w:asciiTheme="minorHAnsi" w:hAnsiTheme="minorHAnsi" w:cstheme="minorHAnsi"/>
          <w:sz w:val="24"/>
          <w:szCs w:val="24"/>
          <w:lang w:val="fr-FR"/>
        </w:rPr>
        <w:t>Proiectul</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implementează</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măsuri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în</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ceea</w:t>
      </w:r>
      <w:proofErr w:type="spellEnd"/>
      <w:r w:rsidRPr="00C1093A">
        <w:rPr>
          <w:rFonts w:asciiTheme="minorHAnsi" w:hAnsiTheme="minorHAnsi" w:cstheme="minorHAnsi"/>
          <w:sz w:val="24"/>
          <w:szCs w:val="24"/>
          <w:lang w:val="fr-FR"/>
        </w:rPr>
        <w:t xml:space="preserve"> ce </w:t>
      </w:r>
      <w:proofErr w:type="spellStart"/>
      <w:r w:rsidRPr="00C1093A">
        <w:rPr>
          <w:rFonts w:asciiTheme="minorHAnsi" w:hAnsiTheme="minorHAnsi" w:cstheme="minorHAnsi"/>
          <w:sz w:val="24"/>
          <w:szCs w:val="24"/>
          <w:lang w:val="fr-FR"/>
        </w:rPr>
        <w:t>privește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egalitatea</w:t>
      </w:r>
      <w:proofErr w:type="spellEnd"/>
      <w:r w:rsidRPr="00C1093A">
        <w:rPr>
          <w:rFonts w:asciiTheme="minorHAnsi" w:hAnsiTheme="minorHAnsi" w:cstheme="minorHAnsi"/>
          <w:sz w:val="24"/>
          <w:szCs w:val="24"/>
          <w:lang w:val="fr-FR"/>
        </w:rPr>
        <w:t xml:space="preserve"> de </w:t>
      </w:r>
      <w:proofErr w:type="spellStart"/>
      <w:r w:rsidRPr="00C1093A">
        <w:rPr>
          <w:rFonts w:asciiTheme="minorHAnsi" w:hAnsiTheme="minorHAnsi" w:cstheme="minorHAnsi"/>
          <w:sz w:val="24"/>
          <w:szCs w:val="24"/>
          <w:lang w:val="fr-FR"/>
        </w:rPr>
        <w:t>șanse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nediscriminarea</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conform</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legislației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naționale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în</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vigoare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în</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corelare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cu</w:t>
      </w:r>
      <w:proofErr w:type="spellEnd"/>
      <w:r w:rsidRPr="00C1093A">
        <w:rPr>
          <w:rFonts w:asciiTheme="minorHAnsi" w:hAnsiTheme="minorHAnsi" w:cstheme="minorHAnsi"/>
          <w:sz w:val="24"/>
          <w:szCs w:val="24"/>
          <w:lang w:val="fr-FR"/>
        </w:rPr>
        <w:t xml:space="preserve"> Carta </w:t>
      </w:r>
      <w:proofErr w:type="spellStart"/>
      <w:r w:rsidRPr="00C1093A">
        <w:rPr>
          <w:rFonts w:asciiTheme="minorHAnsi" w:hAnsiTheme="minorHAnsi" w:cstheme="minorHAnsi"/>
          <w:sz w:val="24"/>
          <w:szCs w:val="24"/>
          <w:lang w:val="fr-FR"/>
        </w:rPr>
        <w:t>drepturilor</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fundamentale</w:t>
      </w:r>
      <w:proofErr w:type="spellEnd"/>
      <w:r w:rsidRPr="00C1093A">
        <w:rPr>
          <w:rFonts w:asciiTheme="minorHAnsi" w:hAnsiTheme="minorHAnsi" w:cstheme="minorHAnsi"/>
          <w:sz w:val="24"/>
          <w:szCs w:val="24"/>
          <w:lang w:val="fr-FR"/>
        </w:rPr>
        <w:t xml:space="preserve"> a </w:t>
      </w:r>
      <w:proofErr w:type="spellStart"/>
      <w:r w:rsidRPr="00C1093A">
        <w:rPr>
          <w:rFonts w:asciiTheme="minorHAnsi" w:hAnsiTheme="minorHAnsi" w:cstheme="minorHAnsi"/>
          <w:sz w:val="24"/>
          <w:szCs w:val="24"/>
          <w:lang w:val="fr-FR"/>
        </w:rPr>
        <w:t>Uniunii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Europene</w:t>
      </w:r>
      <w:proofErr w:type="spellEnd"/>
      <w:r w:rsidRPr="00C1093A">
        <w:rPr>
          <w:rFonts w:asciiTheme="minorHAnsi" w:hAnsiTheme="minorHAnsi" w:cstheme="minorHAnsi"/>
          <w:sz w:val="24"/>
          <w:szCs w:val="24"/>
          <w:lang w:val="fr-FR"/>
        </w:rPr>
        <w:t>.</w:t>
      </w:r>
    </w:p>
    <w:p w14:paraId="39D29113" w14:textId="77777777" w:rsidR="00600769" w:rsidRPr="00C1093A" w:rsidRDefault="00600769" w:rsidP="00600769">
      <w:pPr>
        <w:autoSpaceDE w:val="0"/>
        <w:autoSpaceDN w:val="0"/>
        <w:adjustRightInd w:val="0"/>
        <w:spacing w:before="0" w:after="0" w:line="259" w:lineRule="auto"/>
        <w:jc w:val="both"/>
        <w:rPr>
          <w:rFonts w:asciiTheme="minorHAnsi" w:hAnsiTheme="minorHAnsi" w:cstheme="minorHAnsi"/>
          <w:sz w:val="24"/>
          <w:szCs w:val="24"/>
          <w:lang w:val="fr-FR"/>
        </w:rPr>
      </w:pPr>
      <w:r w:rsidRPr="00C1093A">
        <w:rPr>
          <w:rFonts w:asciiTheme="minorHAnsi" w:hAnsiTheme="minorHAnsi" w:cstheme="minorHAnsi"/>
          <w:sz w:val="24"/>
          <w:szCs w:val="24"/>
          <w:lang w:val="fr-FR"/>
        </w:rPr>
        <w:t xml:space="preserve">b) </w:t>
      </w:r>
      <w:proofErr w:type="spellStart"/>
      <w:r w:rsidRPr="00C1093A">
        <w:rPr>
          <w:rFonts w:asciiTheme="minorHAnsi" w:hAnsiTheme="minorHAnsi" w:cstheme="minorHAnsi"/>
          <w:sz w:val="24"/>
          <w:szCs w:val="24"/>
          <w:lang w:val="fr-FR"/>
        </w:rPr>
        <w:t>Proiectul</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prevede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măsuri</w:t>
      </w:r>
      <w:proofErr w:type="spellEnd"/>
      <w:r w:rsidRPr="00C1093A">
        <w:rPr>
          <w:rFonts w:asciiTheme="minorHAnsi" w:hAnsiTheme="minorHAnsi" w:cstheme="minorHAnsi"/>
          <w:sz w:val="24"/>
          <w:szCs w:val="24"/>
          <w:lang w:val="fr-FR"/>
        </w:rPr>
        <w:t xml:space="preserve"> de </w:t>
      </w:r>
      <w:proofErr w:type="spellStart"/>
      <w:r w:rsidRPr="00C1093A">
        <w:rPr>
          <w:rFonts w:asciiTheme="minorHAnsi" w:hAnsiTheme="minorHAnsi" w:cstheme="minorHAnsi"/>
          <w:sz w:val="24"/>
          <w:szCs w:val="24"/>
          <w:lang w:val="fr-FR"/>
        </w:rPr>
        <w:t>accesibilizare</w:t>
      </w:r>
      <w:proofErr w:type="spellEnd"/>
      <w:r w:rsidRPr="00C1093A">
        <w:rPr>
          <w:rFonts w:asciiTheme="minorHAnsi" w:hAnsiTheme="minorHAnsi" w:cstheme="minorHAnsi"/>
          <w:sz w:val="24"/>
          <w:szCs w:val="24"/>
          <w:lang w:val="fr-FR"/>
        </w:rPr>
        <w:t xml:space="preserve"> a </w:t>
      </w:r>
      <w:proofErr w:type="spellStart"/>
      <w:r w:rsidRPr="00C1093A">
        <w:rPr>
          <w:rFonts w:asciiTheme="minorHAnsi" w:hAnsiTheme="minorHAnsi" w:cstheme="minorHAnsi"/>
          <w:sz w:val="24"/>
          <w:szCs w:val="24"/>
          <w:lang w:val="fr-FR"/>
        </w:rPr>
        <w:t>infrastructurii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pentru</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persoanele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cu</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dizabilităţi</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în</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conformitate</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cu</w:t>
      </w:r>
      <w:proofErr w:type="spellEnd"/>
      <w:r w:rsidRPr="00C1093A">
        <w:rPr>
          <w:rFonts w:asciiTheme="minorHAnsi" w:hAnsiTheme="minorHAnsi" w:cstheme="minorHAnsi"/>
          <w:sz w:val="24"/>
          <w:szCs w:val="24"/>
          <w:lang w:val="fr-FR"/>
        </w:rPr>
        <w:t xml:space="preserve"> </w:t>
      </w:r>
      <w:proofErr w:type="spellStart"/>
      <w:r w:rsidRPr="00C1093A">
        <w:rPr>
          <w:rFonts w:asciiTheme="minorHAnsi" w:hAnsiTheme="minorHAnsi" w:cstheme="minorHAnsi"/>
          <w:sz w:val="24"/>
          <w:szCs w:val="24"/>
          <w:lang w:val="fr-FR"/>
        </w:rPr>
        <w:t>prevederile</w:t>
      </w:r>
      <w:proofErr w:type="spellEnd"/>
      <w:r w:rsidRPr="00C1093A">
        <w:rPr>
          <w:rFonts w:asciiTheme="minorHAnsi"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Convenției</w:t>
      </w:r>
      <w:proofErr w:type="spellEnd"/>
      <w:r w:rsidRPr="00C1093A">
        <w:rPr>
          <w:rFonts w:asciiTheme="minorHAnsi" w:eastAsia="Times New Roman" w:hAnsiTheme="minorHAnsi" w:cstheme="minorHAnsi"/>
          <w:sz w:val="24"/>
          <w:szCs w:val="24"/>
          <w:lang w:val="fr-FR"/>
        </w:rPr>
        <w:t xml:space="preserve"> ONU </w:t>
      </w:r>
      <w:proofErr w:type="spellStart"/>
      <w:r w:rsidRPr="00C1093A">
        <w:rPr>
          <w:rFonts w:asciiTheme="minorHAnsi" w:eastAsia="Times New Roman" w:hAnsiTheme="minorHAnsi" w:cstheme="minorHAnsi"/>
          <w:sz w:val="24"/>
          <w:szCs w:val="24"/>
          <w:lang w:val="fr-FR"/>
        </w:rPr>
        <w:t>privind</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drepturile</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persoanelor</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cu</w:t>
      </w:r>
      <w:proofErr w:type="spellEnd"/>
      <w:r w:rsidRPr="00C1093A">
        <w:rPr>
          <w:rFonts w:asciiTheme="minorHAnsi" w:eastAsia="Times New Roman" w:hAnsiTheme="minorHAnsi" w:cstheme="minorHAnsi"/>
          <w:sz w:val="24"/>
          <w:szCs w:val="24"/>
          <w:lang w:val="fr-FR"/>
        </w:rPr>
        <w:t xml:space="preserve"> </w:t>
      </w:r>
      <w:proofErr w:type="spellStart"/>
      <w:r w:rsidRPr="00C1093A">
        <w:rPr>
          <w:rFonts w:asciiTheme="minorHAnsi" w:eastAsia="Times New Roman" w:hAnsiTheme="minorHAnsi" w:cstheme="minorHAnsi"/>
          <w:sz w:val="24"/>
          <w:szCs w:val="24"/>
          <w:lang w:val="fr-FR"/>
        </w:rPr>
        <w:t>dizabilități</w:t>
      </w:r>
      <w:proofErr w:type="spellEnd"/>
      <w:r w:rsidRPr="00C1093A">
        <w:rPr>
          <w:rFonts w:asciiTheme="minorHAnsi" w:eastAsia="Times New Roman" w:hAnsiTheme="minorHAnsi" w:cstheme="minorHAnsi"/>
          <w:sz w:val="24"/>
          <w:szCs w:val="24"/>
          <w:lang w:val="fr-FR"/>
        </w:rPr>
        <w:t xml:space="preserve"> (art. 9)</w:t>
      </w:r>
      <w:r w:rsidRPr="00C1093A">
        <w:rPr>
          <w:rFonts w:asciiTheme="minorHAnsi" w:hAnsiTheme="minorHAnsi" w:cstheme="minorHAnsi"/>
          <w:sz w:val="24"/>
          <w:szCs w:val="24"/>
          <w:lang w:val="fr-FR"/>
        </w:rPr>
        <w:t>.</w:t>
      </w:r>
    </w:p>
    <w:p w14:paraId="5E1466EF" w14:textId="77777777" w:rsidR="00600769" w:rsidRPr="00C1093A" w:rsidRDefault="00600769" w:rsidP="00600769">
      <w:pPr>
        <w:autoSpaceDE w:val="0"/>
        <w:autoSpaceDN w:val="0"/>
        <w:adjustRightInd w:val="0"/>
        <w:spacing w:before="0" w:after="0" w:line="259" w:lineRule="auto"/>
        <w:jc w:val="both"/>
        <w:rPr>
          <w:rFonts w:asciiTheme="minorHAnsi" w:hAnsiTheme="minorHAnsi" w:cstheme="minorHAnsi"/>
          <w:b/>
          <w:bCs/>
          <w:sz w:val="24"/>
          <w:szCs w:val="24"/>
          <w:lang w:val="fr-FR"/>
        </w:rPr>
      </w:pPr>
    </w:p>
    <w:p w14:paraId="4FBDC148" w14:textId="77777777" w:rsidR="00600769" w:rsidRPr="00C1093A" w:rsidRDefault="00600769" w:rsidP="00600769">
      <w:pPr>
        <w:autoSpaceDE w:val="0"/>
        <w:autoSpaceDN w:val="0"/>
        <w:adjustRightInd w:val="0"/>
        <w:spacing w:before="0" w:after="0"/>
        <w:jc w:val="both"/>
        <w:rPr>
          <w:rFonts w:ascii="Calibri" w:hAnsi="Calibri"/>
          <w:sz w:val="24"/>
          <w:szCs w:val="24"/>
        </w:rPr>
      </w:pPr>
      <w:bookmarkStart w:id="125" w:name="_Hlk148695486"/>
      <w:r w:rsidRPr="00C1093A">
        <w:rPr>
          <w:rFonts w:ascii="Calibri" w:hAnsi="Calibri"/>
          <w:sz w:val="24"/>
          <w:szCs w:val="24"/>
        </w:rPr>
        <w:t xml:space="preserve">În conformitate cu art 4, litera f) din Concenția ONU privind drepturile persoanelor cu dizabilități, solictanții de finanțare vor avea în vedere initierea sau promovarea cercetării și </w:t>
      </w:r>
      <w:r w:rsidRPr="00C1093A">
        <w:rPr>
          <w:rFonts w:ascii="Calibri" w:hAnsi="Calibri"/>
          <w:sz w:val="24"/>
          <w:szCs w:val="24"/>
        </w:rPr>
        <w:lastRenderedPageBreak/>
        <w:t>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3DACB48F" w14:textId="77777777" w:rsidR="00600769" w:rsidRPr="00C1093A" w:rsidRDefault="00600769" w:rsidP="00600769">
      <w:pPr>
        <w:autoSpaceDE w:val="0"/>
        <w:autoSpaceDN w:val="0"/>
        <w:adjustRightInd w:val="0"/>
        <w:spacing w:before="0" w:after="0"/>
        <w:jc w:val="both"/>
        <w:rPr>
          <w:rFonts w:ascii="Calibri" w:hAnsi="Calibri"/>
          <w:sz w:val="24"/>
          <w:szCs w:val="24"/>
        </w:rPr>
      </w:pPr>
      <w:r w:rsidRPr="00C1093A">
        <w:rPr>
          <w:rFonts w:ascii="Calibri" w:hAnsi="Calibri"/>
          <w:sz w:val="24"/>
          <w:szCs w:val="24"/>
        </w:rPr>
        <w:t xml:space="preserve">Potrivit Convenției ONU, </w:t>
      </w:r>
      <w:r w:rsidRPr="00C1093A">
        <w:rPr>
          <w:rFonts w:ascii="Calibri" w:hAnsi="Calibri"/>
          <w:i/>
          <w:iCs/>
          <w:sz w:val="24"/>
          <w:szCs w:val="24"/>
        </w:rPr>
        <w:t>design universal</w:t>
      </w:r>
      <w:r w:rsidRPr="00C1093A">
        <w:rPr>
          <w:rFonts w:ascii="Calibri" w:hAnsi="Calibri"/>
          <w:sz w:val="24"/>
          <w:szCs w:val="24"/>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25979DC7" w14:textId="77777777" w:rsidR="00600769" w:rsidRPr="00C1093A" w:rsidRDefault="00600769" w:rsidP="00600769">
      <w:pPr>
        <w:autoSpaceDE w:val="0"/>
        <w:autoSpaceDN w:val="0"/>
        <w:adjustRightInd w:val="0"/>
        <w:spacing w:before="0" w:after="0"/>
        <w:jc w:val="both"/>
        <w:rPr>
          <w:rFonts w:ascii="Calibri" w:hAnsi="Calibri"/>
          <w:sz w:val="24"/>
          <w:szCs w:val="24"/>
        </w:rPr>
      </w:pPr>
      <w:r w:rsidRPr="00C1093A">
        <w:rPr>
          <w:rFonts w:ascii="Calibri" w:hAnsi="Calibri"/>
          <w:sz w:val="24"/>
          <w:szCs w:val="24"/>
        </w:rPr>
        <w:t xml:space="preserve">În același timp, </w:t>
      </w:r>
      <w:r w:rsidRPr="00C1093A">
        <w:rPr>
          <w:rFonts w:ascii="Calibri" w:hAnsi="Calibri"/>
          <w:i/>
          <w:iCs/>
          <w:sz w:val="24"/>
          <w:szCs w:val="24"/>
        </w:rPr>
        <w:t>adaptarea rezonabilă</w:t>
      </w:r>
      <w:r w:rsidRPr="00C1093A">
        <w:rPr>
          <w:rFonts w:ascii="Calibri" w:hAnsi="Calibri"/>
          <w:sz w:val="24"/>
          <w:szCs w:val="24"/>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448CAE3D" w14:textId="77777777" w:rsidR="00600769" w:rsidRPr="00C1093A" w:rsidRDefault="00600769" w:rsidP="00600769">
      <w:pPr>
        <w:autoSpaceDE w:val="0"/>
        <w:autoSpaceDN w:val="0"/>
        <w:adjustRightInd w:val="0"/>
        <w:spacing w:before="0" w:after="0"/>
        <w:jc w:val="both"/>
        <w:rPr>
          <w:rFonts w:ascii="Calibri" w:hAnsi="Calibri"/>
          <w:sz w:val="24"/>
          <w:szCs w:val="24"/>
        </w:rPr>
      </w:pPr>
      <w:r w:rsidRPr="00C1093A">
        <w:rPr>
          <w:rFonts w:ascii="Calibri" w:hAnsi="Calibri"/>
          <w:sz w:val="24"/>
          <w:szCs w:val="24"/>
        </w:rPr>
        <w:t xml:space="preserve">Cadrul legal general privind accesibilitatea este dat de Legea nr. 448/2006 privind protecția și promovarea drepturilor persoanelor cu handicap, cu modificările și completările ulterioare, Capitolul IV </w:t>
      </w:r>
      <w:r w:rsidRPr="00C1093A">
        <w:rPr>
          <w:rFonts w:ascii="Calibri" w:hAnsi="Calibri"/>
          <w:i/>
          <w:iCs/>
          <w:sz w:val="24"/>
          <w:szCs w:val="24"/>
        </w:rPr>
        <w:t>Accesibilitate</w:t>
      </w:r>
      <w:r w:rsidRPr="00C1093A">
        <w:rPr>
          <w:rFonts w:ascii="Calibri" w:hAnsi="Calibri"/>
          <w:sz w:val="24"/>
          <w:szCs w:val="24"/>
        </w:rPr>
        <w:t>, art 61-71.</w:t>
      </w:r>
    </w:p>
    <w:p w14:paraId="640536EB" w14:textId="77777777" w:rsidR="00600769" w:rsidRPr="00C1093A" w:rsidRDefault="00600769" w:rsidP="00600769">
      <w:pPr>
        <w:autoSpaceDE w:val="0"/>
        <w:autoSpaceDN w:val="0"/>
        <w:adjustRightInd w:val="0"/>
        <w:spacing w:before="0" w:after="0"/>
        <w:jc w:val="both"/>
        <w:rPr>
          <w:rFonts w:ascii="Calibri" w:hAnsi="Calibri"/>
          <w:sz w:val="24"/>
          <w:szCs w:val="24"/>
        </w:rPr>
      </w:pPr>
      <w:r w:rsidRPr="00C1093A">
        <w:rPr>
          <w:rFonts w:ascii="Calibri" w:hAnsi="Calibri"/>
          <w:sz w:val="24"/>
          <w:szCs w:val="24"/>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bookmarkEnd w:id="125"/>
    <w:p w14:paraId="3718D0A1" w14:textId="77777777" w:rsidR="00600769" w:rsidRPr="00C1093A" w:rsidRDefault="00600769" w:rsidP="00600769">
      <w:pPr>
        <w:autoSpaceDE w:val="0"/>
        <w:autoSpaceDN w:val="0"/>
        <w:adjustRightInd w:val="0"/>
        <w:spacing w:before="0" w:after="0" w:line="259" w:lineRule="auto"/>
        <w:jc w:val="both"/>
        <w:rPr>
          <w:rFonts w:asciiTheme="minorHAnsi" w:hAnsiTheme="minorHAnsi" w:cstheme="minorHAnsi"/>
          <w:b/>
          <w:bCs/>
          <w:sz w:val="24"/>
          <w:szCs w:val="24"/>
        </w:rPr>
      </w:pPr>
    </w:p>
    <w:p w14:paraId="4E08829C" w14:textId="77777777" w:rsidR="00600769" w:rsidRPr="00C1093A" w:rsidRDefault="00600769" w:rsidP="00600769">
      <w:pPr>
        <w:autoSpaceDE w:val="0"/>
        <w:autoSpaceDN w:val="0"/>
        <w:adjustRightInd w:val="0"/>
        <w:spacing w:before="0" w:after="0" w:line="259" w:lineRule="auto"/>
        <w:jc w:val="both"/>
        <w:rPr>
          <w:rFonts w:asciiTheme="minorHAnsi" w:hAnsiTheme="minorHAnsi" w:cstheme="minorHAnsi"/>
          <w:sz w:val="24"/>
          <w:szCs w:val="24"/>
        </w:rPr>
      </w:pPr>
      <w:r w:rsidRPr="00C1093A">
        <w:rPr>
          <w:rFonts w:asciiTheme="minorHAnsi" w:hAnsiTheme="minorHAnsi" w:cstheme="minorHAnsi"/>
          <w:b/>
          <w:bCs/>
          <w:sz w:val="24"/>
          <w:szCs w:val="24"/>
        </w:rPr>
        <w:t>Dezvoltare durabilă şi eficienţă energetică</w:t>
      </w:r>
    </w:p>
    <w:p w14:paraId="37877782" w14:textId="77777777" w:rsidR="00600769" w:rsidRPr="00C1093A" w:rsidRDefault="00600769" w:rsidP="00600769">
      <w:pPr>
        <w:autoSpaceDE w:val="0"/>
        <w:autoSpaceDN w:val="0"/>
        <w:adjustRightInd w:val="0"/>
        <w:spacing w:before="0" w:after="0" w:line="259" w:lineRule="auto"/>
        <w:jc w:val="both"/>
        <w:rPr>
          <w:rFonts w:asciiTheme="minorHAnsi" w:hAnsiTheme="minorHAnsi" w:cstheme="minorHAnsi"/>
          <w:sz w:val="24"/>
          <w:szCs w:val="24"/>
        </w:rPr>
      </w:pPr>
      <w:r w:rsidRPr="00C1093A">
        <w:rPr>
          <w:rFonts w:asciiTheme="minorHAnsi" w:hAnsiTheme="minorHAnsi" w:cstheme="minorHAns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63009216" w14:textId="77777777" w:rsidR="00600769" w:rsidRPr="00C1093A" w:rsidRDefault="00600769" w:rsidP="00600769">
      <w:pPr>
        <w:spacing w:before="0" w:after="0" w:line="259" w:lineRule="auto"/>
        <w:jc w:val="both"/>
        <w:rPr>
          <w:rFonts w:asciiTheme="minorHAnsi" w:eastAsia="Times New Roman" w:hAnsiTheme="minorHAnsi" w:cstheme="minorHAnsi"/>
          <w:sz w:val="24"/>
          <w:szCs w:val="24"/>
        </w:rPr>
      </w:pPr>
    </w:p>
    <w:p w14:paraId="27F14A5C" w14:textId="77777777" w:rsidR="00600769" w:rsidRPr="00C1093A" w:rsidRDefault="00600769" w:rsidP="00600769">
      <w:pPr>
        <w:spacing w:before="0" w:after="0" w:line="259" w:lineRule="auto"/>
        <w:jc w:val="both"/>
        <w:rPr>
          <w:rFonts w:asciiTheme="minorHAnsi" w:eastAsia="Times New Roman" w:hAnsiTheme="minorHAnsi" w:cstheme="minorHAnsi"/>
          <w:sz w:val="24"/>
          <w:szCs w:val="24"/>
        </w:rPr>
      </w:pPr>
      <w:r w:rsidRPr="00C1093A">
        <w:rPr>
          <w:rFonts w:asciiTheme="minorHAnsi" w:eastAsia="Times New Roman" w:hAnsiTheme="minorHAnsi" w:cstheme="minorHAnsi"/>
          <w:sz w:val="24"/>
          <w:szCs w:val="24"/>
        </w:rPr>
        <w:t xml:space="preserve">În cadrul Declarației unice, solicitantul declară că va respecta obligațiile prevăzute în legislaţia comunitară și națională în domeniul dezvoltării durabile, egalității de șanse, nediscriminării și accesibilității pentru persoanele cu dizabilități. </w:t>
      </w:r>
    </w:p>
    <w:p w14:paraId="6EBE6244" w14:textId="77777777" w:rsidR="00600769" w:rsidRPr="00C1093A" w:rsidRDefault="00600769" w:rsidP="00600769">
      <w:pPr>
        <w:spacing w:before="0" w:after="0" w:line="259" w:lineRule="auto"/>
        <w:jc w:val="both"/>
        <w:rPr>
          <w:rFonts w:asciiTheme="minorHAnsi" w:eastAsia="Times New Roman" w:hAnsiTheme="minorHAnsi" w:cstheme="minorHAnsi"/>
          <w:sz w:val="24"/>
          <w:szCs w:val="24"/>
        </w:rPr>
      </w:pPr>
      <w:r w:rsidRPr="00C1093A">
        <w:rPr>
          <w:rFonts w:asciiTheme="minorHAnsi" w:eastAsia="Times New Roman" w:hAnsiTheme="minorHAnsi" w:cstheme="minorHAnsi"/>
          <w:sz w:val="24"/>
          <w:szCs w:val="24"/>
        </w:rPr>
        <w:t>Solicitantul va descrie în secțiunea relevantă din cererea de finanțare modul în care sunt respectate obligațiile prevăzute de legislația specifică aplicabilă, precum și alte acțiuni suplimentare (dacă este cazul).</w:t>
      </w:r>
    </w:p>
    <w:p w14:paraId="17859A39" w14:textId="77777777" w:rsidR="00E12457" w:rsidRPr="00C1093A" w:rsidRDefault="00E12457" w:rsidP="00A11E68">
      <w:pPr>
        <w:spacing w:before="0" w:after="0" w:line="256" w:lineRule="auto"/>
        <w:jc w:val="both"/>
        <w:rPr>
          <w:rFonts w:ascii="Calibri" w:hAnsi="Calibri"/>
          <w:sz w:val="24"/>
          <w:szCs w:val="24"/>
        </w:rPr>
      </w:pPr>
    </w:p>
    <w:p w14:paraId="02EBD74D" w14:textId="56FC12C8" w:rsidR="00A11E68" w:rsidRPr="00C1093A" w:rsidRDefault="00A11E68" w:rsidP="00E07D7E">
      <w:pPr>
        <w:pStyle w:val="ListParagraph"/>
        <w:numPr>
          <w:ilvl w:val="0"/>
          <w:numId w:val="53"/>
        </w:numPr>
        <w:spacing w:before="0" w:after="0" w:line="259" w:lineRule="auto"/>
        <w:jc w:val="both"/>
        <w:rPr>
          <w:rFonts w:ascii="Calibri" w:hAnsi="Calibri"/>
          <w:b/>
          <w:bCs/>
          <w:sz w:val="24"/>
          <w:szCs w:val="24"/>
          <w:lang w:val="fr-FR"/>
        </w:rPr>
      </w:pPr>
      <w:bookmarkStart w:id="126" w:name="_Hlk129431240"/>
      <w:bookmarkEnd w:id="122"/>
      <w:proofErr w:type="spellStart"/>
      <w:r w:rsidRPr="00C1093A">
        <w:rPr>
          <w:rFonts w:ascii="Calibri" w:eastAsia="Times New Roman" w:hAnsi="Calibri"/>
          <w:b/>
          <w:bCs/>
          <w:sz w:val="24"/>
          <w:szCs w:val="24"/>
          <w:lang w:val="fr-FR"/>
        </w:rPr>
        <w:t>Conformitatea</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proiectului</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cu</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regulile</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privind</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ajutorul</w:t>
      </w:r>
      <w:proofErr w:type="spellEnd"/>
      <w:r w:rsidRPr="00C1093A">
        <w:rPr>
          <w:rFonts w:ascii="Calibri" w:eastAsia="Times New Roman" w:hAnsi="Calibri"/>
          <w:b/>
          <w:bCs/>
          <w:sz w:val="24"/>
          <w:szCs w:val="24"/>
          <w:lang w:val="fr-FR"/>
        </w:rPr>
        <w:t xml:space="preserve"> de stat/ </w:t>
      </w:r>
      <w:proofErr w:type="spellStart"/>
      <w:r w:rsidRPr="00C1093A">
        <w:rPr>
          <w:rFonts w:ascii="Calibri" w:hAnsi="Calibri"/>
          <w:b/>
          <w:bCs/>
          <w:sz w:val="24"/>
          <w:szCs w:val="24"/>
          <w:lang w:val="fr-FR"/>
        </w:rPr>
        <w:t>Proiecte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generatoare</w:t>
      </w:r>
      <w:proofErr w:type="spellEnd"/>
      <w:r w:rsidRPr="00C1093A">
        <w:rPr>
          <w:rFonts w:ascii="Calibri" w:hAnsi="Calibri"/>
          <w:b/>
          <w:bCs/>
          <w:sz w:val="24"/>
          <w:szCs w:val="24"/>
          <w:lang w:val="fr-FR"/>
        </w:rPr>
        <w:t xml:space="preserve"> de profit</w:t>
      </w:r>
    </w:p>
    <w:p w14:paraId="2CAF56E0" w14:textId="77777777" w:rsidR="00A11E68" w:rsidRPr="00C1093A" w:rsidRDefault="00A11E68" w:rsidP="00A11E68">
      <w:pPr>
        <w:tabs>
          <w:tab w:val="left" w:pos="180"/>
          <w:tab w:val="left" w:pos="720"/>
        </w:tabs>
        <w:spacing w:before="0" w:after="0" w:line="259" w:lineRule="auto"/>
        <w:jc w:val="both"/>
        <w:rPr>
          <w:rFonts w:ascii="Calibri" w:hAnsi="Calibri"/>
          <w:sz w:val="24"/>
          <w:szCs w:val="24"/>
          <w:lang w:val="fr-FR"/>
        </w:rPr>
      </w:pP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cadrul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acestui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apel</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proiecte</w:t>
      </w:r>
      <w:proofErr w:type="spellEnd"/>
      <w:r w:rsidRPr="00C1093A">
        <w:rPr>
          <w:rFonts w:ascii="Calibri" w:hAnsi="Calibri"/>
          <w:sz w:val="24"/>
          <w:szCs w:val="24"/>
          <w:lang w:val="fr-FR"/>
        </w:rPr>
        <w:t xml:space="preserve"> </w:t>
      </w:r>
      <w:r w:rsidRPr="00C1093A">
        <w:rPr>
          <w:rFonts w:ascii="Calibri" w:hAnsi="Calibri"/>
          <w:bCs/>
          <w:sz w:val="24"/>
          <w:szCs w:val="24"/>
          <w:lang w:val="fr-FR"/>
        </w:rPr>
        <w:t>nu s</w:t>
      </w:r>
      <w:r w:rsidRPr="00C1093A">
        <w:rPr>
          <w:rFonts w:ascii="Calibri" w:hAnsi="Calibri"/>
          <w:sz w:val="24"/>
          <w:szCs w:val="24"/>
          <w:lang w:val="fr-FR"/>
        </w:rPr>
        <w:t xml:space="preserve">e </w:t>
      </w:r>
      <w:proofErr w:type="spellStart"/>
      <w:r w:rsidRPr="00C1093A">
        <w:rPr>
          <w:rFonts w:ascii="Calibri" w:hAnsi="Calibri"/>
          <w:sz w:val="24"/>
          <w:szCs w:val="24"/>
          <w:lang w:val="fr-FR"/>
        </w:rPr>
        <w:t>aplică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ajutorul</w:t>
      </w:r>
      <w:proofErr w:type="spellEnd"/>
      <w:r w:rsidRPr="00C1093A">
        <w:rPr>
          <w:rFonts w:ascii="Calibri" w:hAnsi="Calibri"/>
          <w:sz w:val="24"/>
          <w:szCs w:val="24"/>
          <w:lang w:val="fr-FR"/>
        </w:rPr>
        <w:t xml:space="preserve"> de stat.</w:t>
      </w:r>
    </w:p>
    <w:p w14:paraId="5DA4A82A" w14:textId="7A3DEF92" w:rsidR="00A11E68" w:rsidRPr="00C1093A" w:rsidRDefault="00A11E68" w:rsidP="00A11E68">
      <w:pPr>
        <w:spacing w:before="0" w:after="0" w:line="259" w:lineRule="auto"/>
        <w:jc w:val="both"/>
        <w:rPr>
          <w:rFonts w:ascii="Calibri" w:hAnsi="Calibri"/>
          <w:sz w:val="24"/>
          <w:szCs w:val="24"/>
          <w:lang w:val="fr-FR"/>
        </w:rPr>
      </w:pPr>
      <w:proofErr w:type="spellStart"/>
      <w:r w:rsidRPr="00C1093A">
        <w:rPr>
          <w:rFonts w:ascii="Calibri" w:hAnsi="Calibri"/>
          <w:sz w:val="24"/>
          <w:szCs w:val="24"/>
          <w:lang w:val="fr-FR"/>
        </w:rPr>
        <w:lastRenderedPageBreak/>
        <w:t>Solicitantul</w:t>
      </w:r>
      <w:proofErr w:type="spellEnd"/>
      <w:r w:rsidRPr="00C1093A">
        <w:rPr>
          <w:rFonts w:ascii="Calibri" w:hAnsi="Calibri"/>
          <w:sz w:val="24"/>
          <w:szCs w:val="24"/>
          <w:lang w:val="fr-FR"/>
        </w:rPr>
        <w:t xml:space="preserve"> va </w:t>
      </w:r>
      <w:proofErr w:type="spellStart"/>
      <w:r w:rsidRPr="00C1093A">
        <w:rPr>
          <w:rFonts w:ascii="Calibri" w:hAnsi="Calibri"/>
          <w:sz w:val="24"/>
          <w:szCs w:val="24"/>
          <w:lang w:val="fr-FR"/>
        </w:rPr>
        <w:t>declara</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momentul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depunerii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cererii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finanțare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faptul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proiectul</w:t>
      </w:r>
      <w:proofErr w:type="spellEnd"/>
      <w:r w:rsidRPr="00C1093A">
        <w:rPr>
          <w:rFonts w:ascii="Calibri" w:hAnsi="Calibri"/>
          <w:sz w:val="24"/>
          <w:szCs w:val="24"/>
          <w:lang w:val="fr-FR"/>
        </w:rPr>
        <w:t xml:space="preserve"> nu </w:t>
      </w:r>
      <w:proofErr w:type="spellStart"/>
      <w:r w:rsidRPr="00C1093A">
        <w:rPr>
          <w:rFonts w:ascii="Calibri" w:hAnsi="Calibri"/>
          <w:sz w:val="24"/>
          <w:szCs w:val="24"/>
          <w:lang w:val="fr-FR"/>
        </w:rPr>
        <w:t>generează</w:t>
      </w:r>
      <w:proofErr w:type="spellEnd"/>
      <w:r w:rsidRPr="00C1093A">
        <w:rPr>
          <w:rFonts w:ascii="Calibri" w:hAnsi="Calibri"/>
          <w:sz w:val="24"/>
          <w:szCs w:val="24"/>
          <w:lang w:val="fr-FR"/>
        </w:rPr>
        <w:t xml:space="preserve"> profit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niciun</w:t>
      </w:r>
      <w:proofErr w:type="spellEnd"/>
      <w:r w:rsidRPr="00C1093A">
        <w:rPr>
          <w:rFonts w:ascii="Calibri" w:hAnsi="Calibri"/>
          <w:sz w:val="24"/>
          <w:szCs w:val="24"/>
          <w:lang w:val="fr-FR"/>
        </w:rPr>
        <w:t xml:space="preserve"> an al </w:t>
      </w:r>
      <w:proofErr w:type="spellStart"/>
      <w:r w:rsidRPr="00C1093A">
        <w:rPr>
          <w:rFonts w:ascii="Calibri" w:hAnsi="Calibri"/>
          <w:sz w:val="24"/>
          <w:szCs w:val="24"/>
          <w:lang w:val="fr-FR"/>
        </w:rPr>
        <w:t>perioadei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viață</w:t>
      </w:r>
      <w:proofErr w:type="spellEnd"/>
      <w:r w:rsidRPr="00C1093A">
        <w:rPr>
          <w:rFonts w:ascii="Calibri" w:hAnsi="Calibri"/>
          <w:sz w:val="24"/>
          <w:szCs w:val="24"/>
          <w:lang w:val="fr-FR"/>
        </w:rPr>
        <w:t xml:space="preserve"> a </w:t>
      </w:r>
      <w:proofErr w:type="spellStart"/>
      <w:r w:rsidRPr="00C1093A">
        <w:rPr>
          <w:rFonts w:ascii="Calibri" w:hAnsi="Calibri"/>
          <w:sz w:val="24"/>
          <w:szCs w:val="24"/>
          <w:lang w:val="fr-FR"/>
        </w:rPr>
        <w:t>investiției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declaraţia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unică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și</w:t>
      </w:r>
      <w:proofErr w:type="spellEnd"/>
      <w:r w:rsidRPr="00C1093A">
        <w:rPr>
          <w:rFonts w:ascii="Calibri" w:hAnsi="Calibri"/>
          <w:sz w:val="24"/>
          <w:szCs w:val="24"/>
          <w:lang w:val="fr-FR"/>
        </w:rPr>
        <w:t xml:space="preserve"> va </w:t>
      </w:r>
      <w:proofErr w:type="spellStart"/>
      <w:r w:rsidRPr="00C1093A">
        <w:rPr>
          <w:rFonts w:ascii="Calibri" w:hAnsi="Calibri"/>
          <w:sz w:val="24"/>
          <w:szCs w:val="24"/>
          <w:lang w:val="fr-FR"/>
        </w:rPr>
        <w:t>completa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macheta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financiară</w:t>
      </w:r>
      <w:proofErr w:type="spellEnd"/>
      <w:r w:rsidRPr="00C1093A">
        <w:rPr>
          <w:rFonts w:ascii="Calibri" w:hAnsi="Calibri"/>
          <w:sz w:val="24"/>
          <w:szCs w:val="24"/>
          <w:lang w:val="fr-FR"/>
        </w:rPr>
        <w:t>.</w:t>
      </w:r>
    </w:p>
    <w:bookmarkEnd w:id="126"/>
    <w:p w14:paraId="548BAF19" w14:textId="77777777" w:rsidR="00E12457" w:rsidRPr="00C1093A" w:rsidRDefault="00E12457" w:rsidP="00E12457">
      <w:pPr>
        <w:spacing w:before="0" w:after="0" w:line="256" w:lineRule="auto"/>
        <w:jc w:val="both"/>
        <w:rPr>
          <w:rFonts w:ascii="Calibri" w:hAnsi="Calibri"/>
          <w:sz w:val="24"/>
          <w:szCs w:val="24"/>
          <w:lang w:val="fr-FR"/>
        </w:rPr>
      </w:pPr>
    </w:p>
    <w:p w14:paraId="5A9D7E25" w14:textId="2C5F85BE" w:rsidR="00A11E68" w:rsidRPr="00C1093A" w:rsidRDefault="00A11E68" w:rsidP="00E07D7E">
      <w:pPr>
        <w:pStyle w:val="ListParagraph"/>
        <w:numPr>
          <w:ilvl w:val="0"/>
          <w:numId w:val="53"/>
        </w:numPr>
        <w:autoSpaceDE w:val="0"/>
        <w:autoSpaceDN w:val="0"/>
        <w:adjustRightInd w:val="0"/>
        <w:spacing w:before="0" w:after="0" w:line="259" w:lineRule="auto"/>
        <w:jc w:val="both"/>
        <w:rPr>
          <w:rFonts w:ascii="Calibri" w:hAnsi="Calibri"/>
          <w:sz w:val="24"/>
          <w:szCs w:val="24"/>
          <w:lang w:val="fr-FR"/>
        </w:rPr>
      </w:pPr>
      <w:bookmarkStart w:id="127" w:name="_Hlk131591952"/>
      <w:proofErr w:type="spellStart"/>
      <w:r w:rsidRPr="00C1093A">
        <w:rPr>
          <w:rFonts w:ascii="Calibri" w:hAnsi="Calibri"/>
          <w:b/>
          <w:bCs/>
          <w:sz w:val="24"/>
          <w:szCs w:val="24"/>
          <w:lang w:val="fr-FR"/>
        </w:rPr>
        <w:t>Proiectul</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integrează</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măsuri</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adaptare</w:t>
      </w:r>
      <w:proofErr w:type="spellEnd"/>
      <w:r w:rsidRPr="00C1093A">
        <w:rPr>
          <w:rFonts w:ascii="Calibri" w:hAnsi="Calibri"/>
          <w:b/>
          <w:bCs/>
          <w:sz w:val="24"/>
          <w:szCs w:val="24"/>
          <w:lang w:val="fr-FR"/>
        </w:rPr>
        <w:t xml:space="preserve"> la </w:t>
      </w:r>
      <w:proofErr w:type="spellStart"/>
      <w:r w:rsidRPr="00C1093A">
        <w:rPr>
          <w:rFonts w:ascii="Calibri" w:hAnsi="Calibri"/>
          <w:b/>
          <w:bCs/>
          <w:sz w:val="24"/>
          <w:szCs w:val="24"/>
          <w:lang w:val="fr-FR"/>
        </w:rPr>
        <w:t>schimbările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climatice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și</w:t>
      </w:r>
      <w:proofErr w:type="spellEnd"/>
      <w:r w:rsidRPr="00C1093A">
        <w:rPr>
          <w:rFonts w:ascii="Calibri" w:hAnsi="Calibri"/>
          <w:b/>
          <w:bCs/>
          <w:sz w:val="24"/>
          <w:szCs w:val="24"/>
          <w:lang w:val="fr-FR"/>
        </w:rPr>
        <w:t xml:space="preserve"> – </w:t>
      </w:r>
      <w:proofErr w:type="spellStart"/>
      <w:r w:rsidRPr="00C1093A">
        <w:rPr>
          <w:rFonts w:ascii="Calibri" w:hAnsi="Calibri"/>
          <w:b/>
          <w:bCs/>
          <w:sz w:val="24"/>
          <w:szCs w:val="24"/>
          <w:lang w:val="fr-FR"/>
        </w:rPr>
        <w:t>dacă</w:t>
      </w:r>
      <w:proofErr w:type="spellEnd"/>
      <w:r w:rsidRPr="00C1093A">
        <w:rPr>
          <w:rFonts w:ascii="Calibri" w:hAnsi="Calibri"/>
          <w:b/>
          <w:bCs/>
          <w:sz w:val="24"/>
          <w:szCs w:val="24"/>
          <w:lang w:val="fr-FR"/>
        </w:rPr>
        <w:t xml:space="preserve"> este </w:t>
      </w:r>
      <w:proofErr w:type="spellStart"/>
      <w:r w:rsidRPr="00C1093A">
        <w:rPr>
          <w:rFonts w:ascii="Calibri" w:hAnsi="Calibri"/>
          <w:b/>
          <w:bCs/>
          <w:sz w:val="24"/>
          <w:szCs w:val="24"/>
          <w:lang w:val="fr-FR"/>
        </w:rPr>
        <w:t>cazul</w:t>
      </w:r>
      <w:proofErr w:type="spellEnd"/>
      <w:r w:rsidRPr="00C1093A">
        <w:rPr>
          <w:rFonts w:ascii="Calibri" w:hAnsi="Calibri"/>
          <w:b/>
          <w:bCs/>
          <w:sz w:val="24"/>
          <w:szCs w:val="24"/>
          <w:lang w:val="fr-FR"/>
        </w:rPr>
        <w:t xml:space="preserve"> - </w:t>
      </w:r>
      <w:proofErr w:type="spellStart"/>
      <w:r w:rsidRPr="00C1093A">
        <w:rPr>
          <w:rFonts w:ascii="Calibri" w:hAnsi="Calibri"/>
          <w:b/>
          <w:bCs/>
          <w:sz w:val="24"/>
          <w:szCs w:val="24"/>
          <w:lang w:val="fr-FR"/>
        </w:rPr>
        <w:t>măsuri</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atenuare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compensare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respectând</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Orientările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tehnice</w:t>
      </w:r>
      <w:proofErr w:type="spellEnd"/>
      <w:r w:rsidRPr="00C1093A">
        <w:rPr>
          <w:rFonts w:ascii="Calibri" w:hAnsi="Calibri"/>
          <w:b/>
          <w:bCs/>
          <w:sz w:val="24"/>
          <w:szCs w:val="24"/>
          <w:lang w:val="fr-FR"/>
        </w:rPr>
        <w:t xml:space="preserve"> ale </w:t>
      </w:r>
      <w:proofErr w:type="spellStart"/>
      <w:r w:rsidRPr="00C1093A">
        <w:rPr>
          <w:rFonts w:ascii="Calibri" w:hAnsi="Calibri"/>
          <w:b/>
          <w:bCs/>
          <w:sz w:val="24"/>
          <w:szCs w:val="24"/>
          <w:lang w:val="fr-FR"/>
        </w:rPr>
        <w:t>Comisiei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Europene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referitoare</w:t>
      </w:r>
      <w:proofErr w:type="spellEnd"/>
      <w:r w:rsidRPr="00C1093A">
        <w:rPr>
          <w:rFonts w:ascii="Calibri" w:hAnsi="Calibri"/>
          <w:b/>
          <w:bCs/>
          <w:sz w:val="24"/>
          <w:szCs w:val="24"/>
          <w:lang w:val="fr-FR"/>
        </w:rPr>
        <w:t xml:space="preserve"> la </w:t>
      </w:r>
      <w:proofErr w:type="spellStart"/>
      <w:r w:rsidRPr="00C1093A">
        <w:rPr>
          <w:rFonts w:ascii="Calibri" w:hAnsi="Calibri"/>
          <w:b/>
          <w:bCs/>
          <w:sz w:val="24"/>
          <w:szCs w:val="24"/>
          <w:lang w:val="fr-FR"/>
        </w:rPr>
        <w:t>imunizarea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infrastructurii</w:t>
      </w:r>
      <w:proofErr w:type="spellEnd"/>
      <w:r w:rsidRPr="00C1093A">
        <w:rPr>
          <w:rFonts w:ascii="Calibri" w:hAnsi="Calibri"/>
          <w:b/>
          <w:bCs/>
          <w:sz w:val="24"/>
          <w:szCs w:val="24"/>
          <w:lang w:val="fr-FR"/>
        </w:rPr>
        <w:t xml:space="preserve"> la </w:t>
      </w:r>
      <w:proofErr w:type="spellStart"/>
      <w:r w:rsidRPr="00C1093A">
        <w:rPr>
          <w:rFonts w:ascii="Calibri" w:hAnsi="Calibri"/>
          <w:b/>
          <w:bCs/>
          <w:sz w:val="24"/>
          <w:szCs w:val="24"/>
          <w:lang w:val="fr-FR"/>
        </w:rPr>
        <w:t>schimbările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climatice</w:t>
      </w:r>
      <w:proofErr w:type="spellEnd"/>
      <w:r w:rsidRPr="00C1093A">
        <w:rPr>
          <w:rFonts w:ascii="Calibri" w:hAnsi="Calibri"/>
          <w:b/>
          <w:bCs/>
          <w:sz w:val="24"/>
          <w:szCs w:val="24"/>
          <w:lang w:val="fr-FR"/>
        </w:rPr>
        <w:t xml:space="preserve"> </w:t>
      </w:r>
      <w:bookmarkEnd w:id="127"/>
    </w:p>
    <w:p w14:paraId="18DFA16D" w14:textId="2E3799B0" w:rsidR="00A11E68" w:rsidRPr="00C1093A" w:rsidRDefault="00A11E68" w:rsidP="00E61743">
      <w:pPr>
        <w:spacing w:before="0" w:after="0" w:line="259" w:lineRule="auto"/>
        <w:jc w:val="both"/>
        <w:rPr>
          <w:rFonts w:ascii="Calibri" w:hAnsi="Calibri"/>
          <w:sz w:val="24"/>
          <w:szCs w:val="24"/>
          <w:lang w:val="fr-FR"/>
        </w:rPr>
      </w:pPr>
      <w:proofErr w:type="spellStart"/>
      <w:r w:rsidRPr="00C1093A">
        <w:rPr>
          <w:rFonts w:ascii="Calibri" w:hAnsi="Calibri"/>
          <w:sz w:val="24"/>
          <w:szCs w:val="24"/>
          <w:lang w:val="fr-FR"/>
        </w:rPr>
        <w:t>Solicitantul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își</w:t>
      </w:r>
      <w:proofErr w:type="spellEnd"/>
      <w:r w:rsidRPr="00C1093A">
        <w:rPr>
          <w:rFonts w:ascii="Calibri" w:hAnsi="Calibri"/>
          <w:sz w:val="24"/>
          <w:szCs w:val="24"/>
          <w:lang w:val="fr-FR"/>
        </w:rPr>
        <w:t xml:space="preserve"> va </w:t>
      </w:r>
      <w:proofErr w:type="spellStart"/>
      <w:r w:rsidRPr="00C1093A">
        <w:rPr>
          <w:rFonts w:ascii="Calibri" w:hAnsi="Calibri"/>
          <w:sz w:val="24"/>
          <w:szCs w:val="24"/>
          <w:lang w:val="fr-FR"/>
        </w:rPr>
        <w:t>asuma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respectarea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acestor</w:t>
      </w:r>
      <w:proofErr w:type="spellEnd"/>
      <w:r w:rsidRPr="00C1093A">
        <w:rPr>
          <w:rFonts w:ascii="Calibri" w:hAnsi="Calibri"/>
          <w:sz w:val="24"/>
          <w:szCs w:val="24"/>
          <w:lang w:val="fr-FR"/>
        </w:rPr>
        <w:t xml:space="preserve"> aspecte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Declarația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unică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şi</w:t>
      </w:r>
      <w:proofErr w:type="spellEnd"/>
      <w:r w:rsidRPr="00C1093A">
        <w:rPr>
          <w:rFonts w:ascii="Calibri" w:hAnsi="Calibri"/>
          <w:sz w:val="24"/>
          <w:szCs w:val="24"/>
          <w:lang w:val="fr-FR"/>
        </w:rPr>
        <w:t xml:space="preserve"> va </w:t>
      </w:r>
      <w:proofErr w:type="spellStart"/>
      <w:r w:rsidRPr="00C1093A">
        <w:rPr>
          <w:rFonts w:ascii="Calibri" w:hAnsi="Calibri"/>
          <w:sz w:val="24"/>
          <w:szCs w:val="24"/>
          <w:lang w:val="fr-FR"/>
        </w:rPr>
        <w:t>descrie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secțiunea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relevantă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din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cererea</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finanțare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modul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care </w:t>
      </w:r>
      <w:proofErr w:type="spellStart"/>
      <w:r w:rsidRPr="00C1093A">
        <w:rPr>
          <w:rFonts w:ascii="Calibri" w:hAnsi="Calibri"/>
          <w:sz w:val="24"/>
          <w:szCs w:val="24"/>
          <w:lang w:val="fr-FR"/>
        </w:rPr>
        <w:t>integrează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măsuri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atenuare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respectiv</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adaptare</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schimbările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climatice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având</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vedere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informațiile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cuprinse</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Secțiunea</w:t>
      </w:r>
      <w:proofErr w:type="spellEnd"/>
      <w:r w:rsidRPr="00C1093A">
        <w:rPr>
          <w:rFonts w:ascii="Calibri" w:hAnsi="Calibri"/>
          <w:sz w:val="24"/>
          <w:szCs w:val="24"/>
          <w:lang w:val="fr-FR"/>
        </w:rPr>
        <w:t xml:space="preserve"> </w:t>
      </w:r>
      <w:r w:rsidR="00F32835" w:rsidRPr="00C1093A">
        <w:rPr>
          <w:rFonts w:ascii="Calibri" w:hAnsi="Calibri"/>
          <w:sz w:val="24"/>
          <w:szCs w:val="24"/>
          <w:lang w:val="fr-FR"/>
        </w:rPr>
        <w:t>3.16</w:t>
      </w:r>
      <w:r w:rsidRPr="00C1093A">
        <w:rPr>
          <w:rFonts w:ascii="Calibri" w:hAnsi="Calibri"/>
          <w:sz w:val="24"/>
          <w:szCs w:val="24"/>
          <w:lang w:val="fr-FR"/>
        </w:rPr>
        <w:t xml:space="preserve"> </w:t>
      </w:r>
      <w:proofErr w:type="spellStart"/>
      <w:r w:rsidR="00F32835" w:rsidRPr="00C1093A">
        <w:rPr>
          <w:rFonts w:ascii="Calibri" w:hAnsi="Calibri"/>
          <w:sz w:val="24"/>
          <w:szCs w:val="24"/>
          <w:lang w:val="fr-FR"/>
        </w:rPr>
        <w:t>Principii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orizontale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din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prezentul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ghid</w:t>
      </w:r>
      <w:proofErr w:type="spellEnd"/>
      <w:r w:rsidRPr="00C1093A">
        <w:rPr>
          <w:rFonts w:ascii="Calibri" w:hAnsi="Calibri"/>
          <w:sz w:val="24"/>
          <w:szCs w:val="24"/>
          <w:lang w:val="fr-FR"/>
        </w:rPr>
        <w:t xml:space="preserve"> si </w:t>
      </w:r>
      <w:proofErr w:type="spellStart"/>
      <w:r w:rsidRPr="00C1093A">
        <w:rPr>
          <w:rFonts w:ascii="Calibri" w:hAnsi="Calibri"/>
          <w:sz w:val="24"/>
          <w:szCs w:val="24"/>
          <w:lang w:val="fr-FR"/>
        </w:rPr>
        <w:t>Orientările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Comisiei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Europene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privind</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imunizarea</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schimbările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climatice</w:t>
      </w:r>
      <w:proofErr w:type="spellEnd"/>
      <w:r w:rsidRPr="00C1093A">
        <w:rPr>
          <w:rFonts w:ascii="Calibri" w:hAnsi="Calibri"/>
          <w:sz w:val="24"/>
          <w:szCs w:val="24"/>
          <w:lang w:val="fr-FR"/>
        </w:rPr>
        <w:t>.</w:t>
      </w:r>
    </w:p>
    <w:p w14:paraId="564097FB" w14:textId="00A52961" w:rsidR="00A11E68" w:rsidRPr="00C1093A" w:rsidRDefault="00A11E68" w:rsidP="00A11E68">
      <w:pPr>
        <w:autoSpaceDE w:val="0"/>
        <w:autoSpaceDN w:val="0"/>
        <w:adjustRightInd w:val="0"/>
        <w:spacing w:before="0" w:after="0" w:line="259" w:lineRule="auto"/>
        <w:jc w:val="both"/>
        <w:rPr>
          <w:rFonts w:ascii="Calibri" w:hAnsi="Calibri"/>
          <w:sz w:val="24"/>
          <w:szCs w:val="24"/>
          <w:lang w:val="fr-FR"/>
        </w:rPr>
      </w:pPr>
      <w:proofErr w:type="spellStart"/>
      <w:r w:rsidRPr="00C1093A">
        <w:rPr>
          <w:rFonts w:ascii="Calibri" w:hAnsi="Calibri"/>
          <w:sz w:val="24"/>
          <w:szCs w:val="24"/>
          <w:lang w:val="fr-FR"/>
        </w:rPr>
        <w:t>Investițiile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infrastructură</w:t>
      </w:r>
      <w:proofErr w:type="spellEnd"/>
      <w:r w:rsidRPr="00C1093A">
        <w:rPr>
          <w:rFonts w:ascii="Calibri" w:hAnsi="Calibri"/>
          <w:sz w:val="24"/>
          <w:szCs w:val="24"/>
          <w:lang w:val="fr-FR"/>
        </w:rPr>
        <w:t xml:space="preserve"> care au o </w:t>
      </w:r>
      <w:proofErr w:type="spellStart"/>
      <w:r w:rsidRPr="00C1093A">
        <w:rPr>
          <w:rFonts w:ascii="Calibri" w:hAnsi="Calibri"/>
          <w:sz w:val="24"/>
          <w:szCs w:val="24"/>
          <w:lang w:val="fr-FR"/>
        </w:rPr>
        <w:t>durată</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viață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preconizată</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cel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puțin</w:t>
      </w:r>
      <w:proofErr w:type="spellEnd"/>
      <w:r w:rsidRPr="00C1093A">
        <w:rPr>
          <w:rFonts w:ascii="Calibri" w:hAnsi="Calibri"/>
          <w:sz w:val="24"/>
          <w:szCs w:val="24"/>
          <w:lang w:val="fr-FR"/>
        </w:rPr>
        <w:t xml:space="preserve"> </w:t>
      </w:r>
      <w:r w:rsidR="00FD2A55" w:rsidRPr="00C1093A">
        <w:rPr>
          <w:rFonts w:ascii="Calibri" w:hAnsi="Calibri"/>
          <w:sz w:val="24"/>
          <w:szCs w:val="24"/>
          <w:lang w:val="fr-FR"/>
        </w:rPr>
        <w:t>5</w:t>
      </w:r>
      <w:r w:rsidRPr="00C1093A">
        <w:rPr>
          <w:rFonts w:ascii="Calibri" w:hAnsi="Calibri"/>
          <w:sz w:val="24"/>
          <w:szCs w:val="24"/>
          <w:lang w:val="fr-FR"/>
        </w:rPr>
        <w:t xml:space="preserve"> </w:t>
      </w:r>
      <w:proofErr w:type="spellStart"/>
      <w:r w:rsidRPr="00C1093A">
        <w:rPr>
          <w:rFonts w:ascii="Calibri" w:hAnsi="Calibri"/>
          <w:sz w:val="24"/>
          <w:szCs w:val="24"/>
          <w:lang w:val="fr-FR"/>
        </w:rPr>
        <w:t>ani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trebuie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demonstreze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imunizarea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față</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schimbările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climatice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conformitate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cerințele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din</w:t>
      </w:r>
      <w:proofErr w:type="spellEnd"/>
      <w:r w:rsidRPr="00C1093A">
        <w:rPr>
          <w:rFonts w:ascii="Calibri" w:hAnsi="Calibri"/>
          <w:sz w:val="24"/>
          <w:szCs w:val="24"/>
          <w:lang w:val="fr-FR"/>
        </w:rPr>
        <w:t xml:space="preserve"> </w:t>
      </w:r>
      <w:proofErr w:type="spellStart"/>
      <w:r w:rsidRPr="00C1093A">
        <w:rPr>
          <w:rFonts w:ascii="Calibri" w:hAnsi="Calibri"/>
          <w:i/>
          <w:iCs/>
          <w:sz w:val="24"/>
          <w:szCs w:val="24"/>
          <w:lang w:val="fr-FR"/>
        </w:rPr>
        <w:t>Comunicarea</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Comisiei</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Europene</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privind</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Orientările</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tehnice</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referitoare</w:t>
      </w:r>
      <w:proofErr w:type="spellEnd"/>
      <w:r w:rsidRPr="00C1093A">
        <w:rPr>
          <w:rFonts w:ascii="Calibri" w:hAnsi="Calibri"/>
          <w:i/>
          <w:iCs/>
          <w:sz w:val="24"/>
          <w:szCs w:val="24"/>
          <w:lang w:val="fr-FR"/>
        </w:rPr>
        <w:t xml:space="preserve"> la </w:t>
      </w:r>
      <w:proofErr w:type="spellStart"/>
      <w:r w:rsidRPr="00C1093A">
        <w:rPr>
          <w:rFonts w:ascii="Calibri" w:hAnsi="Calibri"/>
          <w:i/>
          <w:iCs/>
          <w:sz w:val="24"/>
          <w:szCs w:val="24"/>
          <w:lang w:val="fr-FR"/>
        </w:rPr>
        <w:t>imunizarea</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infrastructurii</w:t>
      </w:r>
      <w:proofErr w:type="spellEnd"/>
      <w:r w:rsidRPr="00C1093A">
        <w:rPr>
          <w:rFonts w:ascii="Calibri" w:hAnsi="Calibri"/>
          <w:i/>
          <w:iCs/>
          <w:sz w:val="24"/>
          <w:szCs w:val="24"/>
          <w:lang w:val="fr-FR"/>
        </w:rPr>
        <w:t xml:space="preserve"> la </w:t>
      </w:r>
      <w:proofErr w:type="spellStart"/>
      <w:r w:rsidRPr="00C1093A">
        <w:rPr>
          <w:rFonts w:ascii="Calibri" w:hAnsi="Calibri"/>
          <w:i/>
          <w:iCs/>
          <w:sz w:val="24"/>
          <w:szCs w:val="24"/>
          <w:lang w:val="fr-FR"/>
        </w:rPr>
        <w:t>schimbările</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climatice</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în</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perioada</w:t>
      </w:r>
      <w:proofErr w:type="spellEnd"/>
      <w:r w:rsidRPr="00C1093A">
        <w:rPr>
          <w:rFonts w:ascii="Calibri" w:hAnsi="Calibri"/>
          <w:i/>
          <w:iCs/>
          <w:sz w:val="24"/>
          <w:szCs w:val="24"/>
          <w:lang w:val="fr-FR"/>
        </w:rPr>
        <w:t xml:space="preserve"> 2021-2027 </w:t>
      </w:r>
      <w:proofErr w:type="spellStart"/>
      <w:r w:rsidRPr="00C1093A">
        <w:rPr>
          <w:rFonts w:ascii="Calibri" w:hAnsi="Calibri"/>
          <w:i/>
          <w:iCs/>
          <w:sz w:val="24"/>
          <w:szCs w:val="24"/>
          <w:lang w:val="fr-FR"/>
        </w:rPr>
        <w:t>publicate</w:t>
      </w:r>
      <w:proofErr w:type="spellEnd"/>
      <w:r w:rsidRPr="00C1093A">
        <w:rPr>
          <w:rFonts w:ascii="Calibri" w:hAnsi="Calibri"/>
          <w:i/>
          <w:iCs/>
          <w:sz w:val="24"/>
          <w:szCs w:val="24"/>
          <w:lang w:val="fr-FR"/>
        </w:rPr>
        <w:t xml:space="preserve"> la 16 </w:t>
      </w:r>
      <w:proofErr w:type="spellStart"/>
      <w:r w:rsidRPr="00C1093A">
        <w:rPr>
          <w:rFonts w:ascii="Calibri" w:hAnsi="Calibri"/>
          <w:i/>
          <w:iCs/>
          <w:sz w:val="24"/>
          <w:szCs w:val="24"/>
          <w:lang w:val="fr-FR"/>
        </w:rPr>
        <w:t>septembrie</w:t>
      </w:r>
      <w:proofErr w:type="spellEnd"/>
      <w:r w:rsidRPr="00C1093A">
        <w:rPr>
          <w:rFonts w:ascii="Calibri" w:hAnsi="Calibri"/>
          <w:i/>
          <w:iCs/>
          <w:sz w:val="24"/>
          <w:szCs w:val="24"/>
          <w:lang w:val="fr-FR"/>
        </w:rPr>
        <w:t xml:space="preserve"> 2021 (2021/C 373/01).</w:t>
      </w:r>
    </w:p>
    <w:p w14:paraId="4E8DD0AA" w14:textId="016D39EB" w:rsidR="00C40FC5" w:rsidRPr="00C1093A" w:rsidRDefault="00A11E68" w:rsidP="00A11E68">
      <w:pPr>
        <w:autoSpaceDE w:val="0"/>
        <w:autoSpaceDN w:val="0"/>
        <w:adjustRightInd w:val="0"/>
        <w:spacing w:before="0" w:after="0" w:line="259" w:lineRule="auto"/>
        <w:jc w:val="both"/>
        <w:rPr>
          <w:rFonts w:ascii="Calibri" w:hAnsi="Calibri"/>
          <w:sz w:val="24"/>
          <w:szCs w:val="24"/>
          <w:lang w:val="fr-FR"/>
        </w:rPr>
      </w:pPr>
      <w:bookmarkStart w:id="128" w:name="_Hlk131591986"/>
      <w:proofErr w:type="spellStart"/>
      <w:r w:rsidRPr="00C1093A">
        <w:rPr>
          <w:rFonts w:ascii="Calibri" w:hAnsi="Calibri"/>
          <w:sz w:val="24"/>
          <w:szCs w:val="24"/>
          <w:lang w:val="fr-FR"/>
        </w:rPr>
        <w:t>Imunizarea</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schimbările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climatice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este</w:t>
      </w:r>
      <w:proofErr w:type="spellEnd"/>
      <w:r w:rsidRPr="00C1093A">
        <w:rPr>
          <w:rFonts w:ascii="Calibri" w:hAnsi="Calibri"/>
          <w:sz w:val="24"/>
          <w:szCs w:val="24"/>
          <w:lang w:val="fr-FR"/>
        </w:rPr>
        <w:t xml:space="preserve"> un </w:t>
      </w:r>
      <w:proofErr w:type="spellStart"/>
      <w:r w:rsidRPr="00C1093A">
        <w:rPr>
          <w:rFonts w:ascii="Calibri" w:hAnsi="Calibri"/>
          <w:sz w:val="24"/>
          <w:szCs w:val="24"/>
          <w:lang w:val="fr-FR"/>
        </w:rPr>
        <w:t>proces</w:t>
      </w:r>
      <w:proofErr w:type="spellEnd"/>
      <w:r w:rsidRPr="00C1093A">
        <w:rPr>
          <w:rFonts w:ascii="Calibri" w:hAnsi="Calibri"/>
          <w:sz w:val="24"/>
          <w:szCs w:val="24"/>
          <w:lang w:val="fr-FR"/>
        </w:rPr>
        <w:t xml:space="preserve"> care </w:t>
      </w:r>
      <w:proofErr w:type="spellStart"/>
      <w:r w:rsidRPr="00C1093A">
        <w:rPr>
          <w:rFonts w:ascii="Calibri" w:hAnsi="Calibri"/>
          <w:sz w:val="24"/>
          <w:szCs w:val="24"/>
          <w:lang w:val="fr-FR"/>
        </w:rPr>
        <w:t>integrează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măsuri</w:t>
      </w:r>
      <w:proofErr w:type="spellEnd"/>
      <w:r w:rsidRPr="00C1093A">
        <w:rPr>
          <w:rFonts w:ascii="Calibri" w:hAnsi="Calibri"/>
          <w:sz w:val="24"/>
          <w:szCs w:val="24"/>
          <w:lang w:val="fr-FR"/>
        </w:rPr>
        <w:t xml:space="preserve"> de </w:t>
      </w:r>
      <w:proofErr w:type="spellStart"/>
      <w:r w:rsidRPr="00C1093A">
        <w:rPr>
          <w:rFonts w:ascii="Calibri" w:hAnsi="Calibri"/>
          <w:i/>
          <w:iCs/>
          <w:sz w:val="24"/>
          <w:szCs w:val="24"/>
          <w:lang w:val="fr-FR"/>
        </w:rPr>
        <w:t>adaptare</w:t>
      </w:r>
      <w:proofErr w:type="spellEnd"/>
      <w:r w:rsidRPr="00C1093A">
        <w:rPr>
          <w:rFonts w:ascii="Calibri" w:hAnsi="Calibri"/>
          <w:i/>
          <w:iCs/>
          <w:sz w:val="24"/>
          <w:szCs w:val="24"/>
          <w:lang w:val="fr-FR"/>
        </w:rPr>
        <w:t xml:space="preserve"> </w:t>
      </w:r>
      <w:r w:rsidRPr="00C1093A">
        <w:rPr>
          <w:rFonts w:ascii="Calibri" w:hAnsi="Calibri"/>
          <w:sz w:val="24"/>
          <w:szCs w:val="24"/>
          <w:lang w:val="fr-FR"/>
        </w:rPr>
        <w:t xml:space="preserve">a </w:t>
      </w:r>
      <w:proofErr w:type="spellStart"/>
      <w:r w:rsidRPr="00C1093A">
        <w:rPr>
          <w:rFonts w:ascii="Calibri" w:hAnsi="Calibri"/>
          <w:sz w:val="24"/>
          <w:szCs w:val="24"/>
          <w:lang w:val="fr-FR"/>
        </w:rPr>
        <w:t>schimbărilor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climatice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și</w:t>
      </w:r>
      <w:proofErr w:type="spellEnd"/>
      <w:r w:rsidRPr="00C1093A">
        <w:rPr>
          <w:rFonts w:ascii="Calibri" w:hAnsi="Calibri"/>
          <w:sz w:val="24"/>
          <w:szCs w:val="24"/>
          <w:lang w:val="fr-FR"/>
        </w:rPr>
        <w:t xml:space="preserve"> – </w:t>
      </w:r>
      <w:proofErr w:type="spellStart"/>
      <w:r w:rsidRPr="00C1093A">
        <w:rPr>
          <w:rFonts w:ascii="Calibri" w:hAnsi="Calibri"/>
          <w:sz w:val="24"/>
          <w:szCs w:val="24"/>
          <w:lang w:val="fr-FR"/>
        </w:rPr>
        <w:t>dacă</w:t>
      </w:r>
      <w:proofErr w:type="spellEnd"/>
      <w:r w:rsidRPr="00C1093A">
        <w:rPr>
          <w:rFonts w:ascii="Calibri" w:hAnsi="Calibri"/>
          <w:sz w:val="24"/>
          <w:szCs w:val="24"/>
          <w:lang w:val="fr-FR"/>
        </w:rPr>
        <w:t xml:space="preserve"> este </w:t>
      </w:r>
      <w:proofErr w:type="spellStart"/>
      <w:r w:rsidRPr="00C1093A">
        <w:rPr>
          <w:rFonts w:ascii="Calibri" w:hAnsi="Calibri"/>
          <w:sz w:val="24"/>
          <w:szCs w:val="24"/>
          <w:lang w:val="fr-FR"/>
        </w:rPr>
        <w:t>cazul</w:t>
      </w:r>
      <w:proofErr w:type="spellEnd"/>
      <w:r w:rsidRPr="00C1093A">
        <w:rPr>
          <w:rFonts w:ascii="Calibri" w:hAnsi="Calibri"/>
          <w:sz w:val="24"/>
          <w:szCs w:val="24"/>
          <w:lang w:val="fr-FR"/>
        </w:rPr>
        <w:t xml:space="preserve"> - </w:t>
      </w:r>
      <w:proofErr w:type="spellStart"/>
      <w:r w:rsidRPr="00C1093A">
        <w:rPr>
          <w:rFonts w:ascii="Calibri" w:hAnsi="Calibri"/>
          <w:sz w:val="24"/>
          <w:szCs w:val="24"/>
          <w:lang w:val="fr-FR"/>
        </w:rPr>
        <w:t>măsuri</w:t>
      </w:r>
      <w:proofErr w:type="spellEnd"/>
      <w:r w:rsidRPr="00C1093A">
        <w:rPr>
          <w:rFonts w:ascii="Calibri" w:hAnsi="Calibri"/>
          <w:sz w:val="24"/>
          <w:szCs w:val="24"/>
          <w:lang w:val="fr-FR"/>
        </w:rPr>
        <w:t xml:space="preserve"> </w:t>
      </w:r>
      <w:proofErr w:type="spellStart"/>
      <w:r w:rsidRPr="00C1093A">
        <w:rPr>
          <w:rFonts w:ascii="Calibri" w:hAnsi="Calibri"/>
          <w:i/>
          <w:iCs/>
          <w:sz w:val="24"/>
          <w:szCs w:val="24"/>
          <w:lang w:val="fr-FR"/>
        </w:rPr>
        <w:t>atenuare</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compensare</w:t>
      </w:r>
      <w:proofErr w:type="spellEnd"/>
      <w:r w:rsidRPr="00C1093A">
        <w:rPr>
          <w:rFonts w:ascii="Calibri" w:hAnsi="Calibri"/>
          <w:i/>
          <w:iCs/>
          <w:sz w:val="24"/>
          <w:szCs w:val="24"/>
          <w:lang w:val="fr-FR"/>
        </w:rPr>
        <w:t>)</w:t>
      </w:r>
      <w:r w:rsidRPr="00C1093A">
        <w:rPr>
          <w:rFonts w:ascii="Calibri" w:hAnsi="Calibri"/>
          <w:sz w:val="24"/>
          <w:szCs w:val="24"/>
          <w:lang w:val="fr-FR"/>
        </w:rPr>
        <w:t xml:space="preserve"> de la </w:t>
      </w:r>
      <w:proofErr w:type="spellStart"/>
      <w:r w:rsidRPr="00C1093A">
        <w:rPr>
          <w:rFonts w:ascii="Calibri" w:hAnsi="Calibri"/>
          <w:sz w:val="24"/>
          <w:szCs w:val="24"/>
          <w:lang w:val="fr-FR"/>
        </w:rPr>
        <w:t>schimbările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climatice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dezvoltarea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proiectelor</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infrastructură</w:t>
      </w:r>
      <w:proofErr w:type="spellEnd"/>
      <w:r w:rsidRPr="00C1093A">
        <w:rPr>
          <w:rFonts w:ascii="Calibri" w:hAnsi="Calibri"/>
          <w:sz w:val="24"/>
          <w:szCs w:val="24"/>
          <w:lang w:val="fr-FR"/>
        </w:rPr>
        <w:t xml:space="preserve">. </w:t>
      </w:r>
    </w:p>
    <w:p w14:paraId="6816926E" w14:textId="77777777" w:rsidR="00A11E68" w:rsidRPr="00C1093A" w:rsidRDefault="00A11E68" w:rsidP="00A11E68">
      <w:pPr>
        <w:autoSpaceDE w:val="0"/>
        <w:autoSpaceDN w:val="0"/>
        <w:adjustRightInd w:val="0"/>
        <w:spacing w:before="0" w:after="0" w:line="259" w:lineRule="auto"/>
        <w:jc w:val="both"/>
        <w:rPr>
          <w:rFonts w:ascii="Calibri" w:hAnsi="Calibri"/>
          <w:sz w:val="24"/>
          <w:szCs w:val="24"/>
          <w:lang w:val="fr-FR"/>
        </w:rPr>
      </w:pPr>
      <w:proofErr w:type="spellStart"/>
      <w:r w:rsidRPr="00C1093A">
        <w:rPr>
          <w:rFonts w:ascii="Calibri" w:hAnsi="Calibri"/>
          <w:sz w:val="24"/>
          <w:szCs w:val="24"/>
          <w:lang w:val="fr-FR"/>
        </w:rPr>
        <w:t>Aceasta</w:t>
      </w:r>
      <w:proofErr w:type="spellEnd"/>
      <w:r w:rsidRPr="00C1093A">
        <w:rPr>
          <w:rFonts w:ascii="Calibri" w:hAnsi="Calibri"/>
          <w:sz w:val="24"/>
          <w:szCs w:val="24"/>
          <w:lang w:val="fr-FR"/>
        </w:rPr>
        <w:t xml:space="preserve"> </w:t>
      </w:r>
      <w:proofErr w:type="spellStart"/>
      <w:proofErr w:type="gramStart"/>
      <w:r w:rsidRPr="00C1093A">
        <w:rPr>
          <w:rFonts w:ascii="Calibri" w:hAnsi="Calibri"/>
          <w:sz w:val="24"/>
          <w:szCs w:val="24"/>
          <w:lang w:val="fr-FR"/>
        </w:rPr>
        <w:t>presupune</w:t>
      </w:r>
      <w:proofErr w:type="spellEnd"/>
      <w:r w:rsidRPr="00C1093A">
        <w:rPr>
          <w:rFonts w:ascii="Calibri" w:hAnsi="Calibri"/>
          <w:sz w:val="24"/>
          <w:szCs w:val="24"/>
          <w:lang w:val="fr-FR"/>
        </w:rPr>
        <w:t>:</w:t>
      </w:r>
      <w:proofErr w:type="gramEnd"/>
      <w:r w:rsidRPr="00C1093A">
        <w:rPr>
          <w:rFonts w:ascii="Calibri" w:hAnsi="Calibri"/>
          <w:sz w:val="24"/>
          <w:szCs w:val="24"/>
          <w:lang w:val="fr-FR"/>
        </w:rPr>
        <w:t xml:space="preserve"> </w:t>
      </w:r>
    </w:p>
    <w:p w14:paraId="44FC7A66" w14:textId="77777777" w:rsidR="00A11E68" w:rsidRPr="00C1093A" w:rsidRDefault="00A11E68" w:rsidP="00A11E68">
      <w:pPr>
        <w:autoSpaceDE w:val="0"/>
        <w:autoSpaceDN w:val="0"/>
        <w:adjustRightInd w:val="0"/>
        <w:spacing w:before="0" w:after="0" w:line="259" w:lineRule="auto"/>
        <w:jc w:val="both"/>
        <w:rPr>
          <w:rFonts w:ascii="Calibri" w:hAnsi="Calibri"/>
          <w:sz w:val="24"/>
          <w:szCs w:val="24"/>
          <w:lang w:val="fr-FR"/>
        </w:rPr>
      </w:pPr>
      <w:r w:rsidRPr="00C1093A">
        <w:rPr>
          <w:rFonts w:ascii="Calibri" w:hAnsi="Calibri"/>
          <w:i/>
          <w:iCs/>
          <w:sz w:val="24"/>
          <w:szCs w:val="24"/>
          <w:lang w:val="fr-FR"/>
        </w:rPr>
        <w:t xml:space="preserve">a. </w:t>
      </w:r>
      <w:proofErr w:type="spellStart"/>
      <w:r w:rsidRPr="00C1093A">
        <w:rPr>
          <w:rFonts w:ascii="Calibri" w:hAnsi="Calibri"/>
          <w:i/>
          <w:iCs/>
          <w:sz w:val="24"/>
          <w:szCs w:val="24"/>
          <w:lang w:val="fr-FR"/>
        </w:rPr>
        <w:t>În</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etapa</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analizei</w:t>
      </w:r>
      <w:proofErr w:type="spellEnd"/>
      <w:r w:rsidRPr="00C1093A">
        <w:rPr>
          <w:rFonts w:ascii="Calibri" w:hAnsi="Calibri"/>
          <w:i/>
          <w:iCs/>
          <w:sz w:val="24"/>
          <w:szCs w:val="24"/>
          <w:lang w:val="fr-FR"/>
        </w:rPr>
        <w:t xml:space="preserve"> de </w:t>
      </w:r>
      <w:proofErr w:type="spellStart"/>
      <w:r w:rsidRPr="00C1093A">
        <w:rPr>
          <w:rFonts w:ascii="Calibri" w:hAnsi="Calibri"/>
          <w:i/>
          <w:iCs/>
          <w:sz w:val="24"/>
          <w:szCs w:val="24"/>
          <w:lang w:val="fr-FR"/>
        </w:rPr>
        <w:t>opțiuni</w:t>
      </w:r>
      <w:proofErr w:type="spellEnd"/>
      <w:r w:rsidRPr="00C1093A">
        <w:rPr>
          <w:rFonts w:ascii="Calibri" w:hAnsi="Calibri"/>
          <w:i/>
          <w:iCs/>
          <w:sz w:val="24"/>
          <w:szCs w:val="24"/>
          <w:lang w:val="fr-FR"/>
        </w:rPr>
        <w:t xml:space="preserve"> </w:t>
      </w:r>
      <w:r w:rsidRPr="00C1093A">
        <w:rPr>
          <w:rFonts w:ascii="Calibri" w:hAnsi="Calibri"/>
          <w:sz w:val="24"/>
          <w:szCs w:val="24"/>
          <w:lang w:val="fr-FR"/>
        </w:rPr>
        <w:t xml:space="preserve">- </w:t>
      </w:r>
      <w:proofErr w:type="spellStart"/>
      <w:r w:rsidRPr="00C1093A">
        <w:rPr>
          <w:rFonts w:ascii="Calibri" w:hAnsi="Calibri"/>
          <w:sz w:val="24"/>
          <w:szCs w:val="24"/>
          <w:lang w:val="fr-FR"/>
        </w:rPr>
        <w:t>integrarea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analiza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şi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decizia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asupra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opțiunii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preferate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lângă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considerentele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tehnice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economice</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mediu</w:t>
      </w:r>
      <w:proofErr w:type="spellEnd"/>
      <w:r w:rsidRPr="00C1093A">
        <w:rPr>
          <w:rFonts w:ascii="Calibri" w:hAnsi="Calibri"/>
          <w:sz w:val="24"/>
          <w:szCs w:val="24"/>
          <w:lang w:val="fr-FR"/>
        </w:rPr>
        <w:t xml:space="preserve">, etc.) </w:t>
      </w:r>
      <w:proofErr w:type="spellStart"/>
      <w:r w:rsidRPr="00C1093A">
        <w:rPr>
          <w:rFonts w:ascii="Calibri" w:hAnsi="Calibri"/>
          <w:sz w:val="24"/>
          <w:szCs w:val="24"/>
          <w:lang w:val="fr-FR"/>
        </w:rPr>
        <w:t>şi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considerentele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legate</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impactul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opțiunilor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din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punctul</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vedere</w:t>
      </w:r>
      <w:proofErr w:type="spellEnd"/>
      <w:r w:rsidRPr="00C1093A">
        <w:rPr>
          <w:rFonts w:ascii="Calibri" w:hAnsi="Calibri"/>
          <w:sz w:val="24"/>
          <w:szCs w:val="24"/>
          <w:lang w:val="fr-FR"/>
        </w:rPr>
        <w:t xml:space="preserve"> al </w:t>
      </w:r>
      <w:proofErr w:type="spellStart"/>
      <w:r w:rsidRPr="00C1093A">
        <w:rPr>
          <w:rFonts w:ascii="Calibri" w:hAnsi="Calibri"/>
          <w:sz w:val="24"/>
          <w:szCs w:val="24"/>
          <w:lang w:val="fr-FR"/>
        </w:rPr>
        <w:t>atenuării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şi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vulnerabilității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faţă</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schimbările</w:t>
      </w:r>
      <w:proofErr w:type="spellEnd"/>
      <w:r w:rsidRPr="00C1093A">
        <w:rPr>
          <w:rFonts w:ascii="Calibri" w:hAnsi="Calibri"/>
          <w:sz w:val="24"/>
          <w:szCs w:val="24"/>
          <w:lang w:val="fr-FR"/>
        </w:rPr>
        <w:t xml:space="preserve"> </w:t>
      </w:r>
      <w:proofErr w:type="spellStart"/>
      <w:proofErr w:type="gramStart"/>
      <w:r w:rsidRPr="00C1093A">
        <w:rPr>
          <w:rFonts w:ascii="Calibri" w:hAnsi="Calibri"/>
          <w:sz w:val="24"/>
          <w:szCs w:val="24"/>
          <w:lang w:val="fr-FR"/>
        </w:rPr>
        <w:t>climatice</w:t>
      </w:r>
      <w:proofErr w:type="spellEnd"/>
      <w:r w:rsidRPr="00C1093A">
        <w:rPr>
          <w:rFonts w:ascii="Calibri" w:hAnsi="Calibri"/>
          <w:sz w:val="24"/>
          <w:szCs w:val="24"/>
          <w:lang w:val="fr-FR"/>
        </w:rPr>
        <w:t>;</w:t>
      </w:r>
      <w:proofErr w:type="gramEnd"/>
      <w:r w:rsidRPr="00C1093A">
        <w:rPr>
          <w:rFonts w:ascii="Calibri" w:hAnsi="Calibri"/>
          <w:sz w:val="24"/>
          <w:szCs w:val="24"/>
          <w:lang w:val="fr-FR"/>
        </w:rPr>
        <w:t xml:space="preserve"> </w:t>
      </w:r>
    </w:p>
    <w:p w14:paraId="394DF504" w14:textId="2F0E7FB7" w:rsidR="00A11E68" w:rsidRPr="00C1093A" w:rsidRDefault="00A11E68" w:rsidP="00E61743">
      <w:pPr>
        <w:autoSpaceDE w:val="0"/>
        <w:autoSpaceDN w:val="0"/>
        <w:adjustRightInd w:val="0"/>
        <w:spacing w:before="0" w:after="0" w:line="259" w:lineRule="auto"/>
        <w:jc w:val="both"/>
        <w:rPr>
          <w:rFonts w:ascii="Calibri" w:hAnsi="Calibri"/>
          <w:sz w:val="24"/>
          <w:szCs w:val="24"/>
          <w:lang w:val="fr-FR"/>
        </w:rPr>
      </w:pPr>
      <w:r w:rsidRPr="00C1093A">
        <w:rPr>
          <w:rFonts w:ascii="Calibri" w:hAnsi="Calibri"/>
          <w:i/>
          <w:iCs/>
          <w:sz w:val="24"/>
          <w:szCs w:val="24"/>
          <w:lang w:val="fr-FR"/>
        </w:rPr>
        <w:t xml:space="preserve">b. </w:t>
      </w:r>
      <w:proofErr w:type="spellStart"/>
      <w:r w:rsidRPr="00C1093A">
        <w:rPr>
          <w:rFonts w:ascii="Calibri" w:hAnsi="Calibri"/>
          <w:i/>
          <w:iCs/>
          <w:sz w:val="24"/>
          <w:szCs w:val="24"/>
          <w:lang w:val="fr-FR"/>
        </w:rPr>
        <w:t>În</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etapa</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detalierii</w:t>
      </w:r>
      <w:proofErr w:type="spellEnd"/>
      <w:r w:rsidRPr="00C1093A">
        <w:rPr>
          <w:rFonts w:ascii="Calibri" w:hAnsi="Calibri"/>
          <w:i/>
          <w:iCs/>
          <w:sz w:val="24"/>
          <w:szCs w:val="24"/>
          <w:lang w:val="fr-FR"/>
        </w:rPr>
        <w:t>/</w:t>
      </w:r>
      <w:proofErr w:type="spellStart"/>
      <w:r w:rsidRPr="00C1093A">
        <w:rPr>
          <w:rFonts w:ascii="Calibri" w:hAnsi="Calibri"/>
          <w:i/>
          <w:iCs/>
          <w:sz w:val="24"/>
          <w:szCs w:val="24"/>
          <w:lang w:val="fr-FR"/>
        </w:rPr>
        <w:t>proiectării</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opțiunii</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preferate</w:t>
      </w:r>
      <w:proofErr w:type="spellEnd"/>
      <w:r w:rsidRPr="00C1093A">
        <w:rPr>
          <w:rFonts w:ascii="Calibri" w:hAnsi="Calibri"/>
          <w:i/>
          <w:iCs/>
          <w:sz w:val="24"/>
          <w:szCs w:val="24"/>
          <w:lang w:val="fr-FR"/>
        </w:rPr>
        <w:t xml:space="preserve"> </w:t>
      </w:r>
      <w:r w:rsidRPr="00C1093A">
        <w:rPr>
          <w:rFonts w:ascii="Calibri" w:hAnsi="Calibri"/>
          <w:sz w:val="24"/>
          <w:szCs w:val="24"/>
          <w:lang w:val="fr-FR"/>
        </w:rPr>
        <w:t xml:space="preserve">– </w:t>
      </w:r>
      <w:proofErr w:type="spellStart"/>
      <w:r w:rsidRPr="00C1093A">
        <w:rPr>
          <w:rFonts w:ascii="Calibri" w:hAnsi="Calibri"/>
          <w:sz w:val="24"/>
          <w:szCs w:val="24"/>
          <w:lang w:val="fr-FR"/>
        </w:rPr>
        <w:t>integrarea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masurilor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adecvate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pentru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adaptarea</w:t>
      </w:r>
      <w:proofErr w:type="spellEnd"/>
      <w:r w:rsidRPr="00C1093A">
        <w:rPr>
          <w:rFonts w:ascii="Calibri" w:hAnsi="Calibri"/>
          <w:sz w:val="24"/>
          <w:szCs w:val="24"/>
          <w:lang w:val="fr-FR"/>
        </w:rPr>
        <w:t xml:space="preserve"> si </w:t>
      </w:r>
      <w:proofErr w:type="spellStart"/>
      <w:r w:rsidRPr="00C1093A">
        <w:rPr>
          <w:rFonts w:ascii="Calibri" w:hAnsi="Calibri"/>
          <w:sz w:val="24"/>
          <w:szCs w:val="24"/>
          <w:lang w:val="fr-FR"/>
        </w:rPr>
        <w:t>atenuarea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măsura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care este </w:t>
      </w:r>
      <w:proofErr w:type="spellStart"/>
      <w:r w:rsidRPr="00C1093A">
        <w:rPr>
          <w:rFonts w:ascii="Calibri" w:hAnsi="Calibri"/>
          <w:sz w:val="24"/>
          <w:szCs w:val="24"/>
          <w:lang w:val="fr-FR"/>
        </w:rPr>
        <w:t>necesară</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schimbările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climatice</w:t>
      </w:r>
      <w:proofErr w:type="spellEnd"/>
      <w:r w:rsidRPr="00C1093A">
        <w:rPr>
          <w:rFonts w:ascii="Calibri" w:hAnsi="Calibri"/>
          <w:sz w:val="24"/>
          <w:szCs w:val="24"/>
          <w:lang w:val="fr-FR"/>
        </w:rPr>
        <w:t xml:space="preserve">. </w:t>
      </w:r>
    </w:p>
    <w:p w14:paraId="4614A80E" w14:textId="3580F39C" w:rsidR="00A11E68" w:rsidRPr="00C1093A" w:rsidRDefault="00A11E68" w:rsidP="00A11E68">
      <w:pPr>
        <w:spacing w:before="0" w:after="0" w:line="259" w:lineRule="auto"/>
        <w:jc w:val="both"/>
        <w:rPr>
          <w:rFonts w:ascii="Calibri" w:hAnsi="Calibri"/>
          <w:b/>
          <w:bCs/>
          <w:sz w:val="24"/>
          <w:szCs w:val="24"/>
          <w:lang w:val="fr-FR"/>
        </w:rPr>
      </w:pPr>
      <w:proofErr w:type="spellStart"/>
      <w:r w:rsidRPr="00C1093A">
        <w:rPr>
          <w:rFonts w:ascii="Calibri" w:hAnsi="Calibri"/>
          <w:sz w:val="24"/>
          <w:szCs w:val="24"/>
          <w:lang w:val="fr-FR"/>
        </w:rPr>
        <w:t>Solicitantul</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finanțare</w:t>
      </w:r>
      <w:proofErr w:type="spellEnd"/>
      <w:r w:rsidRPr="00C1093A">
        <w:rPr>
          <w:rFonts w:ascii="Calibri" w:hAnsi="Calibri"/>
          <w:sz w:val="24"/>
          <w:szCs w:val="24"/>
          <w:lang w:val="fr-FR"/>
        </w:rPr>
        <w:t xml:space="preserve"> va </w:t>
      </w:r>
      <w:proofErr w:type="spellStart"/>
      <w:r w:rsidRPr="00C1093A">
        <w:rPr>
          <w:rFonts w:ascii="Calibri" w:hAnsi="Calibri"/>
          <w:sz w:val="24"/>
          <w:szCs w:val="24"/>
          <w:lang w:val="fr-FR"/>
        </w:rPr>
        <w:t>avea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vedere</w:t>
      </w:r>
      <w:proofErr w:type="spellEnd"/>
      <w:r w:rsidRPr="00C1093A">
        <w:rPr>
          <w:rFonts w:ascii="Calibri" w:hAnsi="Calibri"/>
          <w:b/>
          <w:bCs/>
          <w:sz w:val="24"/>
          <w:szCs w:val="24"/>
          <w:lang w:val="fr-FR"/>
        </w:rPr>
        <w:t xml:space="preserve"> </w:t>
      </w:r>
      <w:proofErr w:type="spellStart"/>
      <w:r w:rsidRPr="00C1093A">
        <w:rPr>
          <w:rFonts w:ascii="Calibri" w:hAnsi="Calibri"/>
          <w:sz w:val="24"/>
          <w:szCs w:val="24"/>
          <w:lang w:val="fr-FR"/>
        </w:rPr>
        <w:t>Metodologia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privind</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abordarea</w:t>
      </w:r>
      <w:proofErr w:type="spellEnd"/>
      <w:r w:rsidRPr="00C1093A">
        <w:rPr>
          <w:rFonts w:ascii="Calibri" w:hAnsi="Calibri"/>
          <w:sz w:val="24"/>
          <w:szCs w:val="24"/>
          <w:lang w:val="fr-FR"/>
        </w:rPr>
        <w:t xml:space="preserve"> DNSH (</w:t>
      </w:r>
      <w:proofErr w:type="spellStart"/>
      <w:r w:rsidRPr="00C1093A">
        <w:rPr>
          <w:rFonts w:ascii="Calibri" w:hAnsi="Calibri"/>
          <w:sz w:val="24"/>
          <w:szCs w:val="24"/>
          <w:lang w:val="fr-FR"/>
        </w:rPr>
        <w:t>principiul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w:t>
      </w:r>
      <w:proofErr w:type="spellEnd"/>
      <w:r w:rsidRPr="00C1093A">
        <w:rPr>
          <w:rFonts w:ascii="Calibri" w:hAnsi="Calibri"/>
          <w:sz w:val="24"/>
          <w:szCs w:val="24"/>
          <w:lang w:val="fr-FR"/>
        </w:rPr>
        <w:t xml:space="preserve"> nu </w:t>
      </w:r>
      <w:proofErr w:type="spellStart"/>
      <w:r w:rsidRPr="00C1093A">
        <w:rPr>
          <w:rFonts w:ascii="Calibri" w:hAnsi="Calibri"/>
          <w:sz w:val="24"/>
          <w:szCs w:val="24"/>
          <w:lang w:val="fr-FR"/>
        </w:rPr>
        <w:t>aduce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prejudicii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semnificative</w:t>
      </w:r>
      <w:proofErr w:type="spellEnd"/>
      <w:r w:rsidRPr="00C1093A">
        <w:rPr>
          <w:rFonts w:ascii="Calibri" w:hAnsi="Calibri"/>
          <w:sz w:val="24"/>
          <w:szCs w:val="24"/>
          <w:lang w:val="fr-FR"/>
        </w:rPr>
        <w:t xml:space="preserve">”) </w:t>
      </w:r>
      <w:proofErr w:type="spellStart"/>
      <w:r w:rsidRPr="00C1093A">
        <w:rPr>
          <w:rFonts w:ascii="Calibri" w:hAnsi="Calibri"/>
          <w:iCs/>
          <w:sz w:val="24"/>
          <w:szCs w:val="24"/>
          <w:lang w:val="fr-FR"/>
        </w:rPr>
        <w:t>și</w:t>
      </w:r>
      <w:proofErr w:type="spellEnd"/>
      <w:r w:rsidRPr="00C1093A">
        <w:rPr>
          <w:rFonts w:ascii="Calibri" w:hAnsi="Calibri"/>
          <w:iCs/>
          <w:sz w:val="24"/>
          <w:szCs w:val="24"/>
          <w:lang w:val="fr-FR"/>
        </w:rPr>
        <w:t xml:space="preserve"> </w:t>
      </w:r>
      <w:proofErr w:type="spellStart"/>
      <w:r w:rsidRPr="00C1093A">
        <w:rPr>
          <w:rFonts w:ascii="Calibri" w:hAnsi="Calibri"/>
          <w:iCs/>
          <w:sz w:val="24"/>
          <w:szCs w:val="24"/>
          <w:lang w:val="fr-FR"/>
        </w:rPr>
        <w:t>imunizarea</w:t>
      </w:r>
      <w:proofErr w:type="spellEnd"/>
      <w:r w:rsidRPr="00C1093A">
        <w:rPr>
          <w:rFonts w:ascii="Calibri" w:hAnsi="Calibri"/>
          <w:iCs/>
          <w:sz w:val="24"/>
          <w:szCs w:val="24"/>
          <w:lang w:val="fr-FR"/>
        </w:rPr>
        <w:t xml:space="preserve"> la </w:t>
      </w:r>
      <w:proofErr w:type="spellStart"/>
      <w:r w:rsidRPr="00C1093A">
        <w:rPr>
          <w:rFonts w:ascii="Calibri" w:hAnsi="Calibri"/>
          <w:iCs/>
          <w:sz w:val="24"/>
          <w:szCs w:val="24"/>
          <w:lang w:val="fr-FR"/>
        </w:rPr>
        <w:t>schimbările</w:t>
      </w:r>
      <w:proofErr w:type="spellEnd"/>
      <w:r w:rsidRPr="00C1093A">
        <w:rPr>
          <w:rFonts w:ascii="Calibri" w:hAnsi="Calibri"/>
          <w:iCs/>
          <w:sz w:val="24"/>
          <w:szCs w:val="24"/>
          <w:lang w:val="fr-FR"/>
        </w:rPr>
        <w:t xml:space="preserve"> </w:t>
      </w:r>
      <w:proofErr w:type="spellStart"/>
      <w:r w:rsidRPr="00C1093A">
        <w:rPr>
          <w:rFonts w:ascii="Calibri" w:hAnsi="Calibri"/>
          <w:iCs/>
          <w:sz w:val="24"/>
          <w:szCs w:val="24"/>
          <w:lang w:val="fr-FR"/>
        </w:rPr>
        <w:t>climatice</w:t>
      </w:r>
      <w:proofErr w:type="spellEnd"/>
      <w:r w:rsidRPr="00C1093A">
        <w:rPr>
          <w:rFonts w:ascii="Calibri" w:hAnsi="Calibri"/>
          <w: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cadrul</w:t>
      </w:r>
      <w:proofErr w:type="spellEnd"/>
      <w:r w:rsidRPr="00C1093A">
        <w:rPr>
          <w:rFonts w:ascii="Calibri" w:hAnsi="Calibri"/>
          <w:sz w:val="24"/>
          <w:szCs w:val="24"/>
          <w:lang w:val="fr-FR"/>
        </w:rPr>
        <w:t xml:space="preserve"> PR Sud - Est 2021-2027</w:t>
      </w:r>
      <w:r w:rsidRPr="00C1093A">
        <w:rPr>
          <w:rFonts w:ascii="Calibri" w:hAnsi="Calibri"/>
          <w:b/>
          <w:bCs/>
          <w:sz w:val="24"/>
          <w:szCs w:val="24"/>
          <w:lang w:val="fr-FR"/>
        </w:rPr>
        <w:t xml:space="preserve"> </w:t>
      </w:r>
      <w:r w:rsidRPr="00C1093A">
        <w:rPr>
          <w:rFonts w:ascii="Calibri" w:hAnsi="Calibri"/>
          <w:sz w:val="24"/>
          <w:szCs w:val="24"/>
          <w:lang w:val="fr-FR"/>
        </w:rPr>
        <w:t>(</w:t>
      </w:r>
      <w:proofErr w:type="spellStart"/>
      <w:r w:rsidRPr="00C1093A">
        <w:rPr>
          <w:rFonts w:ascii="Calibri" w:hAnsi="Calibri"/>
          <w:sz w:val="24"/>
          <w:szCs w:val="24"/>
          <w:lang w:val="fr-FR"/>
        </w:rPr>
        <w:t>Anexa</w:t>
      </w:r>
      <w:proofErr w:type="spellEnd"/>
      <w:r w:rsidRPr="00C1093A">
        <w:rPr>
          <w:rFonts w:ascii="Calibri" w:hAnsi="Calibri"/>
          <w:sz w:val="24"/>
          <w:szCs w:val="24"/>
          <w:lang w:val="fr-FR"/>
        </w:rPr>
        <w:t xml:space="preserve"> 12)</w:t>
      </w:r>
      <w:r w:rsidRPr="00C1093A">
        <w:rPr>
          <w:rFonts w:ascii="Calibri" w:hAnsi="Calibri"/>
          <w:b/>
          <w:bCs/>
          <w:sz w:val="24"/>
          <w:szCs w:val="24"/>
          <w:lang w:val="fr-FR"/>
        </w:rPr>
        <w:t>.</w:t>
      </w:r>
    </w:p>
    <w:p w14:paraId="217FF9BA" w14:textId="77777777" w:rsidR="00A11E68" w:rsidRPr="00C1093A" w:rsidRDefault="00A11E68" w:rsidP="00A11E68">
      <w:pPr>
        <w:spacing w:before="0" w:after="0" w:line="259" w:lineRule="auto"/>
        <w:jc w:val="both"/>
        <w:rPr>
          <w:rFonts w:ascii="Calibri" w:hAnsi="Calibri"/>
          <w:sz w:val="24"/>
          <w:szCs w:val="24"/>
          <w:lang w:val="fr-FR"/>
        </w:rPr>
      </w:pPr>
      <w:proofErr w:type="spellStart"/>
      <w:r w:rsidRPr="00C1093A">
        <w:rPr>
          <w:rFonts w:ascii="Calibri" w:hAnsi="Calibri"/>
          <w:b/>
          <w:bCs/>
          <w:sz w:val="24"/>
          <w:szCs w:val="24"/>
          <w:lang w:val="fr-FR"/>
        </w:rPr>
        <w:t>Documentațiile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tehnico</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economice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trebuie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să</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aibă</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integrate</w:t>
      </w:r>
      <w:proofErr w:type="spellEnd"/>
      <w:r w:rsidRPr="00C1093A">
        <w:rPr>
          <w:rFonts w:ascii="Calibri" w:hAnsi="Calibri"/>
          <w:b/>
          <w:bCs/>
          <w:sz w:val="24"/>
          <w:szCs w:val="24"/>
          <w:lang w:val="fr-FR"/>
        </w:rPr>
        <w:t xml:space="preserve"> aspecte </w:t>
      </w:r>
      <w:proofErr w:type="spellStart"/>
      <w:r w:rsidRPr="00C1093A">
        <w:rPr>
          <w:rFonts w:ascii="Calibri" w:hAnsi="Calibri"/>
          <w:b/>
          <w:bCs/>
          <w:sz w:val="24"/>
          <w:szCs w:val="24"/>
          <w:lang w:val="fr-FR"/>
        </w:rPr>
        <w:t>privind</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imunizarea</w:t>
      </w:r>
      <w:proofErr w:type="spellEnd"/>
      <w:r w:rsidRPr="00C1093A">
        <w:rPr>
          <w:rFonts w:ascii="Calibri" w:hAnsi="Calibri"/>
          <w:b/>
          <w:bCs/>
          <w:sz w:val="24"/>
          <w:szCs w:val="24"/>
          <w:lang w:val="fr-FR"/>
        </w:rPr>
        <w:t xml:space="preserve"> la </w:t>
      </w:r>
      <w:proofErr w:type="spellStart"/>
      <w:r w:rsidRPr="00C1093A">
        <w:rPr>
          <w:rFonts w:ascii="Calibri" w:hAnsi="Calibri"/>
          <w:b/>
          <w:bCs/>
          <w:sz w:val="24"/>
          <w:szCs w:val="24"/>
          <w:lang w:val="fr-FR"/>
        </w:rPr>
        <w:t>schimbările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climatice</w:t>
      </w:r>
      <w:proofErr w:type="spellEnd"/>
      <w:r w:rsidRPr="00C1093A">
        <w:rPr>
          <w:rFonts w:ascii="Calibri" w:hAnsi="Calibri"/>
          <w:b/>
          <w:bCs/>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conformitate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cerințele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din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Comunicarea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Comisiei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Europene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privind</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Orientările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tehnice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referitoare</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imunizarea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infrastructurii</w:t>
      </w:r>
      <w:proofErr w:type="spellEnd"/>
      <w:r w:rsidRPr="00C1093A">
        <w:rPr>
          <w:rFonts w:ascii="Calibri" w:hAnsi="Calibri"/>
          <w:sz w:val="24"/>
          <w:szCs w:val="24"/>
          <w:lang w:val="fr-FR"/>
        </w:rPr>
        <w:t xml:space="preserve"> la </w:t>
      </w:r>
      <w:proofErr w:type="spellStart"/>
      <w:r w:rsidRPr="00C1093A">
        <w:rPr>
          <w:rFonts w:ascii="Calibri" w:hAnsi="Calibri"/>
          <w:sz w:val="24"/>
          <w:szCs w:val="24"/>
          <w:lang w:val="fr-FR"/>
        </w:rPr>
        <w:t>schimbările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climatice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perioada</w:t>
      </w:r>
      <w:proofErr w:type="spellEnd"/>
      <w:r w:rsidRPr="00C1093A">
        <w:rPr>
          <w:rFonts w:ascii="Calibri" w:hAnsi="Calibri"/>
          <w:sz w:val="24"/>
          <w:szCs w:val="24"/>
          <w:lang w:val="fr-FR"/>
        </w:rPr>
        <w:t xml:space="preserve"> 2021-2027 </w:t>
      </w:r>
      <w:proofErr w:type="spellStart"/>
      <w:r w:rsidRPr="00C1093A">
        <w:rPr>
          <w:rFonts w:ascii="Calibri" w:hAnsi="Calibri"/>
          <w:sz w:val="24"/>
          <w:szCs w:val="24"/>
          <w:lang w:val="fr-FR"/>
        </w:rPr>
        <w:t>publicate</w:t>
      </w:r>
      <w:proofErr w:type="spellEnd"/>
      <w:r w:rsidRPr="00C1093A">
        <w:rPr>
          <w:rFonts w:ascii="Calibri" w:hAnsi="Calibri"/>
          <w:sz w:val="24"/>
          <w:szCs w:val="24"/>
          <w:lang w:val="fr-FR"/>
        </w:rPr>
        <w:t xml:space="preserve"> la 16 </w:t>
      </w:r>
      <w:proofErr w:type="spellStart"/>
      <w:r w:rsidRPr="00C1093A">
        <w:rPr>
          <w:rFonts w:ascii="Calibri" w:hAnsi="Calibri"/>
          <w:sz w:val="24"/>
          <w:szCs w:val="24"/>
          <w:lang w:val="fr-FR"/>
        </w:rPr>
        <w:t>septembrie</w:t>
      </w:r>
      <w:proofErr w:type="spellEnd"/>
      <w:r w:rsidRPr="00C1093A">
        <w:rPr>
          <w:rFonts w:ascii="Calibri" w:hAnsi="Calibri"/>
          <w:sz w:val="24"/>
          <w:szCs w:val="24"/>
          <w:lang w:val="fr-FR"/>
        </w:rPr>
        <w:t xml:space="preserve"> 2021 (2021/C 373/01).</w:t>
      </w:r>
    </w:p>
    <w:bookmarkEnd w:id="128"/>
    <w:p w14:paraId="50BCFD53" w14:textId="77777777" w:rsidR="00E12457" w:rsidRPr="00C1093A" w:rsidRDefault="00E12457" w:rsidP="00D24715">
      <w:pPr>
        <w:spacing w:before="0" w:after="0" w:line="256" w:lineRule="auto"/>
        <w:jc w:val="both"/>
        <w:rPr>
          <w:rFonts w:ascii="Calibri" w:hAnsi="Calibri"/>
          <w:b/>
          <w:bCs/>
          <w:sz w:val="24"/>
          <w:szCs w:val="24"/>
          <w:lang w:val="fr-FR"/>
        </w:rPr>
      </w:pPr>
    </w:p>
    <w:p w14:paraId="204CBFE8" w14:textId="6C2C14B0" w:rsidR="00A11E68" w:rsidRPr="00C1093A" w:rsidRDefault="00A11E68" w:rsidP="00E07D7E">
      <w:pPr>
        <w:pStyle w:val="ListParagraph"/>
        <w:numPr>
          <w:ilvl w:val="0"/>
          <w:numId w:val="53"/>
        </w:numPr>
        <w:spacing w:before="0" w:after="0" w:line="259" w:lineRule="auto"/>
        <w:jc w:val="both"/>
        <w:rPr>
          <w:rFonts w:ascii="Calibri" w:eastAsia="Times New Roman" w:hAnsi="Calibri"/>
          <w:b/>
          <w:sz w:val="24"/>
          <w:szCs w:val="24"/>
          <w:lang w:val="fr-FR"/>
        </w:rPr>
      </w:pPr>
      <w:proofErr w:type="spellStart"/>
      <w:r w:rsidRPr="00C1093A">
        <w:rPr>
          <w:rFonts w:ascii="Calibri" w:eastAsia="Times New Roman" w:hAnsi="Calibri"/>
          <w:b/>
          <w:sz w:val="24"/>
          <w:szCs w:val="24"/>
          <w:lang w:val="fr-FR"/>
        </w:rPr>
        <w:t>În</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cazul</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în</w:t>
      </w:r>
      <w:proofErr w:type="spellEnd"/>
      <w:r w:rsidRPr="00C1093A">
        <w:rPr>
          <w:rFonts w:ascii="Calibri" w:eastAsia="Times New Roman" w:hAnsi="Calibri"/>
          <w:b/>
          <w:sz w:val="24"/>
          <w:szCs w:val="24"/>
          <w:lang w:val="fr-FR"/>
        </w:rPr>
        <w:t xml:space="preserve"> care </w:t>
      </w:r>
      <w:proofErr w:type="spellStart"/>
      <w:r w:rsidRPr="00C1093A">
        <w:rPr>
          <w:rFonts w:ascii="Calibri" w:eastAsia="Times New Roman" w:hAnsi="Calibri"/>
          <w:b/>
          <w:sz w:val="24"/>
          <w:szCs w:val="24"/>
          <w:lang w:val="fr-FR"/>
        </w:rPr>
        <w:t>anumite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suprafețe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din</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terenul</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aferent</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imobilului</w:t>
      </w:r>
      <w:proofErr w:type="spellEnd"/>
      <w:r w:rsidRPr="00C1093A">
        <w:rPr>
          <w:rFonts w:ascii="Calibri" w:eastAsia="Times New Roman" w:hAnsi="Calibri"/>
          <w:b/>
          <w:sz w:val="24"/>
          <w:szCs w:val="24"/>
          <w:lang w:val="fr-FR"/>
        </w:rPr>
        <w:t xml:space="preserve"> au </w:t>
      </w:r>
      <w:proofErr w:type="spellStart"/>
      <w:r w:rsidRPr="00C1093A">
        <w:rPr>
          <w:rFonts w:ascii="Calibri" w:eastAsia="Times New Roman" w:hAnsi="Calibri"/>
          <w:b/>
          <w:sz w:val="24"/>
          <w:szCs w:val="24"/>
          <w:lang w:val="fr-FR"/>
        </w:rPr>
        <w:t>fost</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închiriate</w:t>
      </w:r>
      <w:proofErr w:type="spellEnd"/>
      <w:r w:rsidRPr="00C1093A">
        <w:rPr>
          <w:rFonts w:ascii="Calibri" w:eastAsia="Times New Roman" w:hAnsi="Calibri"/>
          <w:b/>
          <w:sz w:val="24"/>
          <w:szCs w:val="24"/>
          <w:lang w:val="fr-FR"/>
        </w:rPr>
        <w:t xml:space="preserve">/ date </w:t>
      </w:r>
      <w:proofErr w:type="spellStart"/>
      <w:r w:rsidRPr="00C1093A">
        <w:rPr>
          <w:rFonts w:ascii="Calibri" w:eastAsia="Times New Roman" w:hAnsi="Calibri"/>
          <w:b/>
          <w:sz w:val="24"/>
          <w:szCs w:val="24"/>
          <w:lang w:val="fr-FR"/>
        </w:rPr>
        <w:t>în</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folosință</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gratuită</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concesionate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unor</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persoane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juridice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sau</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autorități</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publice</w:t>
      </w:r>
      <w:proofErr w:type="spellEnd"/>
      <w:r w:rsidRPr="00C1093A">
        <w:rPr>
          <w:rFonts w:ascii="Calibri" w:eastAsia="Times New Roman" w:hAnsi="Calibri"/>
          <w:b/>
          <w:sz w:val="24"/>
          <w:szCs w:val="24"/>
          <w:lang w:val="fr-FR"/>
        </w:rPr>
        <w:t xml:space="preserve">, este </w:t>
      </w:r>
      <w:proofErr w:type="spellStart"/>
      <w:r w:rsidRPr="00C1093A">
        <w:rPr>
          <w:rFonts w:ascii="Calibri" w:eastAsia="Times New Roman" w:hAnsi="Calibri"/>
          <w:b/>
          <w:sz w:val="24"/>
          <w:szCs w:val="24"/>
          <w:lang w:val="fr-FR"/>
        </w:rPr>
        <w:t>îndeplinită</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condiția</w:t>
      </w:r>
      <w:proofErr w:type="spellEnd"/>
      <w:r w:rsidRPr="00C1093A">
        <w:rPr>
          <w:rFonts w:ascii="Calibri" w:eastAsia="Times New Roman" w:hAnsi="Calibri"/>
          <w:b/>
          <w:sz w:val="24"/>
          <w:szCs w:val="24"/>
          <w:lang w:val="fr-FR"/>
        </w:rPr>
        <w:t xml:space="preserve"> </w:t>
      </w:r>
      <w:proofErr w:type="gramStart"/>
      <w:r w:rsidRPr="00C1093A">
        <w:rPr>
          <w:rFonts w:ascii="Calibri" w:eastAsia="Times New Roman" w:hAnsi="Calibri"/>
          <w:b/>
          <w:sz w:val="24"/>
          <w:szCs w:val="24"/>
          <w:lang w:val="fr-FR"/>
        </w:rPr>
        <w:t>ca</w:t>
      </w:r>
      <w:proofErr w:type="gram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respectivele</w:t>
      </w:r>
      <w:proofErr w:type="spellEnd"/>
      <w:r w:rsidRPr="00C1093A">
        <w:rPr>
          <w:rFonts w:ascii="Calibri" w:eastAsia="Times New Roman" w:hAnsi="Calibri"/>
          <w:b/>
          <w:sz w:val="24"/>
          <w:szCs w:val="24"/>
          <w:lang w:val="fr-FR"/>
        </w:rPr>
        <w:t xml:space="preserve"> limite ale </w:t>
      </w:r>
      <w:proofErr w:type="spellStart"/>
      <w:r w:rsidRPr="00C1093A">
        <w:rPr>
          <w:rFonts w:ascii="Calibri" w:eastAsia="Times New Roman" w:hAnsi="Calibri"/>
          <w:b/>
          <w:sz w:val="24"/>
          <w:szCs w:val="24"/>
          <w:lang w:val="fr-FR"/>
        </w:rPr>
        <w:t>dreptului</w:t>
      </w:r>
      <w:proofErr w:type="spellEnd"/>
      <w:r w:rsidRPr="00C1093A">
        <w:rPr>
          <w:rFonts w:ascii="Calibri" w:eastAsia="Times New Roman" w:hAnsi="Calibri"/>
          <w:b/>
          <w:sz w:val="24"/>
          <w:szCs w:val="24"/>
          <w:lang w:val="fr-FR"/>
        </w:rPr>
        <w:t xml:space="preserve"> de </w:t>
      </w:r>
      <w:proofErr w:type="spellStart"/>
      <w:r w:rsidRPr="00C1093A">
        <w:rPr>
          <w:rFonts w:ascii="Calibri" w:eastAsia="Times New Roman" w:hAnsi="Calibri"/>
          <w:b/>
          <w:sz w:val="24"/>
          <w:szCs w:val="24"/>
          <w:lang w:val="fr-FR"/>
        </w:rPr>
        <w:t>proprietate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să</w:t>
      </w:r>
      <w:proofErr w:type="spellEnd"/>
      <w:r w:rsidRPr="00C1093A">
        <w:rPr>
          <w:rFonts w:ascii="Calibri" w:eastAsia="Times New Roman" w:hAnsi="Calibri"/>
          <w:b/>
          <w:sz w:val="24"/>
          <w:szCs w:val="24"/>
          <w:lang w:val="fr-FR"/>
        </w:rPr>
        <w:t xml:space="preserve"> nu fie </w:t>
      </w:r>
      <w:proofErr w:type="spellStart"/>
      <w:r w:rsidRPr="00C1093A">
        <w:rPr>
          <w:rFonts w:ascii="Calibri" w:eastAsia="Times New Roman" w:hAnsi="Calibri"/>
          <w:b/>
          <w:sz w:val="24"/>
          <w:szCs w:val="24"/>
          <w:lang w:val="fr-FR"/>
        </w:rPr>
        <w:t>incompatibile</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cu</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realizarea</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activităților</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implementarea</w:t>
      </w:r>
      <w:proofErr w:type="spellEnd"/>
      <w:r w:rsidRPr="00C1093A">
        <w:rPr>
          <w:rFonts w:ascii="Calibri" w:eastAsia="Times New Roman" w:hAnsi="Calibri"/>
          <w:b/>
          <w:sz w:val="24"/>
          <w:szCs w:val="24"/>
          <w:lang w:val="fr-FR"/>
        </w:rPr>
        <w:t xml:space="preserve"> </w:t>
      </w:r>
      <w:proofErr w:type="spellStart"/>
      <w:r w:rsidRPr="00C1093A">
        <w:rPr>
          <w:rFonts w:ascii="Calibri" w:eastAsia="Times New Roman" w:hAnsi="Calibri"/>
          <w:b/>
          <w:sz w:val="24"/>
          <w:szCs w:val="24"/>
          <w:lang w:val="fr-FR"/>
        </w:rPr>
        <w:t>proiectului</w:t>
      </w:r>
      <w:proofErr w:type="spellEnd"/>
      <w:r w:rsidRPr="00C1093A">
        <w:rPr>
          <w:rFonts w:ascii="Calibri" w:eastAsia="Times New Roman" w:hAnsi="Calibri"/>
          <w:b/>
          <w:sz w:val="24"/>
          <w:szCs w:val="24"/>
          <w:lang w:val="fr-FR"/>
        </w:rPr>
        <w:t>.</w:t>
      </w:r>
    </w:p>
    <w:p w14:paraId="659D06D4" w14:textId="695721BC" w:rsidR="00E12457" w:rsidRPr="00C1093A" w:rsidRDefault="00A11E68" w:rsidP="00D24715">
      <w:pPr>
        <w:spacing w:before="0" w:after="0" w:line="259" w:lineRule="auto"/>
        <w:jc w:val="both"/>
        <w:rPr>
          <w:rFonts w:ascii="Calibri" w:eastAsia="Times New Roman" w:hAnsi="Calibri"/>
          <w:sz w:val="24"/>
          <w:szCs w:val="24"/>
          <w:lang w:val="fr-FR"/>
        </w:rPr>
      </w:pPr>
      <w:r w:rsidRPr="00C1093A">
        <w:rPr>
          <w:rFonts w:ascii="Calibri" w:eastAsia="Times New Roman" w:hAnsi="Calibri"/>
          <w:sz w:val="24"/>
          <w:szCs w:val="24"/>
          <w:lang w:val="fr-FR"/>
        </w:rPr>
        <w:lastRenderedPageBreak/>
        <w:t xml:space="preserve">Se va </w:t>
      </w:r>
      <w:proofErr w:type="spellStart"/>
      <w:r w:rsidRPr="00C1093A">
        <w:rPr>
          <w:rFonts w:ascii="Calibri" w:eastAsia="Times New Roman" w:hAnsi="Calibri"/>
          <w:sz w:val="24"/>
          <w:szCs w:val="24"/>
          <w:lang w:val="fr-FR"/>
        </w:rPr>
        <w:t>vedea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i/>
          <w:sz w:val="24"/>
          <w:szCs w:val="24"/>
          <w:lang w:val="fr-FR"/>
        </w:rPr>
        <w:t>Declaraţia</w:t>
      </w:r>
      <w:proofErr w:type="spellEnd"/>
      <w:r w:rsidRPr="00C1093A">
        <w:rPr>
          <w:rFonts w:ascii="Calibri" w:eastAsia="Times New Roman" w:hAnsi="Calibri"/>
          <w:i/>
          <w:sz w:val="24"/>
          <w:szCs w:val="24"/>
          <w:lang w:val="fr-FR"/>
        </w:rPr>
        <w:t xml:space="preserve"> de </w:t>
      </w:r>
      <w:proofErr w:type="spellStart"/>
      <w:r w:rsidRPr="00C1093A">
        <w:rPr>
          <w:rFonts w:ascii="Calibri" w:eastAsia="Times New Roman" w:hAnsi="Calibri"/>
          <w:i/>
          <w:sz w:val="24"/>
          <w:szCs w:val="24"/>
          <w:lang w:val="fr-FR"/>
        </w:rPr>
        <w:t>unică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coroborată</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documentele</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proprietate</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relevante</w:t>
      </w:r>
      <w:proofErr w:type="spellEnd"/>
      <w:r w:rsidRPr="00C1093A">
        <w:rPr>
          <w:rFonts w:ascii="Calibri" w:eastAsia="Times New Roman" w:hAnsi="Calibri"/>
          <w:sz w:val="24"/>
          <w:szCs w:val="24"/>
          <w:lang w:val="fr-FR"/>
        </w:rPr>
        <w:t>.</w:t>
      </w:r>
    </w:p>
    <w:p w14:paraId="541BD2FF" w14:textId="77777777" w:rsidR="00E12457" w:rsidRPr="00C1093A" w:rsidRDefault="00E12457" w:rsidP="00E12457">
      <w:pPr>
        <w:spacing w:before="0" w:after="0" w:line="256" w:lineRule="auto"/>
        <w:ind w:left="720"/>
        <w:jc w:val="both"/>
        <w:rPr>
          <w:rFonts w:ascii="Calibri" w:hAnsi="Calibri"/>
          <w:b/>
          <w:bCs/>
          <w:sz w:val="24"/>
          <w:szCs w:val="24"/>
          <w:lang w:val="fr-FR"/>
        </w:rPr>
      </w:pPr>
    </w:p>
    <w:p w14:paraId="50443F44" w14:textId="40D65D97" w:rsidR="00A11E68" w:rsidRPr="00C1093A" w:rsidRDefault="00A11E68" w:rsidP="00E07D7E">
      <w:pPr>
        <w:pStyle w:val="ListParagraph"/>
        <w:numPr>
          <w:ilvl w:val="0"/>
          <w:numId w:val="53"/>
        </w:numPr>
        <w:autoSpaceDE w:val="0"/>
        <w:autoSpaceDN w:val="0"/>
        <w:adjustRightInd w:val="0"/>
        <w:spacing w:before="0" w:after="0" w:line="259" w:lineRule="auto"/>
        <w:jc w:val="both"/>
        <w:rPr>
          <w:rFonts w:ascii="Calibri" w:hAnsi="Calibri"/>
          <w:b/>
          <w:bCs/>
          <w:sz w:val="24"/>
          <w:szCs w:val="24"/>
          <w:lang w:val="fr-FR"/>
        </w:rPr>
      </w:pPr>
      <w:proofErr w:type="spellStart"/>
      <w:r w:rsidRPr="00C1093A">
        <w:rPr>
          <w:rFonts w:ascii="Calibri" w:hAnsi="Calibri"/>
          <w:b/>
          <w:bCs/>
          <w:sz w:val="24"/>
          <w:szCs w:val="24"/>
          <w:lang w:val="fr-FR"/>
        </w:rPr>
        <w:t>Proiectul</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include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măsurile</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comunicare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și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vizibilitate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conform</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cerințelor</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din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Regulamentul</w:t>
      </w:r>
      <w:proofErr w:type="spellEnd"/>
      <w:r w:rsidRPr="00C1093A">
        <w:rPr>
          <w:rFonts w:ascii="Calibri" w:hAnsi="Calibri"/>
          <w:b/>
          <w:bCs/>
          <w:sz w:val="24"/>
          <w:szCs w:val="24"/>
          <w:lang w:val="fr-FR"/>
        </w:rPr>
        <w:t xml:space="preserve"> (UE) 2021/1060, </w:t>
      </w:r>
      <w:proofErr w:type="spellStart"/>
      <w:r w:rsidRPr="00C1093A">
        <w:rPr>
          <w:rFonts w:ascii="Calibri" w:hAnsi="Calibri"/>
          <w:b/>
          <w:bCs/>
          <w:sz w:val="24"/>
          <w:szCs w:val="24"/>
          <w:lang w:val="fr-FR"/>
        </w:rPr>
        <w:t>cu</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excepțiile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stabilite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prin</w:t>
      </w:r>
      <w:proofErr w:type="spellEnd"/>
      <w:r w:rsidRPr="00C1093A">
        <w:rPr>
          <w:rFonts w:ascii="Calibri" w:hAnsi="Calibri"/>
          <w:b/>
          <w:bCs/>
          <w:sz w:val="24"/>
          <w:szCs w:val="24"/>
          <w:lang w:val="fr-FR"/>
        </w:rPr>
        <w:t xml:space="preserve"> HG 873/2022 </w:t>
      </w:r>
      <w:proofErr w:type="spellStart"/>
      <w:r w:rsidRPr="00C1093A">
        <w:rPr>
          <w:rFonts w:ascii="Calibri" w:hAnsi="Calibri"/>
          <w:b/>
          <w:bCs/>
          <w:sz w:val="24"/>
          <w:szCs w:val="24"/>
          <w:lang w:val="fr-FR"/>
        </w:rPr>
        <w:t>privind</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stabilirea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cadrului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legal</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privind</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eligibilitatea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cheltuielilor</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efectuate</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beneficiari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în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cadrul</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operațiunilor</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finanțate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în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perioada</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programare</w:t>
      </w:r>
      <w:proofErr w:type="spellEnd"/>
      <w:r w:rsidRPr="00C1093A">
        <w:rPr>
          <w:rFonts w:ascii="Calibri" w:hAnsi="Calibri"/>
          <w:b/>
          <w:bCs/>
          <w:sz w:val="24"/>
          <w:szCs w:val="24"/>
          <w:lang w:val="fr-FR"/>
        </w:rPr>
        <w:t xml:space="preserve"> 2021 - 2027 </w:t>
      </w:r>
      <w:proofErr w:type="spellStart"/>
      <w:r w:rsidRPr="00C1093A">
        <w:rPr>
          <w:rFonts w:ascii="Calibri" w:hAnsi="Calibri"/>
          <w:b/>
          <w:bCs/>
          <w:sz w:val="24"/>
          <w:szCs w:val="24"/>
          <w:lang w:val="fr-FR"/>
        </w:rPr>
        <w:t>prin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Fondul</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European</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Dezvoltare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Regională</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Fondul</w:t>
      </w:r>
      <w:proofErr w:type="spellEnd"/>
      <w:r w:rsidRPr="00C1093A">
        <w:rPr>
          <w:rFonts w:ascii="Calibri" w:hAnsi="Calibri"/>
          <w:b/>
          <w:bCs/>
          <w:sz w:val="24"/>
          <w:szCs w:val="24"/>
          <w:lang w:val="fr-FR"/>
        </w:rPr>
        <w:t xml:space="preserve"> Social </w:t>
      </w:r>
      <w:proofErr w:type="spellStart"/>
      <w:r w:rsidRPr="00C1093A">
        <w:rPr>
          <w:rFonts w:ascii="Calibri" w:hAnsi="Calibri"/>
          <w:b/>
          <w:bCs/>
          <w:sz w:val="24"/>
          <w:szCs w:val="24"/>
          <w:lang w:val="fr-FR"/>
        </w:rPr>
        <w:t>European</w:t>
      </w:r>
      <w:proofErr w:type="spellEnd"/>
      <w:r w:rsidRPr="00C1093A">
        <w:rPr>
          <w:rFonts w:ascii="Calibri" w:hAnsi="Calibri"/>
          <w:b/>
          <w:bCs/>
          <w:sz w:val="24"/>
          <w:szCs w:val="24"/>
          <w:lang w:val="fr-FR"/>
        </w:rPr>
        <w:t xml:space="preserve"> Plus, </w:t>
      </w:r>
      <w:proofErr w:type="spellStart"/>
      <w:r w:rsidRPr="00C1093A">
        <w:rPr>
          <w:rFonts w:ascii="Calibri" w:hAnsi="Calibri"/>
          <w:b/>
          <w:bCs/>
          <w:sz w:val="24"/>
          <w:szCs w:val="24"/>
          <w:lang w:val="fr-FR"/>
        </w:rPr>
        <w:t>Fondul</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Coeziune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și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Fondul</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pentru</w:t>
      </w:r>
      <w:proofErr w:type="spellEnd"/>
      <w:r w:rsidRPr="00C1093A">
        <w:rPr>
          <w:rFonts w:ascii="Calibri" w:hAnsi="Calibri"/>
          <w:b/>
          <w:bCs/>
          <w:sz w:val="24"/>
          <w:szCs w:val="24"/>
          <w:lang w:val="fr-FR"/>
        </w:rPr>
        <w:t xml:space="preserve"> o </w:t>
      </w:r>
      <w:proofErr w:type="spellStart"/>
      <w:r w:rsidRPr="00C1093A">
        <w:rPr>
          <w:rFonts w:ascii="Calibri" w:hAnsi="Calibri"/>
          <w:b/>
          <w:bCs/>
          <w:sz w:val="24"/>
          <w:szCs w:val="24"/>
          <w:lang w:val="fr-FR"/>
        </w:rPr>
        <w:t>Tranziție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Justă</w:t>
      </w:r>
      <w:proofErr w:type="spellEnd"/>
      <w:r w:rsidRPr="00C1093A">
        <w:rPr>
          <w:rFonts w:ascii="Calibri" w:hAnsi="Calibri"/>
          <w:b/>
          <w:bCs/>
          <w:sz w:val="24"/>
          <w:szCs w:val="24"/>
          <w:lang w:val="fr-FR"/>
        </w:rPr>
        <w:t>.</w:t>
      </w:r>
    </w:p>
    <w:p w14:paraId="653BF868" w14:textId="77777777" w:rsidR="00A11E68" w:rsidRPr="00C1093A" w:rsidRDefault="00A11E68" w:rsidP="00A11E68">
      <w:pPr>
        <w:spacing w:before="0" w:after="0" w:line="259" w:lineRule="auto"/>
        <w:jc w:val="both"/>
        <w:rPr>
          <w:rFonts w:ascii="Calibri" w:eastAsia="Times New Roman" w:hAnsi="Calibri"/>
          <w:sz w:val="24"/>
          <w:szCs w:val="24"/>
          <w:lang w:val="fr-FR"/>
        </w:rPr>
      </w:pPr>
    </w:p>
    <w:p w14:paraId="48B58C6A" w14:textId="66634338" w:rsidR="00A11E68" w:rsidRPr="00C1093A" w:rsidRDefault="00A11E68" w:rsidP="00E07D7E">
      <w:pPr>
        <w:pStyle w:val="ListParagraph"/>
        <w:numPr>
          <w:ilvl w:val="0"/>
          <w:numId w:val="53"/>
        </w:numPr>
        <w:spacing w:before="0" w:after="0" w:line="259" w:lineRule="auto"/>
        <w:jc w:val="both"/>
        <w:rPr>
          <w:rFonts w:ascii="Calibri" w:eastAsia="Times New Roman" w:hAnsi="Calibri"/>
          <w:b/>
          <w:bCs/>
          <w:sz w:val="24"/>
          <w:szCs w:val="24"/>
          <w:lang w:val="fr-FR"/>
        </w:rPr>
      </w:pPr>
      <w:r w:rsidRPr="00C1093A">
        <w:rPr>
          <w:rFonts w:ascii="Calibri" w:eastAsia="Times New Roman" w:hAnsi="Calibri"/>
          <w:b/>
          <w:bCs/>
          <w:sz w:val="24"/>
          <w:szCs w:val="24"/>
          <w:lang w:val="fr-FR"/>
        </w:rPr>
        <w:t xml:space="preserve">A </w:t>
      </w:r>
      <w:proofErr w:type="spellStart"/>
      <w:r w:rsidRPr="00C1093A">
        <w:rPr>
          <w:rFonts w:ascii="Calibri" w:eastAsia="Times New Roman" w:hAnsi="Calibri"/>
          <w:b/>
          <w:bCs/>
          <w:sz w:val="24"/>
          <w:szCs w:val="24"/>
          <w:lang w:val="fr-FR"/>
        </w:rPr>
        <w:t>fost</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realizată</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autoevaluarea</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privind</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segregarea</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şcolară</w:t>
      </w:r>
      <w:proofErr w:type="spellEnd"/>
      <w:r w:rsidRPr="00C1093A">
        <w:rPr>
          <w:rFonts w:ascii="Calibri" w:eastAsia="Times New Roman" w:hAnsi="Calibri"/>
          <w:b/>
          <w:bCs/>
          <w:sz w:val="24"/>
          <w:szCs w:val="24"/>
          <w:lang w:val="fr-FR"/>
        </w:rPr>
        <w:t xml:space="preserve"> la </w:t>
      </w:r>
      <w:proofErr w:type="spellStart"/>
      <w:r w:rsidRPr="00C1093A">
        <w:rPr>
          <w:rFonts w:ascii="Calibri" w:eastAsia="Times New Roman" w:hAnsi="Calibri"/>
          <w:b/>
          <w:bCs/>
          <w:sz w:val="24"/>
          <w:szCs w:val="24"/>
          <w:lang w:val="fr-FR"/>
        </w:rPr>
        <w:t>nivelul</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unității</w:t>
      </w:r>
      <w:proofErr w:type="spellEnd"/>
      <w:r w:rsidRPr="00C1093A">
        <w:rPr>
          <w:rFonts w:ascii="Calibri" w:eastAsia="Times New Roman" w:hAnsi="Calibri"/>
          <w:b/>
          <w:bCs/>
          <w:sz w:val="24"/>
          <w:szCs w:val="24"/>
          <w:lang w:val="fr-FR"/>
        </w:rPr>
        <w:t xml:space="preserve"> de </w:t>
      </w:r>
      <w:proofErr w:type="spellStart"/>
      <w:r w:rsidRPr="00C1093A">
        <w:rPr>
          <w:rFonts w:ascii="Calibri" w:eastAsia="Times New Roman" w:hAnsi="Calibri"/>
          <w:b/>
          <w:bCs/>
          <w:sz w:val="24"/>
          <w:szCs w:val="24"/>
          <w:lang w:val="fr-FR"/>
        </w:rPr>
        <w:t>învățământ</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aceasta</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fiind</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însoțită</w:t>
      </w:r>
      <w:proofErr w:type="spellEnd"/>
      <w:r w:rsidRPr="00C1093A">
        <w:rPr>
          <w:rFonts w:ascii="Calibri" w:eastAsia="Times New Roman" w:hAnsi="Calibri"/>
          <w:b/>
          <w:bCs/>
          <w:sz w:val="24"/>
          <w:szCs w:val="24"/>
          <w:lang w:val="fr-FR"/>
        </w:rPr>
        <w:t xml:space="preserve"> de plan de </w:t>
      </w:r>
      <w:proofErr w:type="spellStart"/>
      <w:r w:rsidRPr="00C1093A">
        <w:rPr>
          <w:rFonts w:ascii="Calibri" w:eastAsia="Times New Roman" w:hAnsi="Calibri"/>
          <w:b/>
          <w:bCs/>
          <w:sz w:val="24"/>
          <w:szCs w:val="24"/>
          <w:lang w:val="fr-FR"/>
        </w:rPr>
        <w:t>acțiuni</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și</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măsuri</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propuse</w:t>
      </w:r>
      <w:proofErr w:type="spellEnd"/>
      <w:r w:rsidRPr="00C1093A">
        <w:rPr>
          <w:rFonts w:ascii="Calibri" w:eastAsia="Times New Roman" w:hAnsi="Calibri"/>
          <w:b/>
          <w:bCs/>
          <w:sz w:val="24"/>
          <w:szCs w:val="24"/>
          <w:lang w:val="fr-FR"/>
        </w:rPr>
        <w:t xml:space="preserve"> a fi </w:t>
      </w:r>
      <w:proofErr w:type="spellStart"/>
      <w:r w:rsidRPr="00C1093A">
        <w:rPr>
          <w:rFonts w:ascii="Calibri" w:eastAsia="Times New Roman" w:hAnsi="Calibri"/>
          <w:b/>
          <w:bCs/>
          <w:sz w:val="24"/>
          <w:szCs w:val="24"/>
          <w:lang w:val="fr-FR"/>
        </w:rPr>
        <w:t>finanțate</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prin</w:t>
      </w:r>
      <w:proofErr w:type="spellEnd"/>
      <w:r w:rsidRPr="00C1093A">
        <w:rPr>
          <w:rFonts w:ascii="Calibri" w:eastAsia="Times New Roman" w:hAnsi="Calibri"/>
          <w:b/>
          <w:bCs/>
          <w:sz w:val="24"/>
          <w:szCs w:val="24"/>
          <w:lang w:val="fr-FR"/>
        </w:rPr>
        <w:t xml:space="preserve"> </w:t>
      </w:r>
      <w:proofErr w:type="spellStart"/>
      <w:r w:rsidRPr="00C1093A">
        <w:rPr>
          <w:rFonts w:ascii="Calibri" w:eastAsia="Times New Roman" w:hAnsi="Calibri"/>
          <w:b/>
          <w:bCs/>
          <w:sz w:val="24"/>
          <w:szCs w:val="24"/>
          <w:lang w:val="fr-FR"/>
        </w:rPr>
        <w:t>proiect</w:t>
      </w:r>
      <w:proofErr w:type="spellEnd"/>
      <w:r w:rsidRPr="00C1093A">
        <w:rPr>
          <w:rFonts w:ascii="Calibri" w:eastAsia="Times New Roman" w:hAnsi="Calibri"/>
          <w:b/>
          <w:bCs/>
          <w:sz w:val="24"/>
          <w:szCs w:val="24"/>
          <w:lang w:val="fr-FR"/>
        </w:rPr>
        <w:t>.</w:t>
      </w:r>
    </w:p>
    <w:p w14:paraId="0335BAA6" w14:textId="3828BAEE" w:rsidR="00C40FC5" w:rsidRPr="00C1093A" w:rsidRDefault="00A11E68" w:rsidP="00A11E68">
      <w:pPr>
        <w:spacing w:before="0" w:after="0" w:line="259" w:lineRule="auto"/>
        <w:jc w:val="both"/>
        <w:rPr>
          <w:rFonts w:ascii="Calibri" w:eastAsia="Times New Roman" w:hAnsi="Calibri"/>
          <w:sz w:val="24"/>
          <w:szCs w:val="24"/>
          <w:lang w:val="fr-FR"/>
        </w:rPr>
      </w:pPr>
      <w:r w:rsidRPr="00C1093A">
        <w:rPr>
          <w:rFonts w:ascii="Calibri" w:eastAsia="Times New Roman" w:hAnsi="Calibri"/>
          <w:sz w:val="24"/>
          <w:szCs w:val="24"/>
          <w:lang w:val="fr-FR"/>
        </w:rPr>
        <w:t xml:space="preserve">Se va </w:t>
      </w:r>
      <w:proofErr w:type="spellStart"/>
      <w:r w:rsidRPr="00C1093A">
        <w:rPr>
          <w:rFonts w:ascii="Calibri" w:eastAsia="Times New Roman" w:hAnsi="Calibri"/>
          <w:sz w:val="24"/>
          <w:szCs w:val="24"/>
          <w:lang w:val="fr-FR"/>
        </w:rPr>
        <w:t>verifica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anexarea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Autoevaluării</w:t>
      </w:r>
      <w:proofErr w:type="spellEnd"/>
      <w:r w:rsidRPr="00C1093A">
        <w:rPr>
          <w:rFonts w:ascii="Calibri" w:eastAsia="Times New Roman" w:hAnsi="Calibri"/>
          <w:sz w:val="24"/>
          <w:szCs w:val="24"/>
          <w:lang w:val="fr-FR"/>
        </w:rPr>
        <w:t xml:space="preserve"> si </w:t>
      </w:r>
      <w:proofErr w:type="spellStart"/>
      <w:r w:rsidRPr="00C1093A">
        <w:rPr>
          <w:rFonts w:ascii="Calibri" w:eastAsia="Times New Roman" w:hAnsi="Calibri"/>
          <w:sz w:val="24"/>
          <w:szCs w:val="24"/>
          <w:lang w:val="fr-FR"/>
        </w:rPr>
        <w:t>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planului</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acțiuni</w:t>
      </w:r>
      <w:proofErr w:type="spellEnd"/>
      <w:r w:rsidRPr="00C1093A">
        <w:rPr>
          <w:rFonts w:ascii="Calibri" w:eastAsia="Times New Roman" w:hAnsi="Calibri"/>
          <w:sz w:val="24"/>
          <w:szCs w:val="24"/>
          <w:lang w:val="fr-FR"/>
        </w:rPr>
        <w:t>/</w:t>
      </w:r>
      <w:proofErr w:type="spellStart"/>
      <w:r w:rsidRPr="00C1093A">
        <w:rPr>
          <w:rFonts w:ascii="Calibri" w:eastAsia="Times New Roman" w:hAnsi="Calibri"/>
          <w:sz w:val="24"/>
          <w:szCs w:val="24"/>
          <w:lang w:val="fr-FR"/>
        </w:rPr>
        <w:t>măsuri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precum</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și</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corelarea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acestora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cu</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cererea</w:t>
      </w:r>
      <w:proofErr w:type="spellEnd"/>
      <w:r w:rsidRPr="00C1093A">
        <w:rPr>
          <w:rFonts w:ascii="Calibri" w:eastAsia="Times New Roman" w:hAnsi="Calibri"/>
          <w:sz w:val="24"/>
          <w:szCs w:val="24"/>
          <w:lang w:val="fr-FR"/>
        </w:rPr>
        <w:t xml:space="preserve"> de </w:t>
      </w:r>
      <w:proofErr w:type="spellStart"/>
      <w:r w:rsidRPr="00C1093A">
        <w:rPr>
          <w:rFonts w:ascii="Calibri" w:eastAsia="Times New Roman" w:hAnsi="Calibri"/>
          <w:sz w:val="24"/>
          <w:szCs w:val="24"/>
          <w:lang w:val="fr-FR"/>
        </w:rPr>
        <w:t>finanțare</w:t>
      </w:r>
      <w:proofErr w:type="spellEnd"/>
      <w:r w:rsidRPr="00C1093A">
        <w:rPr>
          <w:rFonts w:ascii="Calibri" w:eastAsia="Times New Roman" w:hAnsi="Calibri"/>
          <w:sz w:val="24"/>
          <w:szCs w:val="24"/>
          <w:lang w:val="fr-FR"/>
        </w:rPr>
        <w:t xml:space="preserve"> si </w:t>
      </w:r>
      <w:proofErr w:type="spellStart"/>
      <w:r w:rsidRPr="00C1093A">
        <w:rPr>
          <w:rFonts w:ascii="Calibri" w:eastAsia="Times New Roman" w:hAnsi="Calibri"/>
          <w:sz w:val="24"/>
          <w:szCs w:val="24"/>
          <w:lang w:val="fr-FR"/>
        </w:rPr>
        <w:t>documentația</w:t>
      </w:r>
      <w:proofErr w:type="spellEnd"/>
      <w:r w:rsidRPr="00C1093A">
        <w:rPr>
          <w:rFonts w:ascii="Calibri" w:eastAsia="Times New Roman" w:hAnsi="Calibri"/>
          <w:sz w:val="24"/>
          <w:szCs w:val="24"/>
          <w:lang w:val="fr-FR"/>
        </w:rPr>
        <w:t xml:space="preserve"> </w:t>
      </w:r>
      <w:proofErr w:type="spellStart"/>
      <w:r w:rsidRPr="00C1093A">
        <w:rPr>
          <w:rFonts w:ascii="Calibri" w:eastAsia="Times New Roman" w:hAnsi="Calibri"/>
          <w:sz w:val="24"/>
          <w:szCs w:val="24"/>
          <w:lang w:val="fr-FR"/>
        </w:rPr>
        <w:t>tehnico-economică</w:t>
      </w:r>
      <w:proofErr w:type="spellEnd"/>
      <w:r w:rsidRPr="00C1093A">
        <w:rPr>
          <w:rFonts w:ascii="Calibri" w:eastAsia="Times New Roman" w:hAnsi="Calibri"/>
          <w:sz w:val="24"/>
          <w:szCs w:val="24"/>
          <w:lang w:val="fr-FR"/>
        </w:rPr>
        <w:t>.</w:t>
      </w:r>
    </w:p>
    <w:p w14:paraId="45095775" w14:textId="5C03317C" w:rsidR="00073E9D" w:rsidRPr="00C1093A" w:rsidRDefault="00181E8F" w:rsidP="00E07D7E">
      <w:pPr>
        <w:pStyle w:val="Heading1"/>
        <w:numPr>
          <w:ilvl w:val="0"/>
          <w:numId w:val="34"/>
        </w:numPr>
        <w:rPr>
          <w:rFonts w:ascii="Calibri" w:hAnsi="Calibri" w:cs="Calibri"/>
        </w:rPr>
      </w:pPr>
      <w:bookmarkStart w:id="129" w:name="_Toc154146163"/>
      <w:r w:rsidRPr="00C1093A">
        <w:rPr>
          <w:rFonts w:ascii="Calibri" w:hAnsi="Calibri" w:cs="Calibri"/>
        </w:rPr>
        <w:t>INDICATORI DE ETAPĂ</w:t>
      </w:r>
      <w:bookmarkEnd w:id="129"/>
    </w:p>
    <w:p w14:paraId="1C35B034" w14:textId="35B524D3" w:rsidR="00820727" w:rsidRPr="00C1093A" w:rsidRDefault="00820727" w:rsidP="00820727">
      <w:pPr>
        <w:jc w:val="both"/>
        <w:rPr>
          <w:rFonts w:ascii="Calibri" w:hAnsi="Calibri"/>
          <w:iCs/>
          <w:sz w:val="24"/>
          <w:szCs w:val="24"/>
        </w:rPr>
      </w:pPr>
      <w:r w:rsidRPr="00C1093A">
        <w:rPr>
          <w:rFonts w:ascii="Calibri" w:hAnsi="Calibri"/>
          <w:iCs/>
          <w:sz w:val="24"/>
          <w:szCs w:val="24"/>
        </w:rPr>
        <w:t>În procesul de monitorizare a proiectelor, AM va verifica și confirma îndeplinirea indicatorilor de etapă, în conformitate cu prevederile Planului de monitorizare a proiectului</w:t>
      </w:r>
      <w:r w:rsidR="00B07403" w:rsidRPr="00C1093A">
        <w:rPr>
          <w:rFonts w:ascii="Calibri" w:hAnsi="Calibri"/>
          <w:iCs/>
          <w:sz w:val="24"/>
          <w:szCs w:val="24"/>
        </w:rPr>
        <w:t xml:space="preserve">, Anexa </w:t>
      </w:r>
      <w:r w:rsidR="00E34F3E" w:rsidRPr="00C1093A">
        <w:rPr>
          <w:rFonts w:ascii="Calibri" w:hAnsi="Calibri"/>
          <w:iCs/>
          <w:sz w:val="24"/>
          <w:szCs w:val="24"/>
        </w:rPr>
        <w:t xml:space="preserve">2 la prezentul ghid. </w:t>
      </w:r>
    </w:p>
    <w:p w14:paraId="52B57F00" w14:textId="77777777" w:rsidR="00820727" w:rsidRPr="00C1093A" w:rsidRDefault="00820727" w:rsidP="00820727">
      <w:pPr>
        <w:jc w:val="both"/>
        <w:rPr>
          <w:rFonts w:ascii="Calibri" w:hAnsi="Calibri"/>
          <w:iCs/>
          <w:sz w:val="24"/>
          <w:szCs w:val="24"/>
        </w:rPr>
      </w:pPr>
      <w:r w:rsidRPr="00C1093A">
        <w:rPr>
          <w:rFonts w:ascii="Calibri" w:hAnsi="Calibr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C1093A" w:rsidRDefault="00820727" w:rsidP="00820727">
      <w:pPr>
        <w:jc w:val="both"/>
        <w:rPr>
          <w:rFonts w:ascii="Calibri" w:hAnsi="Calibri"/>
          <w:iCs/>
          <w:sz w:val="24"/>
          <w:szCs w:val="24"/>
        </w:rPr>
      </w:pPr>
      <w:r w:rsidRPr="00C1093A">
        <w:rPr>
          <w:rFonts w:ascii="Calibri" w:hAnsi="Calibr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7FF1E617" w14:textId="00D687D1" w:rsidR="001411F6" w:rsidRPr="00C1093A" w:rsidRDefault="00820727" w:rsidP="00820727">
      <w:pPr>
        <w:jc w:val="both"/>
        <w:rPr>
          <w:rFonts w:ascii="Calibri" w:hAnsi="Calibri"/>
          <w:iCs/>
          <w:sz w:val="24"/>
          <w:szCs w:val="24"/>
        </w:rPr>
      </w:pPr>
      <w:r w:rsidRPr="00C1093A">
        <w:rPr>
          <w:rFonts w:ascii="Calibri" w:hAnsi="Calibr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7E57216B" w14:textId="77777777" w:rsidR="001411F6" w:rsidRPr="00C1093A" w:rsidRDefault="001411F6" w:rsidP="001411F6">
      <w:pPr>
        <w:jc w:val="both"/>
        <w:rPr>
          <w:rFonts w:ascii="Calibri" w:hAnsi="Calibri"/>
          <w:sz w:val="24"/>
          <w:szCs w:val="24"/>
        </w:rPr>
      </w:pPr>
      <w:r w:rsidRPr="00C1093A">
        <w:rPr>
          <w:rFonts w:ascii="Calibri" w:hAnsi="Calibri"/>
          <w:sz w:val="24"/>
          <w:szCs w:val="24"/>
        </w:rPr>
        <w:t>Exemplu indicatori de etapă ce pot fi definiți de solicitant în cererea de finanțare în raport cu activitatea de bază</w:t>
      </w:r>
    </w:p>
    <w:p w14:paraId="6FA9F330" w14:textId="77777777" w:rsidR="001411F6" w:rsidRPr="00C1093A" w:rsidRDefault="001411F6" w:rsidP="001411F6">
      <w:pPr>
        <w:jc w:val="both"/>
        <w:rPr>
          <w:rFonts w:ascii="Calibri" w:hAnsi="Calibri"/>
          <w:sz w:val="24"/>
          <w:szCs w:val="24"/>
        </w:rPr>
      </w:pPr>
      <w:r w:rsidRPr="00C1093A">
        <w:rPr>
          <w:rFonts w:ascii="Calibri" w:hAnsi="Calibri"/>
          <w:sz w:val="24"/>
          <w:szCs w:val="24"/>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65E3793D" w14:textId="77777777" w:rsidR="001411F6" w:rsidRPr="00C1093A" w:rsidRDefault="001411F6" w:rsidP="001411F6">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Indicator de etapă 1: demararea achiziției contractului de lucrări (publicarea anunțului privind achiziția);</w:t>
      </w:r>
    </w:p>
    <w:p w14:paraId="62AEFC4A" w14:textId="77777777" w:rsidR="001411F6" w:rsidRPr="00C1093A" w:rsidRDefault="001411F6" w:rsidP="001411F6">
      <w:pPr>
        <w:jc w:val="both"/>
        <w:rPr>
          <w:rFonts w:ascii="Calibri" w:hAnsi="Calibri"/>
          <w:sz w:val="24"/>
          <w:szCs w:val="24"/>
        </w:rPr>
      </w:pPr>
      <w:r w:rsidRPr="00C1093A">
        <w:rPr>
          <w:rFonts w:ascii="Calibri" w:hAnsi="Calibri"/>
          <w:sz w:val="24"/>
          <w:szCs w:val="24"/>
        </w:rPr>
        <w:lastRenderedPageBreak/>
        <w:t>-</w:t>
      </w:r>
      <w:r w:rsidRPr="00C1093A">
        <w:rPr>
          <w:rFonts w:ascii="Calibri" w:hAnsi="Calibri"/>
          <w:sz w:val="24"/>
          <w:szCs w:val="24"/>
        </w:rPr>
        <w:tab/>
        <w:t>Indicator de etapă 2: finalizarea achiziției contractului de lucrări (semnarea contractului de execuție/proiectare și execuție lucrări);</w:t>
      </w:r>
    </w:p>
    <w:p w14:paraId="6E1188A2" w14:textId="77777777" w:rsidR="001411F6" w:rsidRPr="00C1093A" w:rsidRDefault="001411F6" w:rsidP="001411F6">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Indicator de etapă 3: stadiu de execuție lucrări de 50% (din punct de vedere valoric, pentru a putea dovedi îndeplinirea acestuia);</w:t>
      </w:r>
    </w:p>
    <w:p w14:paraId="31B3A251" w14:textId="77777777" w:rsidR="001411F6" w:rsidRPr="00C1093A" w:rsidRDefault="001411F6" w:rsidP="001411F6">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Indicator de etapă 4: finalizarea lucrărilor (recepția la terminarea lucrărilor);</w:t>
      </w:r>
    </w:p>
    <w:p w14:paraId="5366D3D1" w14:textId="77777777" w:rsidR="001411F6" w:rsidRPr="00C1093A" w:rsidRDefault="001411F6" w:rsidP="001411F6">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Indicator de etapă 5: demararea achiziției contractului de furnizare/servicii (publicarea anunțului privind achiziția);</w:t>
      </w:r>
    </w:p>
    <w:p w14:paraId="2AD8E353" w14:textId="77777777" w:rsidR="001411F6" w:rsidRPr="00C1093A" w:rsidRDefault="001411F6" w:rsidP="001411F6">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Indicator de etapă 6: finalizarea achiziției contractului de furnizare/servicii (semnarea contractului de furnizare/servicii);</w:t>
      </w:r>
    </w:p>
    <w:p w14:paraId="5D95BE4B" w14:textId="77777777" w:rsidR="001411F6" w:rsidRPr="00C1093A" w:rsidRDefault="001411F6" w:rsidP="001411F6">
      <w:pPr>
        <w:jc w:val="both"/>
        <w:rPr>
          <w:rFonts w:ascii="Calibri" w:hAnsi="Calibri"/>
          <w:sz w:val="24"/>
          <w:szCs w:val="24"/>
        </w:rPr>
      </w:pPr>
      <w:r w:rsidRPr="00C1093A">
        <w:rPr>
          <w:rFonts w:ascii="Calibri" w:hAnsi="Calibri"/>
          <w:sz w:val="24"/>
          <w:szCs w:val="24"/>
        </w:rPr>
        <w:t>-</w:t>
      </w:r>
      <w:r w:rsidRPr="00C1093A">
        <w:rPr>
          <w:rFonts w:ascii="Calibri" w:hAnsi="Calibri"/>
          <w:sz w:val="24"/>
          <w:szCs w:val="24"/>
        </w:rPr>
        <w:tab/>
        <w:t xml:space="preserve">Indicator de etapă 7: recepția echipamentelor/mijloacelor de transport/serviciilor.) </w:t>
      </w:r>
    </w:p>
    <w:p w14:paraId="0880CBBB" w14:textId="54B2269A" w:rsidR="001411F6" w:rsidRPr="00C1093A" w:rsidRDefault="001411F6" w:rsidP="001411F6">
      <w:pPr>
        <w:jc w:val="both"/>
        <w:rPr>
          <w:rFonts w:ascii="Calibri" w:hAnsi="Calibri"/>
          <w:sz w:val="24"/>
          <w:szCs w:val="24"/>
        </w:rPr>
      </w:pPr>
      <w:r w:rsidRPr="00C1093A">
        <w:rPr>
          <w:rFonts w:ascii="Calibri" w:hAnsi="Calibri"/>
          <w:sz w:val="24"/>
          <w:szCs w:val="24"/>
        </w:rPr>
        <w:tab/>
        <w:t>Indicatorii de etapă fac parte integrantă din planul de monitorizare definit la subcapitolul 11.3.</w:t>
      </w:r>
    </w:p>
    <w:p w14:paraId="5D81B243" w14:textId="71FD1D5A" w:rsidR="00BE5177" w:rsidRPr="00C1093A" w:rsidRDefault="00181E8F" w:rsidP="00E07D7E">
      <w:pPr>
        <w:pStyle w:val="Heading1"/>
        <w:numPr>
          <w:ilvl w:val="0"/>
          <w:numId w:val="34"/>
        </w:numPr>
        <w:rPr>
          <w:rFonts w:ascii="Calibri" w:hAnsi="Calibri" w:cs="Calibri"/>
        </w:rPr>
      </w:pPr>
      <w:bookmarkStart w:id="130" w:name="_Toc99376168"/>
      <w:bookmarkStart w:id="131" w:name="_Toc154146164"/>
      <w:r w:rsidRPr="00C1093A">
        <w:rPr>
          <w:rFonts w:ascii="Calibri" w:hAnsi="Calibri" w:cs="Calibri"/>
        </w:rPr>
        <w:t>COMPLETAREA ŞI DEPUNEREA CERERILOR DE FINANTARE</w:t>
      </w:r>
      <w:bookmarkEnd w:id="130"/>
      <w:bookmarkEnd w:id="131"/>
    </w:p>
    <w:p w14:paraId="33202091" w14:textId="65E50032" w:rsidR="00181E8F" w:rsidRPr="00C1093A" w:rsidRDefault="00181E8F" w:rsidP="00E07D7E">
      <w:pPr>
        <w:pStyle w:val="Heading2"/>
        <w:numPr>
          <w:ilvl w:val="1"/>
          <w:numId w:val="13"/>
        </w:numPr>
        <w:rPr>
          <w:rFonts w:ascii="Calibri" w:hAnsi="Calibri" w:cs="Calibri"/>
        </w:rPr>
      </w:pPr>
      <w:bookmarkStart w:id="132" w:name="_Toc99376169"/>
      <w:bookmarkStart w:id="133" w:name="_Toc154146165"/>
      <w:r w:rsidRPr="00C1093A">
        <w:rPr>
          <w:rFonts w:ascii="Calibri" w:hAnsi="Calibri" w:cs="Calibri"/>
        </w:rPr>
        <w:t>Completarea formularului cererii</w:t>
      </w:r>
      <w:bookmarkEnd w:id="132"/>
      <w:bookmarkEnd w:id="133"/>
    </w:p>
    <w:p w14:paraId="54584B67" w14:textId="77777777" w:rsidR="00BE5177" w:rsidRPr="00C1093A" w:rsidRDefault="00BE5177" w:rsidP="00181E8F">
      <w:pPr>
        <w:autoSpaceDE w:val="0"/>
        <w:autoSpaceDN w:val="0"/>
        <w:adjustRightInd w:val="0"/>
        <w:spacing w:before="0" w:after="0"/>
        <w:jc w:val="both"/>
        <w:rPr>
          <w:rFonts w:ascii="Calibri" w:hAnsi="Calibri"/>
          <w:sz w:val="24"/>
          <w:szCs w:val="24"/>
          <w:lang w:eastAsia="en-GB"/>
        </w:rPr>
      </w:pPr>
    </w:p>
    <w:p w14:paraId="728E3629" w14:textId="53A0A149"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Cererea de finanțare este compusă din: </w:t>
      </w:r>
    </w:p>
    <w:p w14:paraId="54C0BAC7" w14:textId="77777777" w:rsidR="00181E8F" w:rsidRPr="00C1093A"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Cererea de finanțare</w:t>
      </w:r>
    </w:p>
    <w:p w14:paraId="00CA561D" w14:textId="77777777" w:rsidR="00181E8F" w:rsidRPr="00C1093A"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Anexele la cererea de finanțare </w:t>
      </w:r>
    </w:p>
    <w:p w14:paraId="6D5646A3"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lang w:eastAsia="en-GB"/>
        </w:rPr>
        <w:t>Acest ghid conține modele standard sau anexe/modele recomandate/orientative.</w:t>
      </w:r>
      <w:bookmarkStart w:id="134" w:name="_Hlk100061992"/>
    </w:p>
    <w:p w14:paraId="21E0CC96"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8154EC3" w14:textId="3670CA5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De asemenea, unele anexe sunt solicitate obligatoriu la momentul depunerii cererii de finanțare, iar altele în etapa </w:t>
      </w:r>
      <w:r w:rsidR="00480FCF" w:rsidRPr="00C1093A">
        <w:rPr>
          <w:rFonts w:ascii="Calibri" w:hAnsi="Calibri"/>
          <w:sz w:val="24"/>
          <w:szCs w:val="24"/>
        </w:rPr>
        <w:t>de contractare</w:t>
      </w:r>
      <w:r w:rsidRPr="00C1093A">
        <w:rPr>
          <w:rFonts w:ascii="Calibri" w:hAnsi="Calibri"/>
          <w:sz w:val="24"/>
          <w:szCs w:val="24"/>
        </w:rPr>
        <w:t>. Acestea fac parte integrantă din cererea de finanțare.</w:t>
      </w:r>
    </w:p>
    <w:p w14:paraId="747B787C"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C1093A" w:rsidRDefault="00181E8F" w:rsidP="00181E8F">
      <w:pPr>
        <w:tabs>
          <w:tab w:val="left" w:pos="709"/>
        </w:tabs>
        <w:spacing w:before="0" w:after="0"/>
        <w:jc w:val="both"/>
        <w:rPr>
          <w:rFonts w:ascii="Calibri" w:hAnsi="Calibri"/>
          <w:sz w:val="24"/>
          <w:szCs w:val="24"/>
          <w:lang w:eastAsia="en-GB"/>
        </w:rPr>
      </w:pPr>
    </w:p>
    <w:p w14:paraId="2DB131A8" w14:textId="77777777" w:rsidR="00181E8F" w:rsidRPr="00C1093A" w:rsidRDefault="00181E8F" w:rsidP="00181E8F">
      <w:pPr>
        <w:tabs>
          <w:tab w:val="left" w:pos="709"/>
        </w:tabs>
        <w:spacing w:before="0" w:after="0"/>
        <w:jc w:val="both"/>
        <w:rPr>
          <w:rFonts w:ascii="Calibri" w:hAnsi="Calibri"/>
          <w:sz w:val="24"/>
          <w:szCs w:val="24"/>
          <w:lang w:eastAsia="en-GB"/>
        </w:rPr>
      </w:pPr>
      <w:r w:rsidRPr="00C1093A">
        <w:rPr>
          <w:rFonts w:ascii="Calibri" w:hAnsi="Calibri"/>
          <w:sz w:val="24"/>
          <w:szCs w:val="24"/>
          <w:lang w:eastAsia="en-GB"/>
        </w:rPr>
        <w:t xml:space="preserve">Documentele încărcate în aplicația MySMIS2021/SMIS2021+, ca parte integrantă a cererii de finanțare, trebuie să fie lizibile și complete. Se recomandă așadar o atenție sporită la scanarea </w:t>
      </w:r>
      <w:r w:rsidRPr="00C1093A">
        <w:rPr>
          <w:rFonts w:ascii="Calibri" w:hAnsi="Calibri"/>
          <w:sz w:val="24"/>
          <w:szCs w:val="24"/>
          <w:lang w:eastAsia="en-GB"/>
        </w:rPr>
        <w:lastRenderedPageBreak/>
        <w:t>anumitor documente (ex. planșe, schițe, tabele) de dimensiuni mari, sau care necesită o rezoluție adecvată pentru a asigura lizibilitatea.</w:t>
      </w:r>
    </w:p>
    <w:p w14:paraId="01CAB381" w14:textId="77777777" w:rsidR="00181E8F" w:rsidRPr="00C1093A" w:rsidRDefault="00181E8F" w:rsidP="00181E8F">
      <w:pPr>
        <w:autoSpaceDE w:val="0"/>
        <w:autoSpaceDN w:val="0"/>
        <w:adjustRightInd w:val="0"/>
        <w:spacing w:before="0" w:after="0"/>
        <w:jc w:val="both"/>
        <w:rPr>
          <w:rFonts w:ascii="Calibri" w:hAnsi="Calibri"/>
          <w:i/>
          <w:iCs/>
          <w:sz w:val="24"/>
          <w:szCs w:val="24"/>
          <w:lang w:eastAsia="en-GB"/>
        </w:rPr>
      </w:pPr>
    </w:p>
    <w:p w14:paraId="43A40D06" w14:textId="77777777" w:rsidR="00FF291D" w:rsidRPr="00C1093A" w:rsidRDefault="00FF291D" w:rsidP="00FF291D">
      <w:pPr>
        <w:autoSpaceDE w:val="0"/>
        <w:autoSpaceDN w:val="0"/>
        <w:adjustRightInd w:val="0"/>
        <w:spacing w:before="0" w:after="0"/>
        <w:jc w:val="both"/>
        <w:rPr>
          <w:rFonts w:asciiTheme="minorHAnsi" w:hAnsiTheme="minorHAnsi" w:cstheme="minorHAnsi"/>
          <w:b/>
          <w:bCs/>
          <w:sz w:val="24"/>
          <w:szCs w:val="24"/>
          <w:lang w:eastAsia="en-GB"/>
        </w:rPr>
      </w:pPr>
      <w:r w:rsidRPr="00C1093A">
        <w:rPr>
          <w:rFonts w:asciiTheme="minorHAnsi" w:hAnsiTheme="minorHAnsi" w:cstheme="minorHAnsi"/>
          <w:b/>
          <w:bCs/>
          <w:sz w:val="24"/>
          <w:szCs w:val="24"/>
          <w:lang w:eastAsia="en-GB"/>
        </w:rPr>
        <w:t>Notă!</w:t>
      </w:r>
    </w:p>
    <w:p w14:paraId="07947DAB" w14:textId="77777777" w:rsidR="00FF291D" w:rsidRPr="00C1093A"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C1093A">
        <w:rPr>
          <w:rFonts w:asciiTheme="minorHAnsi" w:hAnsiTheme="minorHAnsi" w:cstheme="minorHAnsi"/>
          <w:sz w:val="24"/>
          <w:szCs w:val="24"/>
          <w:lang w:eastAsia="en-GB"/>
        </w:rPr>
        <w:t>a) Solicitantul de finanțare își asumă toate riscurile în ceea ce privește pregătirea și depunerea proiectelor în cadrul prezentului apel în cazul în care acestea nu sunt selectate pentru finanțare.</w:t>
      </w:r>
    </w:p>
    <w:p w14:paraId="66A5BE78" w14:textId="77777777" w:rsidR="00FF291D" w:rsidRPr="00C1093A"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C1093A">
        <w:rPr>
          <w:rFonts w:asciiTheme="minorHAnsi" w:hAnsiTheme="minorHAnsi" w:cstheme="minorHAnsi"/>
          <w:sz w:val="24"/>
          <w:szCs w:val="24"/>
          <w:lang w:eastAsia="en-GB"/>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7F88E804" w14:textId="77777777" w:rsidR="00FF291D" w:rsidRPr="00C1093A"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C1093A">
        <w:rPr>
          <w:rFonts w:asciiTheme="minorHAnsi" w:hAnsiTheme="minorHAnsi" w:cstheme="minorHAnsi"/>
          <w:sz w:val="24"/>
          <w:szCs w:val="24"/>
          <w:lang w:eastAsia="en-GB"/>
        </w:rPr>
        <w:t xml:space="preserve">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 </w:t>
      </w:r>
    </w:p>
    <w:p w14:paraId="540ED933" w14:textId="77777777" w:rsidR="00181E8F" w:rsidRPr="00C1093A" w:rsidRDefault="00181E8F" w:rsidP="00181E8F">
      <w:pPr>
        <w:tabs>
          <w:tab w:val="left" w:pos="709"/>
        </w:tabs>
        <w:spacing w:before="0" w:after="0"/>
        <w:jc w:val="both"/>
        <w:rPr>
          <w:rFonts w:ascii="Calibri" w:hAnsi="Calibri"/>
          <w:sz w:val="24"/>
          <w:szCs w:val="24"/>
        </w:rPr>
      </w:pPr>
    </w:p>
    <w:p w14:paraId="58AF565D" w14:textId="6872371E" w:rsidR="00181E8F" w:rsidRPr="00C1093A" w:rsidRDefault="00181E8F" w:rsidP="00E07D7E">
      <w:pPr>
        <w:pStyle w:val="Heading2"/>
        <w:numPr>
          <w:ilvl w:val="1"/>
          <w:numId w:val="34"/>
        </w:numPr>
        <w:rPr>
          <w:rFonts w:ascii="Calibri" w:hAnsi="Calibri" w:cs="Calibri"/>
        </w:rPr>
      </w:pPr>
      <w:bookmarkStart w:id="135" w:name="_Toc99376170"/>
      <w:bookmarkStart w:id="136" w:name="_Toc154146166"/>
      <w:bookmarkStart w:id="137" w:name="_Hlk93050126"/>
      <w:bookmarkEnd w:id="134"/>
      <w:r w:rsidRPr="00C1093A">
        <w:rPr>
          <w:rFonts w:ascii="Calibri" w:hAnsi="Calibri" w:cs="Calibri"/>
        </w:rPr>
        <w:t>Limba utilizată în completarea cererii de finanțare</w:t>
      </w:r>
      <w:bookmarkEnd w:id="135"/>
      <w:bookmarkEnd w:id="136"/>
    </w:p>
    <w:p w14:paraId="599109A5" w14:textId="77777777" w:rsidR="00181E8F" w:rsidRPr="00C1093A" w:rsidRDefault="00181E8F" w:rsidP="00181E8F">
      <w:pPr>
        <w:tabs>
          <w:tab w:val="left" w:pos="709"/>
        </w:tabs>
        <w:spacing w:before="0" w:after="0"/>
        <w:jc w:val="both"/>
        <w:rPr>
          <w:rFonts w:ascii="Calibri" w:hAnsi="Calibri"/>
          <w:sz w:val="24"/>
          <w:szCs w:val="24"/>
        </w:rPr>
      </w:pPr>
      <w:bookmarkStart w:id="138" w:name="_Hlk100062024"/>
      <w:bookmarkEnd w:id="137"/>
      <w:r w:rsidRPr="00C1093A">
        <w:rPr>
          <w:rFonts w:ascii="Calibri" w:hAnsi="Calibr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C1093A" w:rsidRDefault="00181E8F" w:rsidP="00181E8F">
      <w:pPr>
        <w:tabs>
          <w:tab w:val="left" w:pos="709"/>
        </w:tabs>
        <w:spacing w:before="0" w:after="0"/>
        <w:jc w:val="both"/>
        <w:rPr>
          <w:rFonts w:ascii="Calibri" w:hAnsi="Calibri"/>
          <w:sz w:val="24"/>
          <w:szCs w:val="24"/>
        </w:rPr>
      </w:pPr>
      <w:r w:rsidRPr="00C1093A">
        <w:rPr>
          <w:rFonts w:ascii="Calibri" w:hAnsi="Calibri"/>
          <w:sz w:val="24"/>
          <w:szCs w:val="24"/>
        </w:rPr>
        <w:t>Completarea cererii de finanțare într-un mod clar şi coerent va înlesni procesul de evaluare a acesteia.</w:t>
      </w:r>
    </w:p>
    <w:p w14:paraId="2D21D48C" w14:textId="77777777" w:rsidR="00181E8F" w:rsidRPr="00C1093A" w:rsidRDefault="00181E8F" w:rsidP="00181E8F">
      <w:pPr>
        <w:tabs>
          <w:tab w:val="left" w:pos="709"/>
        </w:tabs>
        <w:spacing w:before="0" w:after="0"/>
        <w:jc w:val="both"/>
        <w:rPr>
          <w:rFonts w:ascii="Calibri" w:hAnsi="Calibri"/>
          <w:sz w:val="24"/>
          <w:szCs w:val="24"/>
        </w:rPr>
      </w:pPr>
    </w:p>
    <w:p w14:paraId="05E3D734" w14:textId="4084E30C" w:rsidR="00181E8F" w:rsidRPr="00C1093A" w:rsidRDefault="00181E8F" w:rsidP="00E07D7E">
      <w:pPr>
        <w:pStyle w:val="Heading2"/>
        <w:numPr>
          <w:ilvl w:val="1"/>
          <w:numId w:val="35"/>
        </w:numPr>
        <w:rPr>
          <w:rFonts w:ascii="Calibri" w:hAnsi="Calibri" w:cs="Calibri"/>
        </w:rPr>
      </w:pPr>
      <w:bookmarkStart w:id="139" w:name="_Toc99376171"/>
      <w:bookmarkStart w:id="140" w:name="_Toc154146167"/>
      <w:bookmarkEnd w:id="138"/>
      <w:r w:rsidRPr="00C1093A">
        <w:rPr>
          <w:rFonts w:ascii="Calibri" w:hAnsi="Calibri" w:cs="Calibri"/>
        </w:rPr>
        <w:t>Metodologia de justificare şi detaliere a bugetului cererii de finanțare</w:t>
      </w:r>
      <w:bookmarkEnd w:id="139"/>
      <w:bookmarkEnd w:id="140"/>
    </w:p>
    <w:p w14:paraId="10C39F4A" w14:textId="103D13C0" w:rsidR="00181E8F" w:rsidRPr="00C1093A" w:rsidRDefault="00181E8F" w:rsidP="006A6878">
      <w:pPr>
        <w:autoSpaceDE w:val="0"/>
        <w:autoSpaceDN w:val="0"/>
        <w:adjustRightInd w:val="0"/>
        <w:spacing w:before="0" w:after="0"/>
        <w:jc w:val="both"/>
        <w:rPr>
          <w:rFonts w:ascii="Calibri" w:hAnsi="Calibri"/>
          <w:sz w:val="24"/>
          <w:szCs w:val="24"/>
        </w:rPr>
      </w:pPr>
      <w:bookmarkStart w:id="141" w:name="_Hlk100062058"/>
      <w:r w:rsidRPr="00C1093A">
        <w:rPr>
          <w:rFonts w:ascii="Calibri" w:hAnsi="Calibri"/>
          <w:sz w:val="24"/>
          <w:szCs w:val="24"/>
        </w:rPr>
        <w:t>Completarea bugetului cererii de finanțare se va face conform prevederilor prezentului ghid, inclusiv a anexelor la acesta</w:t>
      </w:r>
      <w:r w:rsidR="00E34F3E" w:rsidRPr="00C1093A">
        <w:rPr>
          <w:rFonts w:ascii="Calibri" w:hAnsi="Calibri"/>
          <w:sz w:val="24"/>
          <w:szCs w:val="24"/>
        </w:rPr>
        <w:t xml:space="preserve">, cu respectarea </w:t>
      </w:r>
      <w:r w:rsidR="00864EA5" w:rsidRPr="00C1093A">
        <w:rPr>
          <w:rFonts w:ascii="Calibri" w:hAnsi="Calibri"/>
          <w:sz w:val="24"/>
          <w:szCs w:val="24"/>
        </w:rPr>
        <w:t xml:space="preserve">prevederilor </w:t>
      </w:r>
      <w:r w:rsidR="006A6878" w:rsidRPr="00C1093A">
        <w:rPr>
          <w:rFonts w:ascii="Calibri" w:hAnsi="Calibri"/>
          <w:sz w:val="24"/>
          <w:szCs w:val="24"/>
        </w:rPr>
        <w:t>Ordin</w:t>
      </w:r>
      <w:r w:rsidR="007F1964" w:rsidRPr="00C1093A">
        <w:rPr>
          <w:rFonts w:ascii="Calibri" w:hAnsi="Calibri"/>
          <w:sz w:val="24"/>
          <w:szCs w:val="24"/>
        </w:rPr>
        <w:t>ului</w:t>
      </w:r>
      <w:r w:rsidR="006A6878" w:rsidRPr="00C1093A">
        <w:rPr>
          <w:rFonts w:ascii="Calibri" w:hAnsi="Calibri"/>
          <w:sz w:val="24"/>
          <w:szCs w:val="24"/>
        </w:rPr>
        <w:t xml:space="preserv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C1093A" w:rsidRDefault="006A6878" w:rsidP="006A6878">
      <w:pPr>
        <w:autoSpaceDE w:val="0"/>
        <w:autoSpaceDN w:val="0"/>
        <w:adjustRightInd w:val="0"/>
        <w:spacing w:before="0" w:after="0"/>
        <w:jc w:val="both"/>
        <w:rPr>
          <w:rFonts w:ascii="Calibri" w:hAnsi="Calibri"/>
          <w:sz w:val="24"/>
          <w:szCs w:val="24"/>
        </w:rPr>
      </w:pPr>
    </w:p>
    <w:p w14:paraId="4AEA209B" w14:textId="44350CCB" w:rsidR="00AE2EB8" w:rsidRPr="00C1093A" w:rsidRDefault="00AE2EB8" w:rsidP="00AE2EB8">
      <w:pPr>
        <w:spacing w:before="0" w:after="0"/>
        <w:jc w:val="both"/>
        <w:rPr>
          <w:rFonts w:ascii="Calibri" w:hAnsi="Calibri"/>
          <w:sz w:val="24"/>
          <w:szCs w:val="24"/>
        </w:rPr>
      </w:pPr>
      <w:r w:rsidRPr="00C1093A">
        <w:rPr>
          <w:rFonts w:ascii="Calibri" w:hAnsi="Calibri"/>
          <w:sz w:val="24"/>
          <w:szCs w:val="24"/>
        </w:rPr>
        <w:t>Bugetul proiectului este cuprins în cererea de finanțare și respectă formatul cadru. Bugetul proiectului se generează în cadrul aplicației MySMIS2021/SMIS2021+</w:t>
      </w:r>
    </w:p>
    <w:p w14:paraId="63BC3C9C" w14:textId="77777777" w:rsidR="00AE2EB8" w:rsidRPr="00C1093A" w:rsidRDefault="00AE2EB8" w:rsidP="006A6878">
      <w:pPr>
        <w:autoSpaceDE w:val="0"/>
        <w:autoSpaceDN w:val="0"/>
        <w:adjustRightInd w:val="0"/>
        <w:spacing w:before="0" w:after="0"/>
        <w:jc w:val="both"/>
        <w:rPr>
          <w:rFonts w:ascii="Calibri" w:hAnsi="Calibri"/>
          <w:sz w:val="24"/>
          <w:szCs w:val="24"/>
        </w:rPr>
      </w:pPr>
    </w:p>
    <w:p w14:paraId="3BC2929B"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Corectitudinea, coerența documentelor și informațiilor financiare, precum și justificarea acestora este esențială în procesul de evaluare și selecție.</w:t>
      </w:r>
    </w:p>
    <w:p w14:paraId="327F0B0B" w14:textId="7B21B98B"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C1093A" w:rsidRDefault="006A6878" w:rsidP="00181E8F">
      <w:pPr>
        <w:autoSpaceDE w:val="0"/>
        <w:autoSpaceDN w:val="0"/>
        <w:adjustRightInd w:val="0"/>
        <w:spacing w:before="0" w:after="0"/>
        <w:jc w:val="both"/>
        <w:rPr>
          <w:rFonts w:ascii="Calibri" w:hAnsi="Calibri"/>
          <w:sz w:val="24"/>
          <w:szCs w:val="24"/>
          <w:lang w:eastAsia="en-GB"/>
        </w:rPr>
      </w:pPr>
    </w:p>
    <w:p w14:paraId="4ED76A74" w14:textId="16046942"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lastRenderedPageBreak/>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C1093A" w:rsidRDefault="006A6878" w:rsidP="00181E8F">
      <w:pPr>
        <w:autoSpaceDE w:val="0"/>
        <w:autoSpaceDN w:val="0"/>
        <w:adjustRightInd w:val="0"/>
        <w:spacing w:before="0" w:after="0"/>
        <w:jc w:val="both"/>
        <w:rPr>
          <w:rFonts w:ascii="Calibri" w:hAnsi="Calibri"/>
          <w:sz w:val="24"/>
          <w:szCs w:val="24"/>
          <w:lang w:eastAsia="en-GB"/>
        </w:rPr>
      </w:pPr>
    </w:p>
    <w:p w14:paraId="391BCC97" w14:textId="77777777" w:rsidR="00181E8F" w:rsidRPr="00C1093A" w:rsidRDefault="00181E8F" w:rsidP="00181E8F">
      <w:pPr>
        <w:spacing w:before="0" w:after="0"/>
        <w:jc w:val="both"/>
        <w:rPr>
          <w:rFonts w:ascii="Calibri" w:hAnsi="Calibri"/>
          <w:sz w:val="24"/>
          <w:szCs w:val="24"/>
          <w:lang w:eastAsia="en-GB"/>
        </w:rPr>
      </w:pPr>
      <w:r w:rsidRPr="00C1093A">
        <w:rPr>
          <w:rFonts w:ascii="Calibri" w:hAnsi="Calibri"/>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41"/>
    <w:p w14:paraId="4CC6AEA0" w14:textId="77777777" w:rsidR="00181E8F" w:rsidRPr="00C1093A" w:rsidRDefault="00181E8F" w:rsidP="00181E8F">
      <w:pPr>
        <w:spacing w:before="0" w:after="0"/>
        <w:jc w:val="both"/>
        <w:rPr>
          <w:rFonts w:ascii="Calibri" w:hAnsi="Calibri"/>
          <w:sz w:val="24"/>
          <w:szCs w:val="24"/>
        </w:rPr>
      </w:pPr>
    </w:p>
    <w:p w14:paraId="7D26210A"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Pentru proiectele de infrastructură, bugetul proiectului se corelează cu devizul general al investiției, întocmit în conformitate cu prevederile HG 907/2016, cu modificările </w:t>
      </w:r>
      <w:r w:rsidR="0043295E" w:rsidRPr="00C1093A">
        <w:rPr>
          <w:rFonts w:ascii="Calibri" w:hAnsi="Calibri"/>
          <w:sz w:val="24"/>
          <w:szCs w:val="24"/>
        </w:rPr>
        <w:t>ș</w:t>
      </w:r>
      <w:r w:rsidRPr="00C1093A">
        <w:rPr>
          <w:rFonts w:ascii="Calibri" w:hAnsi="Calibri"/>
          <w:sz w:val="24"/>
          <w:szCs w:val="24"/>
        </w:rPr>
        <w:t xml:space="preserve">i completările ulterioare. </w:t>
      </w:r>
    </w:p>
    <w:p w14:paraId="3ACE7292" w14:textId="16F2D915"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Se va completa Matricea de corelare între buget şi deviz, Model </w:t>
      </w:r>
      <w:r w:rsidR="007B0967" w:rsidRPr="00C1093A">
        <w:rPr>
          <w:rFonts w:ascii="Calibri" w:hAnsi="Calibri"/>
          <w:sz w:val="24"/>
          <w:szCs w:val="24"/>
        </w:rPr>
        <w:t>A</w:t>
      </w:r>
      <w:r w:rsidRPr="00C1093A">
        <w:rPr>
          <w:rFonts w:ascii="Calibri" w:hAnsi="Calibri"/>
          <w:sz w:val="24"/>
          <w:szCs w:val="24"/>
        </w:rPr>
        <w:t xml:space="preserve"> la prezentul ghid.</w:t>
      </w:r>
    </w:p>
    <w:p w14:paraId="1D0E2149" w14:textId="77777777" w:rsidR="00181E8F" w:rsidRPr="00C1093A" w:rsidRDefault="00181E8F" w:rsidP="00181E8F">
      <w:pPr>
        <w:spacing w:before="0" w:after="0"/>
        <w:jc w:val="both"/>
        <w:rPr>
          <w:rFonts w:ascii="Calibri" w:hAnsi="Calibri"/>
          <w:sz w:val="24"/>
          <w:szCs w:val="24"/>
        </w:rPr>
      </w:pPr>
    </w:p>
    <w:p w14:paraId="421FA39E" w14:textId="1B3725B0" w:rsidR="00181E8F" w:rsidRPr="00C1093A" w:rsidRDefault="00181E8F" w:rsidP="00E07D7E">
      <w:pPr>
        <w:pStyle w:val="Heading2"/>
        <w:numPr>
          <w:ilvl w:val="1"/>
          <w:numId w:val="35"/>
        </w:numPr>
        <w:rPr>
          <w:rFonts w:ascii="Calibri" w:hAnsi="Calibri" w:cs="Calibri"/>
        </w:rPr>
      </w:pPr>
      <w:bookmarkStart w:id="142" w:name="_Toc99376172"/>
      <w:bookmarkStart w:id="143" w:name="_Toc154146168"/>
      <w:r w:rsidRPr="00C1093A">
        <w:rPr>
          <w:rFonts w:ascii="Calibri" w:hAnsi="Calibri" w:cs="Calibri"/>
        </w:rPr>
        <w:t>Anexe şi documente obligatorii la depunerea cererii</w:t>
      </w:r>
      <w:bookmarkEnd w:id="142"/>
      <w:bookmarkEnd w:id="143"/>
    </w:p>
    <w:p w14:paraId="52D4C3C8"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C1093A" w:rsidRDefault="00181E8F" w:rsidP="00181E8F">
      <w:pPr>
        <w:spacing w:before="0" w:after="0"/>
        <w:jc w:val="both"/>
        <w:rPr>
          <w:rFonts w:ascii="Calibri" w:hAnsi="Calibri"/>
          <w:sz w:val="24"/>
          <w:szCs w:val="24"/>
        </w:rPr>
      </w:pPr>
    </w:p>
    <w:p w14:paraId="612C6AF4" w14:textId="1F0E47A5"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Odată cu generarea și semnarea declarației unice, solicitantul/liderul de parteneriat și partenerul, nu</w:t>
      </w:r>
      <w:r w:rsidR="00A562BA" w:rsidRPr="00C1093A">
        <w:rPr>
          <w:rFonts w:ascii="Calibri" w:hAnsi="Calibri"/>
          <w:sz w:val="24"/>
          <w:szCs w:val="24"/>
        </w:rPr>
        <w:t xml:space="preserve"> </w:t>
      </w:r>
      <w:r w:rsidRPr="00C1093A">
        <w:rPr>
          <w:rFonts w:ascii="Calibri" w:hAnsi="Calibri"/>
          <w:sz w:val="24"/>
          <w:szCs w:val="24"/>
        </w:rPr>
        <w:t xml:space="preserve"> este obligat să depună documente doveditoare</w:t>
      </w:r>
      <w:r w:rsidR="00BE5177" w:rsidRPr="00C1093A">
        <w:rPr>
          <w:rFonts w:ascii="Calibri" w:hAnsi="Calibri"/>
          <w:sz w:val="24"/>
          <w:szCs w:val="24"/>
        </w:rPr>
        <w:t xml:space="preserve"> </w:t>
      </w:r>
      <w:bookmarkStart w:id="144" w:name="_Hlk136186769"/>
      <w:r w:rsidR="00BE5177" w:rsidRPr="00C1093A">
        <w:rPr>
          <w:rFonts w:ascii="Calibri" w:hAnsi="Calibri"/>
          <w:sz w:val="24"/>
          <w:szCs w:val="24"/>
        </w:rPr>
        <w:t>o data cu cererea de finantare</w:t>
      </w:r>
      <w:bookmarkEnd w:id="144"/>
      <w:r w:rsidRPr="00C1093A">
        <w:rPr>
          <w:rFonts w:ascii="Calibri" w:hAnsi="Calibri"/>
          <w:sz w:val="24"/>
          <w:szCs w:val="24"/>
        </w:rPr>
        <w:t xml:space="preserve">, cu excepția acelor documente și anexe care sunt evaluate în etapa de evaluare tehnică și financiară a proiectului, </w:t>
      </w:r>
      <w:r w:rsidR="008804B6" w:rsidRPr="00C1093A">
        <w:rPr>
          <w:rFonts w:ascii="Calibri" w:hAnsi="Calibri"/>
          <w:sz w:val="24"/>
          <w:szCs w:val="24"/>
        </w:rPr>
        <w:t xml:space="preserve">dupa caz, </w:t>
      </w:r>
      <w:r w:rsidRPr="00C1093A">
        <w:rPr>
          <w:rFonts w:ascii="Calibri" w:hAnsi="Calibri"/>
          <w:sz w:val="24"/>
          <w:szCs w:val="24"/>
        </w:rPr>
        <w:t>respectiv:</w:t>
      </w:r>
    </w:p>
    <w:p w14:paraId="0EC60804" w14:textId="77777777" w:rsidR="008804B6" w:rsidRPr="00C1093A" w:rsidRDefault="008804B6" w:rsidP="00181E8F">
      <w:pPr>
        <w:spacing w:before="0" w:after="0"/>
        <w:jc w:val="both"/>
        <w:rPr>
          <w:rFonts w:ascii="Calibri" w:hAnsi="Calibri"/>
          <w:sz w:val="24"/>
          <w:szCs w:val="24"/>
        </w:rPr>
      </w:pPr>
    </w:p>
    <w:p w14:paraId="7F688B69" w14:textId="77777777" w:rsidR="00181E8F" w:rsidRPr="00C1093A" w:rsidRDefault="00181E8F" w:rsidP="00E07D7E">
      <w:pPr>
        <w:numPr>
          <w:ilvl w:val="0"/>
          <w:numId w:val="5"/>
        </w:numPr>
        <w:spacing w:before="0" w:after="0"/>
        <w:ind w:firstLine="1"/>
        <w:jc w:val="both"/>
        <w:rPr>
          <w:rFonts w:ascii="Calibri" w:hAnsi="Calibri"/>
          <w:b/>
          <w:bCs/>
          <w:sz w:val="24"/>
          <w:szCs w:val="24"/>
          <w:highlight w:val="lightGray"/>
        </w:rPr>
      </w:pPr>
      <w:r w:rsidRPr="00C1093A">
        <w:rPr>
          <w:rFonts w:ascii="Calibri" w:hAnsi="Calibri"/>
          <w:b/>
          <w:bCs/>
          <w:sz w:val="24"/>
          <w:szCs w:val="24"/>
          <w:highlight w:val="lightGray"/>
        </w:rPr>
        <w:t>Declaraţia unică a solicitantului</w:t>
      </w:r>
    </w:p>
    <w:p w14:paraId="68B93820"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w:t>
      </w:r>
      <w:r w:rsidRPr="00C1093A">
        <w:rPr>
          <w:rFonts w:ascii="Calibri" w:hAnsi="Calibri"/>
          <w:sz w:val="24"/>
          <w:szCs w:val="24"/>
        </w:rPr>
        <w:lastRenderedPageBreak/>
        <w:t xml:space="preserve">proiectul va fi admis la contractare va prezenta toate documente justificative prin care va face dovada îndeplinirii condițiilor de eligibilitate, sub sancțiunea respingerii finanțării. </w:t>
      </w:r>
    </w:p>
    <w:p w14:paraId="24AB0A5B"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Această declarație va fi completată de solicitant și ulterior generată de aplicația MySMIS2021/SMIS2021+ și va fi semnată cu semnătură electronică de către reprezentantul legal al solicitantului.</w:t>
      </w:r>
    </w:p>
    <w:p w14:paraId="50B8F9A8"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În cazul proiectelor cu implementare în parteneriat, fiecare partener va completa declarația unică, care va fi semnată cu semnătură electronică de către reprezentantul legal al partenerului. </w:t>
      </w:r>
    </w:p>
    <w:p w14:paraId="634E8F80" w14:textId="0BED90AC" w:rsidR="00181E8F" w:rsidRPr="00C1093A" w:rsidRDefault="001F61FA" w:rsidP="00181E8F">
      <w:pPr>
        <w:spacing w:before="0" w:after="0"/>
        <w:jc w:val="both"/>
        <w:rPr>
          <w:rFonts w:ascii="Calibri" w:hAnsi="Calibri"/>
          <w:sz w:val="24"/>
          <w:szCs w:val="24"/>
        </w:rPr>
      </w:pPr>
      <w:r w:rsidRPr="00C1093A">
        <w:rPr>
          <w:rFonts w:ascii="Calibri" w:hAnsi="Calibri"/>
          <w:sz w:val="24"/>
          <w:szCs w:val="24"/>
        </w:rPr>
        <w:t xml:space="preserve">În cazul proiectelor cu implementare în parteneriat, declarațiile unice ale partenerilor vor fi generate de sistemul informatic doar după ce Declarația unică a liderului de parteneriat a fost completată și semnată electronic de către reprezentantul legalal acestuia. </w:t>
      </w:r>
      <w:r w:rsidR="00181E8F" w:rsidRPr="00C1093A">
        <w:rPr>
          <w:rFonts w:ascii="Calibri" w:hAnsi="Calibri"/>
          <w:sz w:val="24"/>
          <w:szCs w:val="24"/>
        </w:rPr>
        <w:t xml:space="preserve">  </w:t>
      </w:r>
    </w:p>
    <w:p w14:paraId="633A936E" w14:textId="77777777" w:rsidR="00181E8F" w:rsidRPr="00C1093A" w:rsidRDefault="00181E8F" w:rsidP="00181E8F">
      <w:pPr>
        <w:spacing w:before="0" w:after="0"/>
        <w:jc w:val="both"/>
        <w:rPr>
          <w:rFonts w:ascii="Calibri" w:hAnsi="Calibri"/>
          <w:sz w:val="24"/>
          <w:szCs w:val="24"/>
        </w:rPr>
      </w:pPr>
    </w:p>
    <w:p w14:paraId="5936DFF1" w14:textId="292F7DE2"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Solicitanții care în etapa de contractare până la termenul stabilit de către AM PR SE nu fac dovada îndeplinirii condițiilor de eligibilitate conform declarației unice prezentate în etapa de depunere a cererii de finanțare, sunt declarați respinși, iar contractul de finanțare nu va fi semnat.</w:t>
      </w:r>
    </w:p>
    <w:p w14:paraId="1DFD152E" w14:textId="11224388" w:rsidR="009A6B1F" w:rsidRPr="00C1093A" w:rsidRDefault="009A6B1F" w:rsidP="00181E8F">
      <w:pPr>
        <w:spacing w:before="0" w:after="0"/>
        <w:jc w:val="both"/>
        <w:rPr>
          <w:rFonts w:ascii="Calibri" w:hAnsi="Calibri"/>
          <w:sz w:val="24"/>
          <w:szCs w:val="24"/>
        </w:rPr>
      </w:pPr>
    </w:p>
    <w:p w14:paraId="6A856643" w14:textId="1A521376" w:rsidR="009A6B1F" w:rsidRPr="00C1093A" w:rsidRDefault="009A6B1F" w:rsidP="00181E8F">
      <w:pPr>
        <w:spacing w:before="0" w:after="0"/>
        <w:jc w:val="both"/>
        <w:rPr>
          <w:rFonts w:ascii="Calibri" w:hAnsi="Calibri"/>
          <w:sz w:val="24"/>
          <w:szCs w:val="24"/>
        </w:rPr>
      </w:pPr>
      <w:r w:rsidRPr="00C1093A">
        <w:rPr>
          <w:rFonts w:ascii="Calibri" w:hAnsi="Calibri"/>
          <w:sz w:val="24"/>
          <w:szCs w:val="24"/>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C1093A" w:rsidRDefault="00181E8F" w:rsidP="00181E8F">
      <w:pPr>
        <w:spacing w:before="0" w:after="0"/>
        <w:jc w:val="both"/>
        <w:rPr>
          <w:rFonts w:ascii="Calibri" w:hAnsi="Calibri"/>
          <w:sz w:val="24"/>
          <w:szCs w:val="24"/>
        </w:rPr>
      </w:pPr>
    </w:p>
    <w:p w14:paraId="4EE914EC" w14:textId="75B44243" w:rsidR="00A963BD" w:rsidRPr="00C1093A" w:rsidRDefault="00A963BD" w:rsidP="00A963BD">
      <w:pPr>
        <w:pStyle w:val="ListParagraph"/>
        <w:numPr>
          <w:ilvl w:val="0"/>
          <w:numId w:val="5"/>
        </w:numPr>
        <w:rPr>
          <w:rFonts w:ascii="Calibri" w:hAnsi="Calibri"/>
          <w:b/>
          <w:bCs/>
          <w:sz w:val="24"/>
          <w:szCs w:val="24"/>
          <w:highlight w:val="lightGray"/>
        </w:rPr>
      </w:pPr>
      <w:bookmarkStart w:id="145" w:name="_Hlk100062298"/>
      <w:r w:rsidRPr="00C1093A">
        <w:rPr>
          <w:rFonts w:ascii="Calibri" w:hAnsi="Calibri"/>
          <w:b/>
          <w:bCs/>
          <w:sz w:val="24"/>
          <w:szCs w:val="24"/>
          <w:highlight w:val="lightGray"/>
        </w:rPr>
        <w:t>Documente privind identificarea reprezentantului legal al solicitantului și, dacă este cazul, a  reprezentanților legali ai partenerilor.</w:t>
      </w:r>
    </w:p>
    <w:p w14:paraId="659024F3" w14:textId="77777777" w:rsidR="008804B6" w:rsidRPr="00C1093A" w:rsidRDefault="008804B6" w:rsidP="00181E8F">
      <w:pPr>
        <w:pStyle w:val="ListParagraph"/>
        <w:spacing w:before="0" w:after="0"/>
        <w:ind w:left="0"/>
        <w:jc w:val="both"/>
        <w:rPr>
          <w:rFonts w:ascii="Calibri" w:hAnsi="Calibri"/>
          <w:sz w:val="24"/>
          <w:szCs w:val="24"/>
        </w:rPr>
      </w:pPr>
    </w:p>
    <w:bookmarkEnd w:id="145"/>
    <w:p w14:paraId="19553263" w14:textId="77777777" w:rsidR="00081026" w:rsidRPr="00C1093A" w:rsidRDefault="00081026" w:rsidP="00081026">
      <w:pPr>
        <w:pStyle w:val="ListParagraph"/>
        <w:tabs>
          <w:tab w:val="left" w:pos="567"/>
        </w:tabs>
        <w:spacing w:before="0" w:after="0"/>
        <w:ind w:left="0"/>
        <w:jc w:val="both"/>
        <w:rPr>
          <w:rFonts w:ascii="Calibri" w:hAnsi="Calibri"/>
          <w:sz w:val="24"/>
          <w:szCs w:val="24"/>
        </w:rPr>
      </w:pPr>
      <w:r w:rsidRPr="00C1093A">
        <w:rPr>
          <w:rFonts w:ascii="Calibri" w:hAnsi="Calibri"/>
          <w:sz w:val="24"/>
          <w:szCs w:val="24"/>
        </w:rPr>
        <w:t>Se va anexa în mod obligatoriu la cererea de finanțare actul  de identitate a reprezentantului legal, act de identitate aflat în perioada de valabilitate. Observația se aplică și partenerilor în cazul în care proiectul este implementat în parteneriat.</w:t>
      </w:r>
    </w:p>
    <w:p w14:paraId="747ABFBA" w14:textId="77777777" w:rsidR="00081026" w:rsidRPr="00C1093A" w:rsidRDefault="00081026" w:rsidP="00081026">
      <w:pPr>
        <w:pStyle w:val="ListParagraph"/>
        <w:tabs>
          <w:tab w:val="left" w:pos="567"/>
        </w:tabs>
        <w:spacing w:before="0" w:after="0"/>
        <w:ind w:left="0"/>
        <w:jc w:val="both"/>
        <w:rPr>
          <w:rFonts w:ascii="Calibri" w:hAnsi="Calibri"/>
          <w:sz w:val="24"/>
          <w:szCs w:val="24"/>
        </w:rPr>
      </w:pPr>
      <w:bookmarkStart w:id="146" w:name="_Hlk141175868"/>
      <w:r w:rsidRPr="00C1093A">
        <w:rPr>
          <w:rFonts w:ascii="Calibri" w:hAnsi="Calibri"/>
          <w:sz w:val="24"/>
          <w:szCs w:val="24"/>
        </w:rPr>
        <w:t xml:space="preserve">Se vor avea în vedere și prevederile secțiunii 10. </w:t>
      </w:r>
      <w:r w:rsidRPr="00C1093A">
        <w:rPr>
          <w:rFonts w:ascii="Calibri" w:hAnsi="Calibri"/>
          <w:b/>
          <w:bCs/>
          <w:sz w:val="24"/>
          <w:szCs w:val="24"/>
        </w:rPr>
        <w:t>Aspecte privind prelucrarea datelor cu caracter personal</w:t>
      </w:r>
      <w:r w:rsidRPr="00C1093A">
        <w:rPr>
          <w:rFonts w:ascii="Calibri" w:hAnsi="Calibri"/>
          <w:sz w:val="24"/>
          <w:szCs w:val="24"/>
        </w:rPr>
        <w:t>, la prezentul ghid</w:t>
      </w:r>
      <w:bookmarkEnd w:id="146"/>
      <w:r w:rsidRPr="00C1093A">
        <w:rPr>
          <w:rFonts w:ascii="Calibri" w:hAnsi="Calibri"/>
          <w:sz w:val="24"/>
          <w:szCs w:val="24"/>
        </w:rPr>
        <w:t xml:space="preserve">. </w:t>
      </w:r>
    </w:p>
    <w:p w14:paraId="0067A2EB" w14:textId="59E979A2" w:rsidR="00181E8F" w:rsidRPr="00C1093A" w:rsidRDefault="00181E8F" w:rsidP="00181E8F">
      <w:pPr>
        <w:pStyle w:val="ListParagraph"/>
        <w:spacing w:before="0" w:after="0"/>
        <w:ind w:left="0"/>
        <w:jc w:val="both"/>
        <w:rPr>
          <w:rFonts w:ascii="Calibri" w:hAnsi="Calibri"/>
          <w:strike/>
          <w:sz w:val="24"/>
          <w:szCs w:val="24"/>
        </w:rPr>
      </w:pPr>
    </w:p>
    <w:p w14:paraId="61B4875B" w14:textId="1CD84F1D" w:rsidR="00B620A4" w:rsidRPr="00C1093A" w:rsidRDefault="00B620A4" w:rsidP="00E07D7E">
      <w:pPr>
        <w:numPr>
          <w:ilvl w:val="0"/>
          <w:numId w:val="5"/>
        </w:numPr>
        <w:spacing w:before="0" w:after="0"/>
        <w:contextualSpacing/>
        <w:jc w:val="both"/>
        <w:rPr>
          <w:rFonts w:ascii="Calibri" w:hAnsi="Calibri"/>
          <w:b/>
          <w:bCs/>
          <w:sz w:val="24"/>
          <w:szCs w:val="24"/>
          <w:highlight w:val="lightGray"/>
        </w:rPr>
      </w:pPr>
      <w:r w:rsidRPr="00C1093A">
        <w:rPr>
          <w:rFonts w:ascii="Calibri" w:hAnsi="Calibri"/>
          <w:b/>
          <w:bCs/>
          <w:sz w:val="24"/>
          <w:szCs w:val="24"/>
          <w:highlight w:val="lightGray"/>
          <w:lang w:eastAsia="en-GB"/>
        </w:rPr>
        <w:t>Avizul Ministerului Culturii sau a structurilor deconcentrate ale acestuia</w:t>
      </w:r>
    </w:p>
    <w:p w14:paraId="01C4617E" w14:textId="5A6AE06F" w:rsidR="00B620A4" w:rsidRPr="00C1093A" w:rsidRDefault="00B620A4" w:rsidP="00B620A4">
      <w:pPr>
        <w:spacing w:before="0" w:after="0"/>
        <w:contextualSpacing/>
        <w:jc w:val="both"/>
        <w:rPr>
          <w:rFonts w:ascii="Calibri" w:hAnsi="Calibri"/>
          <w:sz w:val="24"/>
          <w:szCs w:val="24"/>
          <w:lang w:eastAsia="en-GB"/>
        </w:rPr>
      </w:pPr>
      <w:r w:rsidRPr="00C1093A">
        <w:rPr>
          <w:rFonts w:ascii="Calibri" w:hAnsi="Calibri"/>
          <w:bCs/>
          <w:sz w:val="24"/>
          <w:szCs w:val="24"/>
        </w:rPr>
        <w:t>În</w:t>
      </w:r>
      <w:r w:rsidRPr="00C1093A">
        <w:rPr>
          <w:rFonts w:ascii="Calibri" w:hAnsi="Calibri"/>
          <w:b/>
          <w:sz w:val="24"/>
          <w:szCs w:val="24"/>
        </w:rPr>
        <w:t xml:space="preserve"> </w:t>
      </w:r>
      <w:r w:rsidRPr="00C1093A">
        <w:rPr>
          <w:rFonts w:ascii="Calibri" w:hAnsi="Calibri"/>
          <w:bCs/>
          <w:sz w:val="24"/>
          <w:szCs w:val="24"/>
        </w:rPr>
        <w:t>c</w:t>
      </w:r>
      <w:r w:rsidRPr="00C1093A">
        <w:rPr>
          <w:rFonts w:ascii="Calibri" w:hAnsi="Calibri"/>
          <w:sz w:val="24"/>
          <w:szCs w:val="24"/>
          <w:lang w:eastAsia="en-GB"/>
        </w:rPr>
        <w:t xml:space="preserve">azul în care clădirea este monument istoric/ amplasată într-o zonă de protecție a monumentelor istorice şi/sau într-o zonă construită protejată aprobată potrivit legii: </w:t>
      </w:r>
      <w:r w:rsidRPr="00C1093A">
        <w:rPr>
          <w:rFonts w:ascii="Calibri" w:hAnsi="Calibri"/>
          <w:b/>
          <w:bCs/>
          <w:sz w:val="24"/>
          <w:szCs w:val="24"/>
          <w:lang w:eastAsia="en-GB"/>
        </w:rPr>
        <w:t xml:space="preserve">Avizul Ministerului Culturii </w:t>
      </w:r>
      <w:r w:rsidRPr="00C1093A">
        <w:rPr>
          <w:rFonts w:ascii="Calibri" w:hAnsi="Calibri"/>
          <w:sz w:val="24"/>
          <w:szCs w:val="24"/>
          <w:lang w:eastAsia="en-GB"/>
        </w:rPr>
        <w:t>sau a structurilor deconcentrate ale acestuia,</w:t>
      </w:r>
      <w:r w:rsidR="002043AE" w:rsidRPr="00C1093A">
        <w:rPr>
          <w:rFonts w:ascii="Calibri" w:hAnsi="Calibri"/>
          <w:sz w:val="24"/>
          <w:szCs w:val="24"/>
          <w:lang w:eastAsia="en-GB"/>
        </w:rPr>
        <w:t xml:space="preserve"> dupa caz,</w:t>
      </w:r>
      <w:r w:rsidRPr="00C1093A">
        <w:rPr>
          <w:rFonts w:ascii="Calibri" w:hAnsi="Calibri"/>
          <w:sz w:val="24"/>
          <w:szCs w:val="24"/>
          <w:lang w:eastAsia="en-GB"/>
        </w:rPr>
        <w:t xml:space="preserve"> prin care se avizează, din punct de vedere estetic și arhitectural, măsurile/ lucrările de intervenție, conform soluției tehnice propuse prin SF/DALI/PT.</w:t>
      </w:r>
    </w:p>
    <w:p w14:paraId="25BF727C" w14:textId="3C97CB8D" w:rsidR="00B620A4" w:rsidRPr="00C1093A" w:rsidRDefault="00B620A4" w:rsidP="00B620A4">
      <w:pPr>
        <w:spacing w:before="0" w:after="0"/>
        <w:contextualSpacing/>
        <w:jc w:val="both"/>
        <w:rPr>
          <w:rFonts w:ascii="Calibri" w:hAnsi="Calibri"/>
          <w:bCs/>
          <w:sz w:val="24"/>
          <w:szCs w:val="24"/>
        </w:rPr>
      </w:pPr>
    </w:p>
    <w:p w14:paraId="2F65EDD0" w14:textId="5ED01465" w:rsidR="00B620A4" w:rsidRPr="00C1093A" w:rsidRDefault="00B620A4" w:rsidP="00E07D7E">
      <w:pPr>
        <w:pStyle w:val="ListParagraph"/>
        <w:numPr>
          <w:ilvl w:val="0"/>
          <w:numId w:val="5"/>
        </w:numPr>
        <w:spacing w:before="0" w:after="0"/>
        <w:ind w:left="0"/>
        <w:jc w:val="both"/>
        <w:rPr>
          <w:rFonts w:ascii="Calibri" w:hAnsi="Calibri"/>
          <w:bCs/>
          <w:sz w:val="24"/>
          <w:szCs w:val="24"/>
          <w:highlight w:val="lightGray"/>
        </w:rPr>
      </w:pPr>
      <w:r w:rsidRPr="00C1093A">
        <w:rPr>
          <w:rFonts w:ascii="Calibri" w:hAnsi="Calibri"/>
          <w:b/>
          <w:sz w:val="24"/>
          <w:szCs w:val="24"/>
          <w:highlight w:val="lightGray"/>
        </w:rPr>
        <w:t>Avizul Ministerului Educaţiei Naționale și Cercetării Științifice</w:t>
      </w:r>
      <w:r w:rsidRPr="00C1093A">
        <w:rPr>
          <w:rFonts w:ascii="Calibri" w:hAnsi="Calibri"/>
          <w:sz w:val="24"/>
          <w:szCs w:val="24"/>
          <w:highlight w:val="lightGray"/>
        </w:rPr>
        <w:t xml:space="preserve"> privind oportunitatea investiției</w:t>
      </w:r>
      <w:r w:rsidR="00E10EE1" w:rsidRPr="00C1093A">
        <w:rPr>
          <w:rFonts w:ascii="Calibri" w:hAnsi="Calibri"/>
          <w:sz w:val="24"/>
          <w:szCs w:val="24"/>
          <w:highlight w:val="lightGray"/>
        </w:rPr>
        <w:t xml:space="preserve"> – se va completa si anexa Model F Chestionar privind baza materiala.</w:t>
      </w:r>
    </w:p>
    <w:p w14:paraId="4FABDD1B" w14:textId="77777777" w:rsidR="00B620A4" w:rsidRPr="00C1093A" w:rsidRDefault="00B620A4" w:rsidP="00B620A4">
      <w:pPr>
        <w:pStyle w:val="ListParagraph"/>
        <w:spacing w:before="0" w:after="0"/>
        <w:ind w:left="0"/>
        <w:jc w:val="both"/>
        <w:rPr>
          <w:rFonts w:ascii="Calibri" w:hAnsi="Calibri"/>
          <w:bCs/>
          <w:sz w:val="24"/>
          <w:szCs w:val="24"/>
          <w:highlight w:val="lightGray"/>
        </w:rPr>
      </w:pPr>
    </w:p>
    <w:p w14:paraId="7834C597" w14:textId="77777777" w:rsidR="00B620A4" w:rsidRPr="00C1093A" w:rsidRDefault="00B620A4" w:rsidP="00E07D7E">
      <w:pPr>
        <w:pStyle w:val="ListParagraph"/>
        <w:numPr>
          <w:ilvl w:val="0"/>
          <w:numId w:val="5"/>
        </w:numPr>
        <w:spacing w:before="0" w:after="0"/>
        <w:ind w:left="0"/>
        <w:jc w:val="both"/>
        <w:rPr>
          <w:rFonts w:ascii="Calibri" w:hAnsi="Calibri"/>
          <w:b/>
          <w:sz w:val="24"/>
          <w:szCs w:val="24"/>
          <w:highlight w:val="lightGray"/>
        </w:rPr>
      </w:pPr>
      <w:r w:rsidRPr="00C1093A">
        <w:rPr>
          <w:rFonts w:ascii="Calibri" w:hAnsi="Calibri"/>
          <w:b/>
          <w:sz w:val="24"/>
          <w:szCs w:val="24"/>
          <w:highlight w:val="lightGray"/>
        </w:rPr>
        <w:t xml:space="preserve">Lista de echipamente/lucrări/servicii cu încadrarea acestora pe secțiunea de  cheltuieli eligibile /ne-eligibile </w:t>
      </w:r>
    </w:p>
    <w:p w14:paraId="1B8D338F" w14:textId="77777777" w:rsidR="00B620A4" w:rsidRPr="00C1093A" w:rsidRDefault="00B620A4" w:rsidP="00B620A4">
      <w:pPr>
        <w:pStyle w:val="ListParagraph"/>
        <w:spacing w:before="0" w:after="0"/>
        <w:ind w:left="0"/>
        <w:jc w:val="both"/>
        <w:rPr>
          <w:rFonts w:ascii="Calibri" w:hAnsi="Calibri"/>
          <w:sz w:val="24"/>
          <w:szCs w:val="24"/>
        </w:rPr>
      </w:pPr>
      <w:r w:rsidRPr="00C1093A">
        <w:rPr>
          <w:rFonts w:ascii="Calibri" w:hAnsi="Calibr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551CB44A" w14:textId="553D601B" w:rsidR="00B620A4" w:rsidRPr="00C1093A" w:rsidRDefault="00B620A4" w:rsidP="00A95F5F">
      <w:pPr>
        <w:pStyle w:val="ListParagraph"/>
        <w:spacing w:before="0" w:after="0"/>
        <w:ind w:left="0"/>
        <w:jc w:val="both"/>
        <w:rPr>
          <w:rFonts w:ascii="Calibri" w:hAnsi="Calibri"/>
          <w:i/>
          <w:sz w:val="24"/>
          <w:szCs w:val="24"/>
        </w:rPr>
      </w:pPr>
      <w:r w:rsidRPr="00C1093A">
        <w:rPr>
          <w:rFonts w:ascii="Calibri" w:hAnsi="Calibri"/>
          <w:sz w:val="24"/>
          <w:szCs w:val="24"/>
        </w:rPr>
        <w:t>Se va folosi modelul G, Lista de echipamente/lucrări/servicii</w:t>
      </w:r>
      <w:r w:rsidRPr="00C1093A">
        <w:rPr>
          <w:rFonts w:ascii="Calibri" w:hAnsi="Calibri"/>
          <w:i/>
          <w:sz w:val="24"/>
          <w:szCs w:val="24"/>
        </w:rPr>
        <w:t>.</w:t>
      </w:r>
      <w:r w:rsidR="00A95F5F" w:rsidRPr="00C1093A">
        <w:rPr>
          <w:rFonts w:ascii="Calibri" w:hAnsi="Calibri"/>
          <w:i/>
          <w:sz w:val="24"/>
          <w:szCs w:val="24"/>
        </w:rPr>
        <w:t xml:space="preserve"> </w:t>
      </w:r>
      <w:r w:rsidRPr="00C1093A">
        <w:rPr>
          <w:rFonts w:ascii="Calibri" w:hAnsi="Calibri"/>
          <w:sz w:val="24"/>
          <w:szCs w:val="24"/>
        </w:rPr>
        <w:t xml:space="preserve">Se va depune câte o </w:t>
      </w:r>
      <w:r w:rsidRPr="00C1093A">
        <w:rPr>
          <w:rFonts w:ascii="Calibri" w:hAnsi="Calibri"/>
          <w:iCs/>
          <w:sz w:val="24"/>
          <w:szCs w:val="24"/>
        </w:rPr>
        <w:t xml:space="preserve">Lista </w:t>
      </w:r>
      <w:r w:rsidRPr="00C1093A">
        <w:rPr>
          <w:rFonts w:ascii="Calibri" w:hAnsi="Calibri"/>
          <w:sz w:val="24"/>
          <w:szCs w:val="24"/>
        </w:rPr>
        <w:t>pentru fiecare componentă în parte, unde este cazul</w:t>
      </w:r>
    </w:p>
    <w:p w14:paraId="041A50AF" w14:textId="77777777" w:rsidR="00181E8F" w:rsidRPr="00C1093A" w:rsidRDefault="00181E8F" w:rsidP="00181E8F">
      <w:pPr>
        <w:pStyle w:val="ListParagraph"/>
        <w:spacing w:before="0" w:after="0"/>
        <w:ind w:left="0"/>
        <w:jc w:val="both"/>
        <w:rPr>
          <w:rFonts w:ascii="Calibri" w:hAnsi="Calibri"/>
          <w:sz w:val="24"/>
          <w:szCs w:val="24"/>
        </w:rPr>
      </w:pPr>
    </w:p>
    <w:p w14:paraId="1BB21283" w14:textId="77777777" w:rsidR="00E802CD" w:rsidRPr="00C1093A" w:rsidRDefault="00181E8F" w:rsidP="00E07D7E">
      <w:pPr>
        <w:pStyle w:val="ListParagraph"/>
        <w:numPr>
          <w:ilvl w:val="0"/>
          <w:numId w:val="5"/>
        </w:numPr>
        <w:spacing w:before="0" w:after="0"/>
        <w:ind w:left="0"/>
        <w:jc w:val="both"/>
        <w:rPr>
          <w:rFonts w:ascii="Calibri" w:hAnsi="Calibri"/>
          <w:sz w:val="24"/>
          <w:szCs w:val="24"/>
        </w:rPr>
      </w:pPr>
      <w:r w:rsidRPr="00C1093A">
        <w:rPr>
          <w:rFonts w:ascii="Calibri" w:hAnsi="Calibri"/>
          <w:b/>
          <w:bCs/>
          <w:sz w:val="24"/>
          <w:szCs w:val="24"/>
          <w:highlight w:val="lightGray"/>
        </w:rPr>
        <w:t xml:space="preserve">Documentația tehnico-economică – faza SF/DALI (după caz) sau faza SF/DALI  + PT </w:t>
      </w:r>
    </w:p>
    <w:p w14:paraId="151F6D24" w14:textId="2C7DF5AC" w:rsidR="00181E8F" w:rsidRPr="00C1093A" w:rsidRDefault="00181E8F" w:rsidP="00E802CD">
      <w:pPr>
        <w:pStyle w:val="ListParagraph"/>
        <w:spacing w:before="0" w:after="0"/>
        <w:ind w:left="0"/>
        <w:jc w:val="both"/>
        <w:rPr>
          <w:rFonts w:ascii="Calibri" w:hAnsi="Calibri"/>
          <w:sz w:val="24"/>
          <w:szCs w:val="24"/>
        </w:rPr>
      </w:pPr>
      <w:r w:rsidRPr="00C1093A">
        <w:rPr>
          <w:rFonts w:ascii="Calibri" w:hAnsi="Calibri"/>
          <w:sz w:val="24"/>
          <w:szCs w:val="24"/>
        </w:rPr>
        <w:t>Este suficientă depunerea studiului de fezabilitate/documentației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1AAA8DC" w14:textId="77777777" w:rsidR="00181E8F" w:rsidRPr="00C1093A" w:rsidRDefault="00181E8F" w:rsidP="00181E8F">
      <w:pPr>
        <w:pStyle w:val="ListParagraph"/>
        <w:spacing w:before="0" w:after="0"/>
        <w:ind w:left="0"/>
        <w:jc w:val="both"/>
        <w:rPr>
          <w:rFonts w:ascii="Calibri" w:hAnsi="Calibri"/>
          <w:sz w:val="24"/>
          <w:szCs w:val="24"/>
        </w:rPr>
      </w:pPr>
    </w:p>
    <w:p w14:paraId="3B1D00C3" w14:textId="77777777" w:rsidR="00181E8F" w:rsidRPr="00C1093A" w:rsidRDefault="00181E8F" w:rsidP="00E07D7E">
      <w:pPr>
        <w:numPr>
          <w:ilvl w:val="0"/>
          <w:numId w:val="12"/>
        </w:numPr>
        <w:autoSpaceDE w:val="0"/>
        <w:autoSpaceDN w:val="0"/>
        <w:adjustRightInd w:val="0"/>
        <w:spacing w:before="0" w:after="0"/>
        <w:ind w:left="0" w:firstLine="0"/>
        <w:jc w:val="both"/>
        <w:rPr>
          <w:rFonts w:ascii="Calibri" w:hAnsi="Calibri"/>
          <w:sz w:val="24"/>
          <w:szCs w:val="24"/>
          <w:lang w:eastAsia="en-GB"/>
        </w:rPr>
      </w:pPr>
      <w:r w:rsidRPr="00C1093A">
        <w:rPr>
          <w:rFonts w:ascii="Calibri" w:hAnsi="Calibri"/>
          <w:b/>
          <w:bCs/>
          <w:sz w:val="24"/>
          <w:szCs w:val="24"/>
          <w:lang w:eastAsia="en-GB"/>
        </w:rPr>
        <w:t xml:space="preserve">Pentru proiectele de investiţii pentru care execuţia fizică de lucrări nu a fost demarată la data depunerii cererii de finanţare </w:t>
      </w:r>
    </w:p>
    <w:p w14:paraId="62B30C3C"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Planșele aferente documentației tehnico-economice se depun scanat, fișiere tip PDF, conținând un cartuș semnat conform prevederilor legale. </w:t>
      </w:r>
    </w:p>
    <w:p w14:paraId="53631AE5"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p>
    <w:p w14:paraId="1C0B9790"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03C23706"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p>
    <w:p w14:paraId="4CC58E23"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p>
    <w:p w14:paraId="3320504B" w14:textId="77777777" w:rsidR="00181E8F" w:rsidRPr="00C1093A" w:rsidRDefault="00181E8F" w:rsidP="00E07D7E">
      <w:pPr>
        <w:pStyle w:val="ListParagraph"/>
        <w:numPr>
          <w:ilvl w:val="0"/>
          <w:numId w:val="12"/>
        </w:numPr>
        <w:spacing w:before="0" w:after="0"/>
        <w:ind w:left="0" w:firstLine="0"/>
        <w:jc w:val="both"/>
        <w:rPr>
          <w:rFonts w:ascii="Calibri" w:hAnsi="Calibri"/>
          <w:b/>
          <w:bCs/>
          <w:sz w:val="24"/>
          <w:szCs w:val="24"/>
          <w:lang w:eastAsia="en-GB"/>
        </w:rPr>
      </w:pPr>
      <w:r w:rsidRPr="00C1093A">
        <w:rPr>
          <w:rFonts w:ascii="Calibri" w:hAnsi="Calibr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9B5213D" w14:textId="27CB6ED8"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lastRenderedPageBreak/>
        <w:t xml:space="preserve">Se va anexa la cererea de finanțare documentaţia tehnico-economică (SF/DALI, după caz + PT), autorizația de construire, împreună cu devizul general actualizat. </w:t>
      </w:r>
    </w:p>
    <w:p w14:paraId="7B21BF36"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p>
    <w:p w14:paraId="58B172E0"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La momentul depunerii cererii de finanțare, se vor anexa în mod obligatoriu la cererea de finanțare, pentru lucrările începute, în plus față de SF/DALI, după caz, următoarele documente: </w:t>
      </w:r>
    </w:p>
    <w:p w14:paraId="2A90E9BF" w14:textId="77777777" w:rsidR="00181E8F" w:rsidRPr="00C1093A"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Procesul verbal de recepţie parţială a lucrărilor (procese verbale pe faze determinante);</w:t>
      </w:r>
    </w:p>
    <w:p w14:paraId="14640D38" w14:textId="77777777" w:rsidR="00181E8F" w:rsidRPr="00C1093A"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Autorizaţia de construire;</w:t>
      </w:r>
    </w:p>
    <w:p w14:paraId="5D5BE619" w14:textId="77777777" w:rsidR="00181E8F" w:rsidRPr="00C1093A"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Raportul privind stadiul fizic al investiţiei asumat de către reprezentantul legal al socitantului, de către dirigintele de şantier şi de către constructor;</w:t>
      </w:r>
    </w:p>
    <w:p w14:paraId="2997353C" w14:textId="6B274124" w:rsidR="00181E8F" w:rsidRPr="00C1093A"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Devizul detaliat, întocmit conform legislaţiei în vigoare, al lucrărilor executate şi plătite, al lucrărilor executate şi neplătite şi respectiv al lucrărilor ce urmează a mai fi executate;</w:t>
      </w:r>
    </w:p>
    <w:p w14:paraId="28E204B5" w14:textId="4FAD0246" w:rsidR="00181E8F" w:rsidRPr="00C1093A"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Proiectul tehnic</w:t>
      </w:r>
      <w:r w:rsidR="008411F9" w:rsidRPr="00C1093A">
        <w:rPr>
          <w:rFonts w:ascii="Calibri" w:hAnsi="Calibri"/>
          <w:sz w:val="24"/>
          <w:szCs w:val="24"/>
          <w:lang w:eastAsia="en-GB"/>
        </w:rPr>
        <w:t>;</w:t>
      </w:r>
    </w:p>
    <w:p w14:paraId="01DB594B" w14:textId="355E8443" w:rsidR="00181E8F" w:rsidRPr="00C1093A" w:rsidRDefault="008411F9" w:rsidP="00E07D7E">
      <w:pPr>
        <w:numPr>
          <w:ilvl w:val="0"/>
          <w:numId w:val="3"/>
        </w:numPr>
        <w:autoSpaceDE w:val="0"/>
        <w:autoSpaceDN w:val="0"/>
        <w:spacing w:before="0" w:after="0"/>
        <w:jc w:val="both"/>
        <w:rPr>
          <w:rFonts w:ascii="Calibri" w:hAnsi="Calibri"/>
          <w:sz w:val="24"/>
          <w:szCs w:val="24"/>
          <w:lang w:eastAsia="en-GB"/>
        </w:rPr>
      </w:pPr>
      <w:r w:rsidRPr="00C1093A">
        <w:rPr>
          <w:rFonts w:ascii="Calibri" w:hAnsi="Calibri"/>
          <w:sz w:val="24"/>
          <w:szCs w:val="24"/>
          <w:lang w:eastAsia="en-GB"/>
        </w:rPr>
        <w:t xml:space="preserve">Contractul de lucrari si actele aditionale. </w:t>
      </w:r>
    </w:p>
    <w:p w14:paraId="0604E0B9" w14:textId="042DDFA5" w:rsidR="00D02C49" w:rsidRPr="00C1093A" w:rsidRDefault="00D02C49" w:rsidP="00D02C49">
      <w:pPr>
        <w:autoSpaceDE w:val="0"/>
        <w:autoSpaceDN w:val="0"/>
        <w:spacing w:before="0" w:after="0"/>
        <w:jc w:val="both"/>
        <w:rPr>
          <w:rFonts w:ascii="Calibri" w:hAnsi="Calibri"/>
          <w:sz w:val="24"/>
          <w:szCs w:val="24"/>
          <w:lang w:eastAsia="en-GB"/>
        </w:rPr>
      </w:pPr>
    </w:p>
    <w:p w14:paraId="0B0F1B9E" w14:textId="45B8AA2C" w:rsidR="00D02C49" w:rsidRPr="00C1093A" w:rsidRDefault="00D02C49" w:rsidP="00D02C49">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si a actelor aditionale, ca subetapa in etapa de </w:t>
      </w:r>
      <w:r w:rsidR="0047403A" w:rsidRPr="00C1093A">
        <w:rPr>
          <w:rFonts w:ascii="Calibri" w:hAnsi="Calibri"/>
          <w:sz w:val="24"/>
          <w:szCs w:val="24"/>
          <w:lang w:eastAsia="en-GB"/>
        </w:rPr>
        <w:t>contractare</w:t>
      </w:r>
      <w:r w:rsidRPr="00C1093A">
        <w:rPr>
          <w:rFonts w:ascii="Calibri" w:hAnsi="Calibri"/>
          <w:sz w:val="24"/>
          <w:szCs w:val="24"/>
          <w:lang w:eastAsia="en-GB"/>
        </w:rPr>
        <w:t xml:space="preserve"> a proiectului.</w:t>
      </w:r>
    </w:p>
    <w:p w14:paraId="6EE96686" w14:textId="77777777" w:rsidR="00D02C49" w:rsidRPr="00C1093A" w:rsidRDefault="00D02C49" w:rsidP="00D02C49">
      <w:pPr>
        <w:autoSpaceDE w:val="0"/>
        <w:autoSpaceDN w:val="0"/>
        <w:spacing w:before="0" w:after="0"/>
        <w:jc w:val="both"/>
        <w:rPr>
          <w:rFonts w:ascii="Calibri" w:hAnsi="Calibri"/>
          <w:sz w:val="24"/>
          <w:szCs w:val="24"/>
          <w:lang w:eastAsia="en-GB"/>
        </w:rPr>
      </w:pPr>
    </w:p>
    <w:p w14:paraId="31FEC726" w14:textId="77777777" w:rsidR="00D02C49" w:rsidRPr="00C1093A" w:rsidRDefault="00D02C49" w:rsidP="00D02C49">
      <w:pPr>
        <w:spacing w:before="0" w:after="0"/>
        <w:jc w:val="both"/>
        <w:rPr>
          <w:rFonts w:ascii="Calibri" w:eastAsia="Times New Roman" w:hAnsi="Calibri"/>
          <w:iCs/>
          <w:sz w:val="24"/>
          <w:szCs w:val="24"/>
        </w:rPr>
      </w:pPr>
      <w:r w:rsidRPr="00C1093A">
        <w:rPr>
          <w:rFonts w:ascii="Calibri" w:eastAsia="Times New Roman" w:hAnsi="Calibri"/>
          <w:iCs/>
          <w:sz w:val="24"/>
          <w:szCs w:val="24"/>
        </w:rPr>
        <w:t>Pentru acest tip de proiecte nu se mențin cele două cerințe valabile pentru situația anterioară, cu privire la termenele de elaborare/revizuire/reactualizare a Proiectului tehnic și nici cea cu privire la termenul de actualizare a devizului general.</w:t>
      </w:r>
    </w:p>
    <w:p w14:paraId="162AC2DE" w14:textId="77777777" w:rsidR="00D02C49" w:rsidRPr="00C1093A" w:rsidRDefault="00D02C49" w:rsidP="00D02C49">
      <w:pPr>
        <w:spacing w:before="0" w:after="0"/>
        <w:jc w:val="both"/>
        <w:rPr>
          <w:rFonts w:ascii="Calibri" w:eastAsia="Times New Roman" w:hAnsi="Calibri"/>
          <w:iCs/>
          <w:sz w:val="24"/>
          <w:szCs w:val="24"/>
        </w:rPr>
      </w:pPr>
    </w:p>
    <w:p w14:paraId="01826BC2" w14:textId="77777777" w:rsidR="00D02C49" w:rsidRPr="00C1093A" w:rsidRDefault="00D02C49" w:rsidP="00D02C49">
      <w:pPr>
        <w:spacing w:before="0" w:after="0"/>
        <w:jc w:val="both"/>
        <w:rPr>
          <w:rFonts w:ascii="Calibri" w:eastAsia="Times New Roman" w:hAnsi="Calibri"/>
          <w:iCs/>
          <w:sz w:val="24"/>
          <w:szCs w:val="24"/>
        </w:rPr>
      </w:pPr>
      <w:r w:rsidRPr="00C1093A">
        <w:rPr>
          <w:rFonts w:ascii="Calibri" w:eastAsia="Times New Roman" w:hAnsi="Calibri"/>
          <w:iCs/>
          <w:sz w:val="24"/>
          <w:szCs w:val="24"/>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2BBF6B18" w14:textId="77777777" w:rsidR="00181E8F" w:rsidRPr="00C1093A" w:rsidRDefault="00181E8F" w:rsidP="00181E8F">
      <w:pPr>
        <w:spacing w:before="0" w:after="0"/>
        <w:jc w:val="both"/>
        <w:rPr>
          <w:rFonts w:ascii="Calibri" w:hAnsi="Calibri"/>
          <w:b/>
          <w:bCs/>
          <w:sz w:val="24"/>
          <w:szCs w:val="24"/>
        </w:rPr>
      </w:pPr>
    </w:p>
    <w:p w14:paraId="697C3382" w14:textId="1DD22CE2" w:rsidR="00181E8F" w:rsidRPr="00C1093A" w:rsidRDefault="00D02C49" w:rsidP="00181E8F">
      <w:pPr>
        <w:spacing w:before="0" w:after="0"/>
        <w:jc w:val="both"/>
        <w:rPr>
          <w:rFonts w:ascii="Calibri" w:hAnsi="Calibri"/>
          <w:sz w:val="24"/>
          <w:szCs w:val="24"/>
        </w:rPr>
      </w:pPr>
      <w:r w:rsidRPr="00C1093A">
        <w:rPr>
          <w:rFonts w:ascii="Calibri" w:hAnsi="Calibri"/>
          <w:b/>
          <w:bCs/>
          <w:sz w:val="24"/>
          <w:szCs w:val="24"/>
        </w:rPr>
        <w:t>Documentațiile tehnico economice/documentatia proiectului</w:t>
      </w:r>
      <w:r w:rsidR="00181E8F" w:rsidRPr="00C1093A">
        <w:rPr>
          <w:rFonts w:ascii="Calibri" w:hAnsi="Calibri"/>
          <w:b/>
          <w:bCs/>
          <w:sz w:val="24"/>
          <w:szCs w:val="24"/>
        </w:rPr>
        <w:t xml:space="preserve"> trebuie să aibă integrate aspecte privind imunizarea la schimbările climatice </w:t>
      </w:r>
      <w:r w:rsidR="00181E8F" w:rsidRPr="00C1093A">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5E1B8332" w14:textId="77777777" w:rsidR="005C490F" w:rsidRPr="00C1093A" w:rsidRDefault="005C490F" w:rsidP="005C490F">
      <w:pPr>
        <w:pStyle w:val="ListParagraph"/>
        <w:spacing w:before="0" w:after="0"/>
        <w:ind w:left="0"/>
        <w:jc w:val="both"/>
        <w:rPr>
          <w:rFonts w:ascii="Calibri" w:hAnsi="Calibri"/>
          <w:sz w:val="24"/>
          <w:szCs w:val="24"/>
        </w:rPr>
      </w:pPr>
    </w:p>
    <w:p w14:paraId="73E97431" w14:textId="57EB4142" w:rsidR="005C490F" w:rsidRPr="00C1093A" w:rsidRDefault="005C490F" w:rsidP="00E07D7E">
      <w:pPr>
        <w:pStyle w:val="ListParagraph"/>
        <w:numPr>
          <w:ilvl w:val="0"/>
          <w:numId w:val="5"/>
        </w:numPr>
        <w:spacing w:before="0" w:after="0"/>
        <w:ind w:left="0"/>
        <w:jc w:val="both"/>
        <w:rPr>
          <w:rFonts w:ascii="Calibri" w:hAnsi="Calibri"/>
          <w:b/>
          <w:bCs/>
          <w:sz w:val="24"/>
          <w:szCs w:val="24"/>
          <w:highlight w:val="lightGray"/>
        </w:rPr>
      </w:pPr>
      <w:bookmarkStart w:id="147" w:name="_Hlk154088941"/>
      <w:r w:rsidRPr="00C1093A">
        <w:rPr>
          <w:rFonts w:ascii="Calibri" w:hAnsi="Calibri"/>
          <w:b/>
          <w:bCs/>
          <w:sz w:val="24"/>
          <w:szCs w:val="24"/>
          <w:highlight w:val="lightGray"/>
        </w:rPr>
        <w:t xml:space="preserve">Expertiza tehnică a clădirii, daca este cazul </w:t>
      </w:r>
    </w:p>
    <w:bookmarkEnd w:id="147"/>
    <w:p w14:paraId="5CD1007B" w14:textId="77777777" w:rsidR="00181E8F" w:rsidRPr="00C1093A" w:rsidRDefault="00181E8F" w:rsidP="00181E8F">
      <w:pPr>
        <w:spacing w:before="0" w:after="0"/>
        <w:jc w:val="both"/>
        <w:rPr>
          <w:rFonts w:ascii="Calibri" w:hAnsi="Calibri"/>
          <w:sz w:val="24"/>
          <w:szCs w:val="24"/>
        </w:rPr>
      </w:pPr>
    </w:p>
    <w:p w14:paraId="590C4AFE" w14:textId="5ACB075D" w:rsidR="00181E8F" w:rsidRPr="00C1093A" w:rsidRDefault="00181E8F" w:rsidP="00E07D7E">
      <w:pPr>
        <w:pStyle w:val="ListParagraph"/>
        <w:numPr>
          <w:ilvl w:val="0"/>
          <w:numId w:val="5"/>
        </w:numPr>
        <w:spacing w:before="0" w:after="0"/>
        <w:ind w:left="0"/>
        <w:jc w:val="both"/>
        <w:rPr>
          <w:rFonts w:ascii="Calibri" w:hAnsi="Calibri"/>
          <w:sz w:val="24"/>
          <w:szCs w:val="24"/>
          <w:highlight w:val="lightGray"/>
        </w:rPr>
      </w:pPr>
      <w:r w:rsidRPr="00C1093A">
        <w:rPr>
          <w:rFonts w:ascii="Calibri" w:hAnsi="Calibri"/>
          <w:b/>
          <w:bCs/>
          <w:sz w:val="24"/>
          <w:szCs w:val="24"/>
          <w:highlight w:val="lightGray"/>
        </w:rPr>
        <w:t>Devizul general pentru proiectele de lucrări în  conformitate cu HG 907/2016</w:t>
      </w:r>
      <w:r w:rsidR="00CB14AD" w:rsidRPr="00C1093A">
        <w:rPr>
          <w:rFonts w:ascii="Calibri" w:hAnsi="Calibri"/>
          <w:b/>
          <w:bCs/>
          <w:sz w:val="24"/>
          <w:szCs w:val="24"/>
          <w:highlight w:val="lightGray"/>
        </w:rPr>
        <w:t xml:space="preserve">, cu modificarile si completarile ulterioare </w:t>
      </w:r>
      <w:r w:rsidRPr="00C1093A">
        <w:rPr>
          <w:rFonts w:ascii="Calibri" w:hAnsi="Calibri"/>
          <w:b/>
          <w:bCs/>
          <w:sz w:val="24"/>
          <w:szCs w:val="24"/>
          <w:highlight w:val="lightGray"/>
        </w:rPr>
        <w:t xml:space="preserve">– </w:t>
      </w:r>
      <w:r w:rsidRPr="00C1093A">
        <w:rPr>
          <w:rFonts w:ascii="Calibri" w:hAnsi="Calibri"/>
          <w:sz w:val="24"/>
          <w:szCs w:val="24"/>
          <w:highlight w:val="lightGray"/>
        </w:rPr>
        <w:t xml:space="preserve">a se vedea structura devizului general din legislația în vigoare privind aprobarea conţinutului-cadru al documentaţiei tehnico-economice aferente </w:t>
      </w:r>
      <w:r w:rsidRPr="00C1093A">
        <w:rPr>
          <w:rFonts w:ascii="Calibri" w:hAnsi="Calibri"/>
          <w:sz w:val="24"/>
          <w:szCs w:val="24"/>
          <w:highlight w:val="lightGray"/>
        </w:rPr>
        <w:lastRenderedPageBreak/>
        <w:t>investiţiilor publice, precum şi a structurii şi metodologiei de elaborare a devizului general pentru obiective de investiţii şi lucrări de intervenţii</w:t>
      </w:r>
    </w:p>
    <w:p w14:paraId="47A5EA15" w14:textId="77777777" w:rsidR="00181E8F" w:rsidRPr="00C1093A" w:rsidRDefault="00181E8F" w:rsidP="00181E8F">
      <w:pPr>
        <w:pStyle w:val="ListParagraph"/>
        <w:spacing w:before="0" w:after="0"/>
        <w:ind w:left="0"/>
        <w:jc w:val="both"/>
        <w:rPr>
          <w:rFonts w:ascii="Calibri" w:hAnsi="Calibri"/>
          <w:b/>
          <w:sz w:val="24"/>
          <w:szCs w:val="24"/>
        </w:rPr>
      </w:pPr>
    </w:p>
    <w:p w14:paraId="275BACE9" w14:textId="77777777" w:rsidR="00181E8F" w:rsidRPr="00C1093A" w:rsidRDefault="00181E8F" w:rsidP="00181E8F">
      <w:pPr>
        <w:pStyle w:val="ListParagraph"/>
        <w:spacing w:before="0" w:after="0"/>
        <w:ind w:left="0"/>
        <w:jc w:val="both"/>
        <w:rPr>
          <w:rFonts w:ascii="Calibri" w:hAnsi="Calibri"/>
          <w:sz w:val="24"/>
          <w:szCs w:val="24"/>
        </w:rPr>
      </w:pPr>
      <w:bookmarkStart w:id="148" w:name="_Hlk96420835"/>
      <w:r w:rsidRPr="00C1093A">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03053147" w14:textId="77777777" w:rsidR="00181E8F" w:rsidRPr="00C1093A" w:rsidRDefault="00181E8F" w:rsidP="00181E8F">
      <w:pPr>
        <w:pStyle w:val="ListParagraph"/>
        <w:spacing w:before="0" w:after="0"/>
        <w:ind w:left="0"/>
        <w:jc w:val="both"/>
        <w:rPr>
          <w:rFonts w:ascii="Calibri" w:hAnsi="Calibri"/>
          <w:sz w:val="24"/>
          <w:szCs w:val="24"/>
        </w:rPr>
      </w:pPr>
      <w:r w:rsidRPr="00C1093A">
        <w:rPr>
          <w:rFonts w:ascii="Calibri" w:hAnsi="Calibri"/>
          <w:sz w:val="24"/>
          <w:szCs w:val="24"/>
        </w:rPr>
        <w:t>În cazul în care la cererea de finanțare se anexează inclusiv proiectul tehnic (PT), devizul va fi actualizat cu acesta din urmă, iar bugetul cererii de finanțare va fi corelat în acest sens.</w:t>
      </w:r>
    </w:p>
    <w:p w14:paraId="794020F8" w14:textId="6E1F369B" w:rsidR="00181E8F" w:rsidRPr="00C1093A" w:rsidRDefault="00181E8F" w:rsidP="00181E8F">
      <w:pPr>
        <w:pStyle w:val="ListParagraph"/>
        <w:spacing w:before="0" w:after="0"/>
        <w:ind w:left="0"/>
        <w:jc w:val="both"/>
        <w:rPr>
          <w:rFonts w:ascii="Calibri" w:hAnsi="Calibri"/>
          <w:sz w:val="24"/>
          <w:szCs w:val="24"/>
        </w:rPr>
      </w:pPr>
      <w:r w:rsidRPr="00C1093A">
        <w:rPr>
          <w:rFonts w:ascii="Calibri" w:hAnsi="Calibri"/>
          <w:sz w:val="24"/>
          <w:szCs w:val="24"/>
        </w:rPr>
        <w:t xml:space="preserve">În cazul în care, în cadrul proiectului, există atât lucrări eligibile, cât și lucrări ne-eligibile, acestea se vor detalia separat în cadrul bugetului pe baza devizului general. </w:t>
      </w:r>
    </w:p>
    <w:p w14:paraId="3E7EBA77" w14:textId="0C14359D" w:rsidR="003126F6" w:rsidRPr="00C1093A" w:rsidRDefault="007602CA" w:rsidP="00181E8F">
      <w:pPr>
        <w:pStyle w:val="ListParagraph"/>
        <w:spacing w:before="0" w:after="0"/>
        <w:ind w:left="0"/>
        <w:jc w:val="both"/>
        <w:rPr>
          <w:rFonts w:ascii="Calibri" w:hAnsi="Calibri"/>
          <w:sz w:val="24"/>
          <w:szCs w:val="24"/>
        </w:rPr>
      </w:pPr>
      <w:r w:rsidRPr="00C1093A">
        <w:rPr>
          <w:rFonts w:ascii="Calibri" w:hAnsi="Calibri"/>
          <w:sz w:val="24"/>
          <w:szCs w:val="24"/>
        </w:rPr>
        <w:t>În cazul în care se depun mai multe documentații tehnico-economice, se va prezenta inclusiv un deviz general centralizat la nivel de cerere de finanţare. Devizul general trebuie sa fie semnat și de reprezentantul legal sau de o persoană împuternicită special în acest sens. Pentru activitățile auxiliare investiției de bază se va prezenta un deviz separat.</w:t>
      </w:r>
    </w:p>
    <w:p w14:paraId="2C3DC26F" w14:textId="77777777" w:rsidR="00181E8F" w:rsidRPr="00C1093A" w:rsidRDefault="00181E8F" w:rsidP="00181E8F">
      <w:pPr>
        <w:pStyle w:val="ListParagraph"/>
        <w:spacing w:before="0" w:after="0"/>
        <w:ind w:left="0"/>
        <w:jc w:val="both"/>
        <w:rPr>
          <w:rFonts w:ascii="Calibri" w:hAnsi="Calibri"/>
          <w:sz w:val="24"/>
          <w:szCs w:val="24"/>
        </w:rPr>
      </w:pPr>
    </w:p>
    <w:p w14:paraId="5858DBF0" w14:textId="2B972D17" w:rsidR="00181E8F" w:rsidRPr="00C1093A" w:rsidRDefault="00181E8F" w:rsidP="00181E8F">
      <w:pPr>
        <w:pStyle w:val="ListParagraph"/>
        <w:spacing w:before="0" w:after="0"/>
        <w:ind w:left="0"/>
        <w:jc w:val="both"/>
        <w:rPr>
          <w:rFonts w:ascii="Calibri" w:hAnsi="Calibri"/>
          <w:sz w:val="24"/>
          <w:szCs w:val="24"/>
        </w:rPr>
      </w:pPr>
      <w:r w:rsidRPr="00C1093A">
        <w:rPr>
          <w:rFonts w:ascii="Calibri" w:hAnsi="Calibri"/>
          <w:sz w:val="24"/>
          <w:szCs w:val="24"/>
        </w:rPr>
        <w:t xml:space="preserve">Pentru detalii se va avea în vedere modelul privind </w:t>
      </w:r>
      <w:r w:rsidRPr="00C1093A">
        <w:rPr>
          <w:rFonts w:ascii="Calibri" w:hAnsi="Calibri"/>
          <w:iCs/>
          <w:sz w:val="24"/>
          <w:szCs w:val="24"/>
        </w:rPr>
        <w:t xml:space="preserve">Lista de echipamente/lucrări/servicii  - Model </w:t>
      </w:r>
      <w:r w:rsidR="008639A8" w:rsidRPr="00C1093A">
        <w:rPr>
          <w:rFonts w:ascii="Calibri" w:hAnsi="Calibri"/>
          <w:iCs/>
          <w:sz w:val="24"/>
          <w:szCs w:val="24"/>
        </w:rPr>
        <w:t>G</w:t>
      </w:r>
      <w:r w:rsidRPr="00C1093A">
        <w:rPr>
          <w:rFonts w:ascii="Calibri" w:hAnsi="Calibri"/>
          <w:iCs/>
          <w:sz w:val="24"/>
          <w:szCs w:val="24"/>
        </w:rPr>
        <w:t xml:space="preserve">, anexa la prezentul Ghid, </w:t>
      </w:r>
      <w:r w:rsidRPr="00C1093A">
        <w:rPr>
          <w:rFonts w:ascii="Calibri" w:hAnsi="Calibri"/>
          <w:sz w:val="24"/>
          <w:szCs w:val="24"/>
        </w:rPr>
        <w:t xml:space="preserve"> cu încadrarea acestora pe secțiunea de cheltuieli eligibile /neeligibile, anexată la cererea de finanțare. </w:t>
      </w:r>
    </w:p>
    <w:p w14:paraId="63FA6831" w14:textId="77777777" w:rsidR="00181E8F" w:rsidRPr="00C1093A" w:rsidRDefault="00181E8F" w:rsidP="00181E8F">
      <w:pPr>
        <w:pStyle w:val="ListParagraph"/>
        <w:spacing w:before="0" w:after="0"/>
        <w:ind w:left="0"/>
        <w:jc w:val="both"/>
        <w:rPr>
          <w:rFonts w:ascii="Calibri" w:hAnsi="Calibri"/>
          <w:sz w:val="24"/>
          <w:szCs w:val="24"/>
        </w:rPr>
      </w:pPr>
    </w:p>
    <w:p w14:paraId="187C101F" w14:textId="62A66E4A" w:rsidR="00181E8F" w:rsidRPr="00C1093A" w:rsidRDefault="00181E8F" w:rsidP="00181E8F">
      <w:pPr>
        <w:pStyle w:val="ListParagraph"/>
        <w:spacing w:before="0" w:after="0"/>
        <w:ind w:left="0"/>
        <w:jc w:val="both"/>
        <w:rPr>
          <w:rFonts w:ascii="Calibri" w:hAnsi="Calibri"/>
          <w:sz w:val="24"/>
          <w:szCs w:val="24"/>
        </w:rPr>
      </w:pPr>
      <w:r w:rsidRPr="00C1093A">
        <w:rPr>
          <w:rFonts w:ascii="Calibri" w:hAnsi="Calibr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8640DF" w:rsidRPr="00C1093A">
        <w:rPr>
          <w:rFonts w:ascii="Calibri" w:hAnsi="Calibri"/>
          <w:sz w:val="24"/>
          <w:szCs w:val="24"/>
        </w:rPr>
        <w:t>E</w:t>
      </w:r>
      <w:r w:rsidRPr="00C1093A">
        <w:rPr>
          <w:rFonts w:ascii="Calibri" w:hAnsi="Calibri"/>
          <w:sz w:val="24"/>
          <w:szCs w:val="24"/>
        </w:rPr>
        <w:t xml:space="preserve"> - Raport privind stadiul fizic al investiţiei la prezentul ghid).</w:t>
      </w:r>
    </w:p>
    <w:p w14:paraId="6A833373" w14:textId="77777777" w:rsidR="00181E8F" w:rsidRPr="00C1093A" w:rsidRDefault="00181E8F" w:rsidP="00181E8F">
      <w:pPr>
        <w:pStyle w:val="ListParagraph"/>
        <w:spacing w:before="0" w:after="0"/>
        <w:ind w:left="0"/>
        <w:jc w:val="both"/>
        <w:rPr>
          <w:rFonts w:ascii="Calibri" w:hAnsi="Calibri"/>
          <w:sz w:val="24"/>
          <w:szCs w:val="24"/>
        </w:rPr>
      </w:pPr>
    </w:p>
    <w:p w14:paraId="4659B9D7" w14:textId="4A2C1225" w:rsidR="00181E8F" w:rsidRPr="00C1093A" w:rsidRDefault="00181E8F" w:rsidP="00181E8F">
      <w:pPr>
        <w:pStyle w:val="ListParagraph"/>
        <w:spacing w:before="0" w:after="0"/>
        <w:ind w:left="0"/>
        <w:jc w:val="both"/>
        <w:rPr>
          <w:rFonts w:ascii="Calibri" w:hAnsi="Calibri"/>
          <w:sz w:val="24"/>
          <w:szCs w:val="24"/>
        </w:rPr>
      </w:pPr>
      <w:r w:rsidRPr="00C1093A">
        <w:rPr>
          <w:rFonts w:ascii="Calibri" w:hAnsi="Calibri"/>
          <w:sz w:val="24"/>
          <w:szCs w:val="24"/>
        </w:rPr>
        <w:t xml:space="preserve">Se va prezenta inclusiv Matricea de corelare între buget şi deviz, Model </w:t>
      </w:r>
      <w:r w:rsidR="00054E9E" w:rsidRPr="00C1093A">
        <w:rPr>
          <w:rFonts w:ascii="Calibri" w:hAnsi="Calibri"/>
          <w:sz w:val="24"/>
          <w:szCs w:val="24"/>
        </w:rPr>
        <w:t>A</w:t>
      </w:r>
      <w:r w:rsidRPr="00C1093A">
        <w:rPr>
          <w:rFonts w:ascii="Calibri" w:hAnsi="Calibri"/>
          <w:sz w:val="24"/>
          <w:szCs w:val="24"/>
        </w:rPr>
        <w:t xml:space="preserve"> la prezentul ghid</w:t>
      </w:r>
    </w:p>
    <w:p w14:paraId="7B3B38A1" w14:textId="77777777" w:rsidR="00181E8F" w:rsidRPr="00C1093A" w:rsidRDefault="00181E8F" w:rsidP="00181E8F">
      <w:pPr>
        <w:pStyle w:val="ListParagraph"/>
        <w:spacing w:before="0" w:after="0"/>
        <w:ind w:left="0"/>
        <w:jc w:val="both"/>
        <w:rPr>
          <w:rFonts w:ascii="Calibri" w:hAnsi="Calibri"/>
          <w:sz w:val="24"/>
          <w:szCs w:val="24"/>
        </w:rPr>
      </w:pPr>
    </w:p>
    <w:p w14:paraId="29F87C4A" w14:textId="77777777" w:rsidR="00181E8F" w:rsidRPr="00C1093A" w:rsidRDefault="00181E8F" w:rsidP="00E07D7E">
      <w:pPr>
        <w:pStyle w:val="ListParagraph"/>
        <w:numPr>
          <w:ilvl w:val="0"/>
          <w:numId w:val="5"/>
        </w:numPr>
        <w:spacing w:before="0" w:after="0"/>
        <w:ind w:left="0"/>
        <w:jc w:val="both"/>
        <w:rPr>
          <w:rFonts w:ascii="Calibri" w:hAnsi="Calibri"/>
          <w:b/>
          <w:sz w:val="24"/>
          <w:szCs w:val="24"/>
        </w:rPr>
      </w:pPr>
      <w:r w:rsidRPr="00C1093A">
        <w:rPr>
          <w:rFonts w:ascii="Calibri" w:hAnsi="Calibri"/>
          <w:b/>
          <w:sz w:val="24"/>
          <w:szCs w:val="24"/>
          <w:highlight w:val="lightGray"/>
        </w:rPr>
        <w:t>Centralizator privind justificarea costurilor și documentele justificative</w:t>
      </w:r>
      <w:r w:rsidRPr="00C1093A">
        <w:rPr>
          <w:rFonts w:ascii="Calibri" w:hAnsi="Calibri"/>
          <w:bCs/>
          <w:sz w:val="24"/>
          <w:szCs w:val="24"/>
          <w:highlight w:val="lightGray"/>
        </w:rPr>
        <w:t xml:space="preserve"> </w:t>
      </w:r>
      <w:r w:rsidRPr="00C1093A">
        <w:rPr>
          <w:rFonts w:ascii="Calibri" w:hAnsi="Calibri"/>
          <w:b/>
          <w:sz w:val="24"/>
          <w:szCs w:val="24"/>
          <w:highlight w:val="lightGray"/>
        </w:rPr>
        <w:t>care au  stat la</w:t>
      </w:r>
      <w:r w:rsidRPr="00C1093A">
        <w:rPr>
          <w:rFonts w:ascii="Calibri" w:hAnsi="Calibri"/>
          <w:b/>
          <w:sz w:val="24"/>
          <w:szCs w:val="24"/>
        </w:rPr>
        <w:t xml:space="preserve"> baza stabilirii costului aferent investiției</w:t>
      </w:r>
    </w:p>
    <w:p w14:paraId="3CC4E9D7" w14:textId="41C544AE" w:rsidR="00181E8F" w:rsidRPr="00C1093A" w:rsidRDefault="00181E8F" w:rsidP="00181E8F">
      <w:pPr>
        <w:pStyle w:val="ListParagraph"/>
        <w:spacing w:before="0" w:after="0"/>
        <w:ind w:left="0"/>
        <w:jc w:val="both"/>
        <w:rPr>
          <w:rFonts w:ascii="Calibri" w:hAnsi="Calibri"/>
          <w:sz w:val="24"/>
          <w:szCs w:val="24"/>
        </w:rPr>
      </w:pPr>
      <w:bookmarkStart w:id="149" w:name="_Hlk96423808"/>
      <w:r w:rsidRPr="00C1093A">
        <w:rPr>
          <w:rFonts w:ascii="Calibri" w:hAnsi="Calibri"/>
          <w:sz w:val="24"/>
          <w:szCs w:val="24"/>
        </w:rPr>
        <w:t>Se vor prezenta documente justificative care au stat la baza stabilirii costului aferent</w:t>
      </w:r>
      <w:bookmarkEnd w:id="149"/>
      <w:r w:rsidRPr="00C1093A">
        <w:rPr>
          <w:rFonts w:ascii="Calibri" w:hAnsi="Calibri"/>
          <w:sz w:val="24"/>
          <w:szCs w:val="24"/>
        </w:rPr>
        <w:t>, semnate de reprezentantul legal:oferte de preț echipamente/lucrări</w:t>
      </w:r>
      <w:r w:rsidR="000E0425" w:rsidRPr="00C1093A">
        <w:rPr>
          <w:rFonts w:ascii="Calibri" w:hAnsi="Calibri"/>
          <w:sz w:val="24"/>
          <w:szCs w:val="24"/>
        </w:rPr>
        <w:t xml:space="preserve"> conform legislatiei in vigoare</w:t>
      </w:r>
      <w:r w:rsidRPr="00C1093A">
        <w:rPr>
          <w:rFonts w:ascii="Calibri" w:hAnsi="Calibri"/>
          <w:sz w:val="24"/>
          <w:szCs w:val="24"/>
        </w:rPr>
        <w:t xml:space="preserve">, liste de cantitați și prețuri unitare provenite din surse verificabile și obiective (Model </w:t>
      </w:r>
      <w:r w:rsidR="00F656B9" w:rsidRPr="00C1093A">
        <w:rPr>
          <w:rFonts w:ascii="Calibri" w:hAnsi="Calibri"/>
          <w:sz w:val="24"/>
          <w:szCs w:val="24"/>
        </w:rPr>
        <w:t>H</w:t>
      </w:r>
      <w:r w:rsidRPr="00C1093A">
        <w:rPr>
          <w:rFonts w:ascii="Calibri" w:hAnsi="Calibri"/>
          <w:sz w:val="24"/>
          <w:szCs w:val="24"/>
        </w:rPr>
        <w:t>, Centralizator privind justificarea costurilor)</w:t>
      </w:r>
    </w:p>
    <w:p w14:paraId="694BB777" w14:textId="77777777" w:rsidR="00181E8F" w:rsidRPr="00C1093A" w:rsidRDefault="00181E8F" w:rsidP="00181E8F">
      <w:pPr>
        <w:pStyle w:val="ListParagraph"/>
        <w:spacing w:before="0" w:after="0"/>
        <w:ind w:left="0"/>
        <w:jc w:val="both"/>
        <w:rPr>
          <w:rFonts w:ascii="Calibri" w:hAnsi="Calibri"/>
          <w:sz w:val="24"/>
          <w:szCs w:val="24"/>
        </w:rPr>
      </w:pPr>
    </w:p>
    <w:p w14:paraId="18CA52AF" w14:textId="3B534763" w:rsidR="005C490F" w:rsidRPr="00C1093A" w:rsidRDefault="00181E8F" w:rsidP="00E07D7E">
      <w:pPr>
        <w:pStyle w:val="ListParagraph"/>
        <w:numPr>
          <w:ilvl w:val="0"/>
          <w:numId w:val="5"/>
        </w:numPr>
        <w:spacing w:before="0" w:after="0"/>
        <w:ind w:left="0"/>
        <w:jc w:val="both"/>
        <w:rPr>
          <w:rFonts w:ascii="Calibri" w:hAnsi="Calibri"/>
          <w:b/>
          <w:bCs/>
          <w:sz w:val="24"/>
          <w:szCs w:val="24"/>
        </w:rPr>
      </w:pPr>
      <w:bookmarkStart w:id="150" w:name="_Hlk154089000"/>
      <w:bookmarkEnd w:id="148"/>
      <w:r w:rsidRPr="00C1093A">
        <w:rPr>
          <w:rFonts w:ascii="Calibri" w:hAnsi="Calibri"/>
          <w:b/>
          <w:bCs/>
          <w:sz w:val="24"/>
          <w:szCs w:val="24"/>
          <w:highlight w:val="lightGray"/>
        </w:rPr>
        <w:t xml:space="preserve">Certificatul de urbanism și, dacă e cazul, Autorizația de construire </w:t>
      </w:r>
    </w:p>
    <w:bookmarkEnd w:id="150"/>
    <w:p w14:paraId="24D2C01E" w14:textId="77337291" w:rsidR="00181E8F" w:rsidRPr="00C1093A" w:rsidRDefault="00181E8F" w:rsidP="00181E8F">
      <w:pPr>
        <w:pStyle w:val="ListParagraph"/>
        <w:spacing w:before="0" w:after="0"/>
        <w:ind w:left="0"/>
        <w:jc w:val="both"/>
        <w:rPr>
          <w:rFonts w:ascii="Calibri" w:hAnsi="Calibri"/>
          <w:b/>
          <w:bCs/>
          <w:sz w:val="24"/>
          <w:szCs w:val="24"/>
        </w:rPr>
      </w:pPr>
    </w:p>
    <w:p w14:paraId="3815DF64" w14:textId="04E679D5" w:rsidR="00181E8F" w:rsidRPr="00C1093A" w:rsidRDefault="00181E8F" w:rsidP="00181E8F">
      <w:pPr>
        <w:pStyle w:val="ListParagraph"/>
        <w:spacing w:before="0" w:after="0"/>
        <w:ind w:left="0"/>
        <w:jc w:val="both"/>
        <w:rPr>
          <w:rFonts w:ascii="Calibri" w:hAnsi="Calibri"/>
          <w:sz w:val="24"/>
          <w:szCs w:val="24"/>
        </w:rPr>
      </w:pPr>
      <w:bookmarkStart w:id="151" w:name="_Hlk96421291"/>
      <w:r w:rsidRPr="00C1093A">
        <w:rPr>
          <w:rFonts w:ascii="Calibri" w:hAnsi="Calibri"/>
          <w:sz w:val="24"/>
          <w:szCs w:val="24"/>
        </w:rPr>
        <w:t xml:space="preserve">Certificatul de Urbanism va include în mod obligatoriu și lucrările de demolare, acolo unde este cazul.  </w:t>
      </w:r>
      <w:bookmarkStart w:id="152" w:name="_Hlk96421173"/>
      <w:bookmarkEnd w:id="151"/>
      <w:r w:rsidRPr="00C1093A">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w:t>
      </w:r>
      <w:r w:rsidRPr="00C1093A">
        <w:rPr>
          <w:rFonts w:ascii="Calibri" w:hAnsi="Calibri"/>
          <w:sz w:val="24"/>
          <w:szCs w:val="24"/>
        </w:rPr>
        <w:lastRenderedPageBreak/>
        <w:t xml:space="preserve">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bookmarkEnd w:id="152"/>
    <w:p w14:paraId="7B9EF02A" w14:textId="77777777" w:rsidR="00181E8F" w:rsidRPr="00C1093A" w:rsidRDefault="00181E8F" w:rsidP="00181E8F">
      <w:pPr>
        <w:pStyle w:val="ListParagraph"/>
        <w:spacing w:before="0" w:after="0"/>
        <w:ind w:left="0"/>
        <w:jc w:val="both"/>
        <w:rPr>
          <w:rFonts w:ascii="Calibri" w:hAnsi="Calibri"/>
          <w:sz w:val="24"/>
          <w:szCs w:val="24"/>
        </w:rPr>
      </w:pPr>
    </w:p>
    <w:p w14:paraId="09EF39C2" w14:textId="674DBDE8" w:rsidR="002531F4" w:rsidRPr="00C1093A" w:rsidRDefault="00181E8F" w:rsidP="00796C48">
      <w:pPr>
        <w:pStyle w:val="ListParagraph"/>
        <w:spacing w:before="0" w:after="0"/>
        <w:ind w:left="0"/>
        <w:jc w:val="both"/>
        <w:rPr>
          <w:rFonts w:ascii="Calibri" w:hAnsi="Calibri"/>
          <w:sz w:val="24"/>
          <w:szCs w:val="24"/>
        </w:rPr>
      </w:pPr>
      <w:r w:rsidRPr="00C1093A">
        <w:rPr>
          <w:rFonts w:ascii="Calibri" w:hAnsi="Calibri"/>
          <w:sz w:val="24"/>
          <w:szCs w:val="24"/>
        </w:rPr>
        <w:t xml:space="preserve">Daca la cererea de finanțare se depune autorizația de construire valabilă la data depunerii cererii de finanțare, </w:t>
      </w:r>
      <w:r w:rsidR="002B1145" w:rsidRPr="00C1093A">
        <w:rPr>
          <w:rFonts w:ascii="Calibri" w:hAnsi="Calibri"/>
          <w:sz w:val="24"/>
          <w:szCs w:val="24"/>
        </w:rPr>
        <w:t xml:space="preserve">emisa pentru solicitant/lider de parteneriat sau partener dupa caz, pentru obiectivul de investii vizat de cererea de finantare, </w:t>
      </w:r>
      <w:r w:rsidRPr="00C1093A">
        <w:rPr>
          <w:rFonts w:ascii="Calibri" w:hAnsi="Calibri"/>
          <w:sz w:val="24"/>
          <w:szCs w:val="24"/>
        </w:rPr>
        <w:t xml:space="preserve">nu este necesară </w:t>
      </w:r>
      <w:r w:rsidR="002B1145" w:rsidRPr="00C1093A">
        <w:rPr>
          <w:rFonts w:ascii="Calibri" w:hAnsi="Calibri"/>
          <w:sz w:val="24"/>
          <w:szCs w:val="24"/>
        </w:rPr>
        <w:t xml:space="preserve">si nu se solicita </w:t>
      </w:r>
      <w:r w:rsidRPr="00C1093A">
        <w:rPr>
          <w:rFonts w:ascii="Calibri" w:hAnsi="Calibri"/>
          <w:sz w:val="24"/>
          <w:szCs w:val="24"/>
        </w:rPr>
        <w:t>depunerea avizelor, acordurilor, certificatelor, autorizațiilor sau altor documente</w:t>
      </w:r>
      <w:r w:rsidR="002B1145" w:rsidRPr="00C1093A">
        <w:rPr>
          <w:rFonts w:ascii="Calibri" w:hAnsi="Calibri"/>
          <w:sz w:val="24"/>
          <w:szCs w:val="24"/>
        </w:rPr>
        <w:t xml:space="preserve"> inclusiv cele privind regimul de proprietate/dreptul real asupra imobilelor, infrastructurilor sau obiectivelor,</w:t>
      </w:r>
      <w:r w:rsidRPr="00C1093A">
        <w:rPr>
          <w:rFonts w:ascii="Calibri" w:hAnsi="Calibri"/>
          <w:sz w:val="24"/>
          <w:szCs w:val="24"/>
        </w:rPr>
        <w:t xml:space="preserve"> care au stat la baza emiterii acesteia. Solicitantul are obligația să asigure valabilitatea autorizației de construire</w:t>
      </w:r>
      <w:r w:rsidR="002B1145" w:rsidRPr="00C1093A">
        <w:rPr>
          <w:rFonts w:ascii="Calibri" w:hAnsi="Calibri"/>
          <w:sz w:val="24"/>
          <w:szCs w:val="24"/>
        </w:rPr>
        <w:t xml:space="preserve"> si corespondenta cu obiectivul finantat</w:t>
      </w:r>
      <w:r w:rsidRPr="00C1093A">
        <w:rPr>
          <w:rFonts w:ascii="Calibri" w:hAnsi="Calibri"/>
          <w:sz w:val="24"/>
          <w:szCs w:val="24"/>
        </w:rPr>
        <w:t>, dacă cererea de finanțare este selectată, la semnarea contractului de finanțare.</w:t>
      </w:r>
      <w:r w:rsidR="00796C48" w:rsidRPr="00C1093A">
        <w:rPr>
          <w:rFonts w:ascii="Calibri" w:hAnsi="Calibri"/>
          <w:sz w:val="24"/>
          <w:szCs w:val="24"/>
        </w:rPr>
        <w:t xml:space="preserve"> </w:t>
      </w:r>
      <w:r w:rsidR="002531F4" w:rsidRPr="00C1093A">
        <w:rPr>
          <w:rFonts w:ascii="Calibri" w:eastAsia="Times New Roman" w:hAnsi="Calibri"/>
          <w:bCs/>
          <w:sz w:val="24"/>
          <w:szCs w:val="24"/>
        </w:rPr>
        <w:t>Certificatul de urbanism/Autorizația de construire va include în mod obligatoriu și lucrările de</w:t>
      </w:r>
      <w:r w:rsidR="00451D80" w:rsidRPr="00C1093A">
        <w:rPr>
          <w:rFonts w:ascii="Calibri" w:eastAsia="Times New Roman" w:hAnsi="Calibri"/>
          <w:bCs/>
          <w:sz w:val="24"/>
          <w:szCs w:val="24"/>
        </w:rPr>
        <w:t xml:space="preserve"> </w:t>
      </w:r>
      <w:r w:rsidR="002531F4" w:rsidRPr="00C1093A">
        <w:rPr>
          <w:rFonts w:ascii="Calibri" w:eastAsia="Times New Roman" w:hAnsi="Calibri"/>
          <w:bCs/>
          <w:sz w:val="24"/>
          <w:szCs w:val="24"/>
        </w:rPr>
        <w:t>demolare, acolo unde este cazul.</w:t>
      </w:r>
    </w:p>
    <w:p w14:paraId="44E4138C" w14:textId="77777777" w:rsidR="00181E8F" w:rsidRPr="00C1093A" w:rsidRDefault="00181E8F" w:rsidP="00181E8F">
      <w:pPr>
        <w:spacing w:before="0" w:after="0"/>
        <w:jc w:val="both"/>
        <w:rPr>
          <w:rFonts w:ascii="Calibri" w:hAnsi="Calibri"/>
          <w:sz w:val="24"/>
          <w:szCs w:val="24"/>
        </w:rPr>
      </w:pPr>
    </w:p>
    <w:p w14:paraId="2BFEAB66" w14:textId="02E88926" w:rsidR="00406445"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w:t>
      </w:r>
      <w:r w:rsidR="00B45DEC" w:rsidRPr="00C1093A">
        <w:rPr>
          <w:rFonts w:ascii="Calibri" w:hAnsi="Calibri"/>
          <w:sz w:val="24"/>
          <w:szCs w:val="24"/>
        </w:rPr>
        <w:t xml:space="preserve">art. 42 din Legea </w:t>
      </w:r>
      <w:r w:rsidR="00406445" w:rsidRPr="00C1093A">
        <w:rPr>
          <w:rFonts w:ascii="Calibri" w:hAnsi="Calibri"/>
          <w:sz w:val="24"/>
          <w:szCs w:val="24"/>
        </w:rPr>
        <w:t xml:space="preserve">nr. </w:t>
      </w:r>
      <w:r w:rsidR="00B45DEC" w:rsidRPr="00C1093A">
        <w:rPr>
          <w:rFonts w:ascii="Calibri" w:hAnsi="Calibri"/>
          <w:sz w:val="24"/>
          <w:szCs w:val="24"/>
        </w:rPr>
        <w:t>500/2002</w:t>
      </w:r>
      <w:r w:rsidR="00406445" w:rsidRPr="00C1093A">
        <w:rPr>
          <w:rFonts w:ascii="Calibri" w:hAnsi="Calibri"/>
          <w:sz w:val="24"/>
          <w:szCs w:val="24"/>
        </w:rPr>
        <w:t xml:space="preserve"> privind finantele publice cu modificarile si completarile ulterioare si art. 44 din Legea nr. 273/2006 privind finantele publice locale cu modificarile si completarile ulterioare.</w:t>
      </w:r>
    </w:p>
    <w:p w14:paraId="40D87737" w14:textId="77777777" w:rsidR="00406445" w:rsidRPr="00C1093A" w:rsidRDefault="00406445" w:rsidP="00181E8F">
      <w:pPr>
        <w:spacing w:before="0" w:after="0"/>
        <w:jc w:val="both"/>
        <w:rPr>
          <w:rFonts w:ascii="Calibri" w:hAnsi="Calibri"/>
          <w:sz w:val="24"/>
          <w:szCs w:val="24"/>
        </w:rPr>
      </w:pPr>
    </w:p>
    <w:p w14:paraId="7CCEC7E9" w14:textId="4B625178"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În măsura în care acestea cuprind recomandări, punerea lor în aplicare este responsabilitatea exclusivă a beneficiarul pe întreaga perioadă de implementare și monitorizare a proiectului. </w:t>
      </w:r>
    </w:p>
    <w:p w14:paraId="23D81E9F" w14:textId="77777777" w:rsidR="00181E8F" w:rsidRPr="00C1093A" w:rsidRDefault="00181E8F" w:rsidP="00181E8F">
      <w:pPr>
        <w:pStyle w:val="ListParagraph"/>
        <w:spacing w:before="0" w:after="0"/>
        <w:ind w:left="0"/>
        <w:jc w:val="both"/>
        <w:rPr>
          <w:rFonts w:ascii="Calibri" w:hAnsi="Calibri"/>
          <w:sz w:val="24"/>
          <w:szCs w:val="24"/>
        </w:rPr>
      </w:pPr>
    </w:p>
    <w:p w14:paraId="7AFDAF04" w14:textId="00F8F4B1" w:rsidR="00181E8F" w:rsidRPr="00C1093A" w:rsidRDefault="00181E8F" w:rsidP="00181E8F">
      <w:pPr>
        <w:pStyle w:val="ListParagraph"/>
        <w:spacing w:before="0" w:after="0"/>
        <w:ind w:left="0"/>
        <w:jc w:val="both"/>
        <w:rPr>
          <w:rFonts w:ascii="Calibri" w:hAnsi="Calibri"/>
          <w:sz w:val="24"/>
          <w:szCs w:val="24"/>
        </w:rPr>
      </w:pPr>
      <w:bookmarkStart w:id="153" w:name="_Hlk154089034"/>
      <w:r w:rsidRPr="00C1093A">
        <w:rPr>
          <w:rFonts w:ascii="Calibri" w:hAnsi="Calibr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bookmarkEnd w:id="153"/>
    </w:p>
    <w:p w14:paraId="6393AE09" w14:textId="77777777" w:rsidR="005C490F" w:rsidRPr="00C1093A" w:rsidRDefault="005C490F" w:rsidP="00181E8F">
      <w:pPr>
        <w:pStyle w:val="ListParagraph"/>
        <w:spacing w:before="0" w:after="0"/>
        <w:ind w:left="0"/>
        <w:jc w:val="both"/>
        <w:rPr>
          <w:rFonts w:ascii="Calibri" w:hAnsi="Calibri"/>
          <w:sz w:val="24"/>
          <w:szCs w:val="24"/>
        </w:rPr>
      </w:pPr>
    </w:p>
    <w:p w14:paraId="71301BDE" w14:textId="77777777" w:rsidR="00181E8F" w:rsidRPr="00C1093A" w:rsidRDefault="00181E8F" w:rsidP="00E07D7E">
      <w:pPr>
        <w:numPr>
          <w:ilvl w:val="0"/>
          <w:numId w:val="5"/>
        </w:numPr>
        <w:autoSpaceDE w:val="0"/>
        <w:autoSpaceDN w:val="0"/>
        <w:adjustRightInd w:val="0"/>
        <w:spacing w:before="0" w:after="0"/>
        <w:jc w:val="both"/>
        <w:rPr>
          <w:rFonts w:ascii="Calibri" w:hAnsi="Calibri"/>
          <w:b/>
          <w:bCs/>
          <w:sz w:val="24"/>
          <w:szCs w:val="24"/>
          <w:highlight w:val="lightGray"/>
          <w:lang w:eastAsia="en-GB"/>
        </w:rPr>
      </w:pPr>
      <w:r w:rsidRPr="00C1093A">
        <w:rPr>
          <w:rFonts w:ascii="Calibri" w:hAnsi="Calibri"/>
          <w:b/>
          <w:bCs/>
          <w:sz w:val="24"/>
          <w:szCs w:val="24"/>
          <w:highlight w:val="lightGray"/>
          <w:lang w:eastAsia="en-GB"/>
        </w:rPr>
        <w:t xml:space="preserve">Raportul privind stadiul fizic al investiţiei </w:t>
      </w:r>
    </w:p>
    <w:p w14:paraId="5DAA17BF" w14:textId="07FDB8D1" w:rsidR="00181E8F" w:rsidRPr="00C1093A" w:rsidRDefault="00181E8F" w:rsidP="00181E8F">
      <w:pPr>
        <w:pStyle w:val="ListParagraph"/>
        <w:spacing w:before="0" w:after="0"/>
        <w:ind w:left="0"/>
        <w:jc w:val="both"/>
        <w:rPr>
          <w:rFonts w:ascii="Calibri" w:hAnsi="Calibri"/>
          <w:sz w:val="24"/>
          <w:szCs w:val="24"/>
          <w:lang w:eastAsia="en-GB"/>
        </w:rPr>
      </w:pPr>
      <w:r w:rsidRPr="00C1093A">
        <w:rPr>
          <w:rFonts w:ascii="Calibri" w:hAnsi="Calibri"/>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(Modelul </w:t>
      </w:r>
      <w:r w:rsidR="00F656B9" w:rsidRPr="00C1093A">
        <w:rPr>
          <w:rFonts w:ascii="Calibri" w:hAnsi="Calibri"/>
          <w:sz w:val="24"/>
          <w:szCs w:val="24"/>
          <w:lang w:eastAsia="en-GB"/>
        </w:rPr>
        <w:t>E</w:t>
      </w:r>
      <w:r w:rsidRPr="00C1093A">
        <w:rPr>
          <w:rFonts w:ascii="Calibri" w:hAnsi="Calibri"/>
          <w:sz w:val="24"/>
          <w:szCs w:val="24"/>
          <w:lang w:eastAsia="en-GB"/>
        </w:rPr>
        <w:t xml:space="preserve"> la prezentul ghid). Raportul respectiv va fi însoţit de devize generale detaliate ale: lucrărilor executate şi platite, lucrarilor executate şi neplătite şi respectiv lucrărilor rămase de executat.</w:t>
      </w:r>
    </w:p>
    <w:p w14:paraId="4B848B84" w14:textId="15233A57" w:rsidR="006606E7" w:rsidRPr="00C1093A" w:rsidRDefault="006606E7" w:rsidP="00D8068C">
      <w:pPr>
        <w:pStyle w:val="ListParagraph"/>
        <w:numPr>
          <w:ilvl w:val="0"/>
          <w:numId w:val="5"/>
        </w:numPr>
        <w:jc w:val="both"/>
        <w:rPr>
          <w:rFonts w:ascii="Calibri" w:eastAsia="Times New Roman" w:hAnsi="Calibri"/>
          <w:sz w:val="24"/>
          <w:szCs w:val="24"/>
        </w:rPr>
      </w:pPr>
      <w:r w:rsidRPr="00C1093A">
        <w:rPr>
          <w:rFonts w:ascii="Calibri" w:eastAsia="Times New Roman" w:hAnsi="Calibri"/>
          <w:sz w:val="24"/>
          <w:szCs w:val="24"/>
          <w:highlight w:val="lightGray"/>
        </w:rPr>
        <w:t xml:space="preserve"> </w:t>
      </w:r>
      <w:r w:rsidRPr="00C1093A">
        <w:rPr>
          <w:rFonts w:ascii="Calibri" w:hAnsi="Calibri"/>
          <w:sz w:val="24"/>
          <w:szCs w:val="24"/>
          <w:highlight w:val="lightGray"/>
          <w:lang w:eastAsia="en-GB"/>
        </w:rPr>
        <w:t xml:space="preserve">(dacă e cazul) </w:t>
      </w:r>
      <w:r w:rsidRPr="00C1093A">
        <w:rPr>
          <w:rFonts w:ascii="Calibri" w:hAnsi="Calibri"/>
          <w:b/>
          <w:bCs/>
          <w:sz w:val="24"/>
          <w:szCs w:val="24"/>
          <w:highlight w:val="lightGray"/>
          <w:lang w:eastAsia="en-GB"/>
        </w:rPr>
        <w:t xml:space="preserve">Hotărârea/Decizia de aprobare a proiectului și a cheltuielilor legate de proiect - </w:t>
      </w:r>
      <w:r w:rsidRPr="00C1093A">
        <w:rPr>
          <w:rFonts w:ascii="Calibri" w:hAnsi="Calibri"/>
          <w:sz w:val="24"/>
          <w:szCs w:val="24"/>
          <w:highlight w:val="lightGray"/>
          <w:lang w:eastAsia="en-GB"/>
        </w:rPr>
        <w:t xml:space="preserve">se depune la momentul depunerii cererii de finanțare </w:t>
      </w:r>
      <w:r w:rsidRPr="00C1093A">
        <w:rPr>
          <w:rFonts w:ascii="Calibri" w:hAnsi="Calibri"/>
          <w:i/>
          <w:iCs/>
          <w:sz w:val="24"/>
          <w:szCs w:val="24"/>
          <w:highlight w:val="lightGray"/>
          <w:lang w:eastAsia="en-GB"/>
        </w:rPr>
        <w:t xml:space="preserve">doar în cazul </w:t>
      </w:r>
      <w:r w:rsidRPr="00C1093A">
        <w:rPr>
          <w:rFonts w:ascii="Calibri" w:hAnsi="Calibri"/>
          <w:i/>
          <w:iCs/>
          <w:sz w:val="24"/>
          <w:szCs w:val="24"/>
          <w:highlight w:val="lightGray"/>
          <w:lang w:eastAsia="en-GB"/>
        </w:rPr>
        <w:lastRenderedPageBreak/>
        <w:t>proiectelor de investiții pentru care execuția de lucrări a fost demarată, însă investițiile nu au fost încheiate în mod fizic</w:t>
      </w:r>
      <w:r w:rsidRPr="00C1093A">
        <w:rPr>
          <w:rFonts w:ascii="Calibri" w:hAnsi="Calibri"/>
          <w:i/>
          <w:iCs/>
          <w:sz w:val="24"/>
          <w:szCs w:val="24"/>
          <w:lang w:eastAsia="en-GB"/>
        </w:rPr>
        <w:t xml:space="preserve"> </w:t>
      </w:r>
    </w:p>
    <w:p w14:paraId="36E93639" w14:textId="77777777" w:rsidR="006606E7" w:rsidRPr="00C1093A" w:rsidRDefault="006606E7" w:rsidP="006606E7">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Acest document se depune și </w:t>
      </w:r>
      <w:r w:rsidRPr="00C1093A">
        <w:rPr>
          <w:rFonts w:ascii="Calibri" w:hAnsi="Calibri"/>
          <w:i/>
          <w:iCs/>
          <w:sz w:val="24"/>
          <w:szCs w:val="24"/>
          <w:lang w:eastAsia="en-GB"/>
        </w:rPr>
        <w:t xml:space="preserve">în cazul în care s-a atribuit contractul de lucrări înainte de depunerea cererii de finanțare. </w:t>
      </w:r>
    </w:p>
    <w:p w14:paraId="67BB541E" w14:textId="54776DFD" w:rsidR="00EA0EEC" w:rsidRPr="00C1093A" w:rsidRDefault="006606E7" w:rsidP="006606E7">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În cazul proiectelor implementate în parteneriat, toți membrii parteneriatului vor depune această hotărâre (se va vedea Model C - </w:t>
      </w:r>
      <w:r w:rsidRPr="00C1093A">
        <w:rPr>
          <w:rFonts w:ascii="Calibri" w:hAnsi="Calibri"/>
          <w:iCs/>
          <w:sz w:val="24"/>
          <w:szCs w:val="24"/>
          <w:lang w:eastAsia="en-GB"/>
        </w:rPr>
        <w:t>Model orientativ de hotărâre de aprobare a proiectului, anexat ghidului solicitantului</w:t>
      </w:r>
      <w:r w:rsidRPr="00C1093A">
        <w:rPr>
          <w:rFonts w:ascii="Calibri" w:hAnsi="Calibri"/>
          <w:sz w:val="24"/>
          <w:szCs w:val="24"/>
          <w:lang w:eastAsia="en-GB"/>
        </w:rPr>
        <w:t>)</w:t>
      </w:r>
      <w:r w:rsidR="005C490F" w:rsidRPr="00C1093A">
        <w:rPr>
          <w:rFonts w:ascii="Calibri" w:hAnsi="Calibri"/>
          <w:sz w:val="24"/>
          <w:szCs w:val="24"/>
          <w:lang w:eastAsia="en-GB"/>
        </w:rPr>
        <w:t>.</w:t>
      </w:r>
    </w:p>
    <w:p w14:paraId="7513AE2B" w14:textId="77777777" w:rsidR="005C490F" w:rsidRPr="00C1093A" w:rsidRDefault="005C490F" w:rsidP="005C490F">
      <w:pPr>
        <w:pStyle w:val="ListParagraph"/>
        <w:spacing w:before="0" w:after="0"/>
        <w:ind w:left="0"/>
        <w:jc w:val="both"/>
        <w:rPr>
          <w:rFonts w:asciiTheme="minorHAnsi" w:hAnsiTheme="minorHAnsi" w:cstheme="minorHAnsi"/>
          <w:b/>
          <w:bCs/>
          <w:sz w:val="24"/>
          <w:szCs w:val="24"/>
          <w:highlight w:val="lightGray"/>
        </w:rPr>
      </w:pPr>
    </w:p>
    <w:p w14:paraId="022B7C75" w14:textId="66F9A170" w:rsidR="005C490F" w:rsidRPr="00C1093A" w:rsidRDefault="005C490F" w:rsidP="005C490F">
      <w:pPr>
        <w:pStyle w:val="ListParagraph"/>
        <w:spacing w:before="0" w:after="0"/>
        <w:ind w:left="0"/>
        <w:jc w:val="both"/>
        <w:rPr>
          <w:rFonts w:asciiTheme="minorHAnsi" w:hAnsiTheme="minorHAnsi" w:cstheme="minorHAnsi"/>
          <w:b/>
          <w:bCs/>
          <w:sz w:val="24"/>
          <w:szCs w:val="24"/>
        </w:rPr>
      </w:pPr>
      <w:r w:rsidRPr="00C1093A">
        <w:rPr>
          <w:rFonts w:asciiTheme="minorHAnsi" w:hAnsiTheme="minorHAnsi" w:cstheme="minorHAnsi"/>
          <w:b/>
          <w:bCs/>
          <w:sz w:val="24"/>
          <w:szCs w:val="24"/>
          <w:highlight w:val="lightGray"/>
        </w:rPr>
        <w:t>1</w:t>
      </w:r>
      <w:r w:rsidR="00D8068C" w:rsidRPr="00C1093A">
        <w:rPr>
          <w:rFonts w:asciiTheme="minorHAnsi" w:hAnsiTheme="minorHAnsi" w:cstheme="minorHAnsi"/>
          <w:b/>
          <w:bCs/>
          <w:sz w:val="24"/>
          <w:szCs w:val="24"/>
          <w:highlight w:val="lightGray"/>
        </w:rPr>
        <w:t>3</w:t>
      </w:r>
      <w:r w:rsidRPr="00C1093A">
        <w:rPr>
          <w:rFonts w:asciiTheme="minorHAnsi" w:hAnsiTheme="minorHAnsi" w:cstheme="minorHAnsi"/>
          <w:b/>
          <w:bCs/>
          <w:sz w:val="24"/>
          <w:szCs w:val="24"/>
          <w:highlight w:val="lightGray"/>
        </w:rPr>
        <w:t xml:space="preserve">. Hotărârea/Decizia </w:t>
      </w:r>
      <w:bookmarkStart w:id="154" w:name="_Hlk153381051"/>
      <w:r w:rsidRPr="00C1093A">
        <w:rPr>
          <w:rFonts w:asciiTheme="minorHAnsi" w:hAnsiTheme="minorHAnsi" w:cstheme="minorHAnsi"/>
          <w:b/>
          <w:bCs/>
          <w:sz w:val="24"/>
          <w:szCs w:val="24"/>
          <w:highlight w:val="lightGray"/>
        </w:rPr>
        <w:t xml:space="preserve">(Hotărârile/Deciziile partenerilor) </w:t>
      </w:r>
      <w:bookmarkEnd w:id="154"/>
      <w:r w:rsidRPr="00C1093A">
        <w:rPr>
          <w:rFonts w:asciiTheme="minorHAnsi" w:hAnsiTheme="minorHAnsi" w:cstheme="minorHAnsi"/>
          <w:b/>
          <w:bCs/>
          <w:sz w:val="24"/>
          <w:szCs w:val="24"/>
          <w:highlight w:val="lightGray"/>
        </w:rPr>
        <w:t>de aprobare a documentaţiei tehnico-economice (faza SF/DALI sau PT) şi a indicatorilor tehnico-economici, model D la prezentul ghid</w:t>
      </w:r>
    </w:p>
    <w:p w14:paraId="5952552A" w14:textId="77777777" w:rsidR="005C490F" w:rsidRPr="00C1093A" w:rsidRDefault="005C490F" w:rsidP="005C490F">
      <w:pPr>
        <w:pStyle w:val="ListParagraph"/>
        <w:spacing w:before="0" w:after="0"/>
        <w:ind w:left="0"/>
        <w:jc w:val="both"/>
        <w:rPr>
          <w:rFonts w:asciiTheme="minorHAnsi" w:hAnsiTheme="minorHAnsi" w:cstheme="minorHAnsi"/>
          <w:sz w:val="24"/>
          <w:szCs w:val="24"/>
        </w:rPr>
      </w:pPr>
      <w:r w:rsidRPr="00C1093A">
        <w:rPr>
          <w:rFonts w:asciiTheme="minorHAnsi" w:hAnsiTheme="minorHAnsi" w:cstheme="minorHAnsi"/>
          <w:sz w:val="24"/>
          <w:szCs w:val="24"/>
        </w:rPr>
        <w:t xml:space="preserve">Se va anexa Hotărârea/decizia de aprobare a indicatorilor tehnico-economici semnată de către persoana care are dreptul conform actelor de constituire să reprezinte legal solicitantul şi să semneze în numele acesteia. </w:t>
      </w:r>
    </w:p>
    <w:p w14:paraId="469A2319" w14:textId="77777777" w:rsidR="005C490F" w:rsidRPr="00C1093A" w:rsidRDefault="005C490F" w:rsidP="005C490F">
      <w:pPr>
        <w:pStyle w:val="ListParagraph"/>
        <w:spacing w:before="0" w:after="0"/>
        <w:ind w:left="0"/>
        <w:jc w:val="both"/>
        <w:rPr>
          <w:rFonts w:asciiTheme="minorHAnsi" w:hAnsiTheme="minorHAnsi" w:cstheme="minorHAnsi"/>
          <w:sz w:val="24"/>
          <w:szCs w:val="24"/>
        </w:rPr>
      </w:pPr>
      <w:r w:rsidRPr="00C1093A">
        <w:rPr>
          <w:rFonts w:asciiTheme="minorHAnsi" w:hAnsiTheme="minorHAnsi" w:cstheme="minorHAnsi"/>
          <w:sz w:val="24"/>
          <w:szCs w:val="24"/>
        </w:rPr>
        <w:t xml:space="preserve">În cazul proiectelor depuse în parteneriat, hotărârea/decizia de aprobare a documentației tehnico-economice și a indicatorilor tehnico-economici va fi depusă de către toţi partenerii. </w:t>
      </w:r>
    </w:p>
    <w:p w14:paraId="224143B6" w14:textId="77777777" w:rsidR="005C490F" w:rsidRPr="00C1093A" w:rsidRDefault="005C490F" w:rsidP="005C490F">
      <w:pPr>
        <w:pStyle w:val="ListParagraph"/>
        <w:spacing w:before="0" w:after="0"/>
        <w:ind w:left="0"/>
        <w:jc w:val="both"/>
        <w:rPr>
          <w:rFonts w:asciiTheme="minorHAnsi" w:hAnsiTheme="minorHAnsi" w:cstheme="minorHAnsi"/>
          <w:sz w:val="24"/>
          <w:szCs w:val="24"/>
        </w:rPr>
      </w:pPr>
      <w:r w:rsidRPr="00C1093A">
        <w:rPr>
          <w:rFonts w:asciiTheme="minorHAnsi" w:hAnsiTheme="minorHAnsi" w:cstheme="minorHAnsi"/>
          <w:sz w:val="24"/>
          <w:szCs w:val="24"/>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3CCF577D" w14:textId="77777777" w:rsidR="005C490F" w:rsidRPr="00C1093A" w:rsidRDefault="005C490F" w:rsidP="005C490F">
      <w:pPr>
        <w:pStyle w:val="ListParagraph"/>
        <w:spacing w:before="0" w:after="0"/>
        <w:ind w:left="0"/>
        <w:jc w:val="both"/>
        <w:rPr>
          <w:rFonts w:asciiTheme="minorHAnsi" w:hAnsiTheme="minorHAnsi" w:cstheme="minorHAnsi"/>
          <w:sz w:val="24"/>
          <w:szCs w:val="24"/>
        </w:rPr>
      </w:pPr>
    </w:p>
    <w:p w14:paraId="795C1CFD" w14:textId="77777777" w:rsidR="005C490F" w:rsidRPr="00C1093A" w:rsidRDefault="005C490F" w:rsidP="005C490F">
      <w:pPr>
        <w:pStyle w:val="ListParagraph"/>
        <w:spacing w:before="0" w:after="0"/>
        <w:ind w:left="0"/>
        <w:jc w:val="both"/>
        <w:rPr>
          <w:rFonts w:asciiTheme="minorHAnsi" w:hAnsiTheme="minorHAnsi" w:cstheme="minorHAnsi"/>
          <w:sz w:val="24"/>
          <w:szCs w:val="24"/>
        </w:rPr>
      </w:pPr>
      <w:r w:rsidRPr="00C1093A">
        <w:rPr>
          <w:rFonts w:asciiTheme="minorHAnsi" w:hAnsiTheme="minorHAnsi" w:cstheme="minorHAnsi"/>
          <w:sz w:val="24"/>
          <w:szCs w:val="24"/>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5DD11A28" w14:textId="77777777" w:rsidR="005C490F" w:rsidRPr="00C1093A" w:rsidRDefault="005C490F" w:rsidP="005C490F">
      <w:pPr>
        <w:pStyle w:val="ListParagraph"/>
        <w:spacing w:before="0" w:after="0"/>
        <w:ind w:left="0"/>
        <w:jc w:val="both"/>
        <w:rPr>
          <w:rFonts w:asciiTheme="minorHAnsi" w:hAnsiTheme="minorHAnsi" w:cstheme="minorHAnsi"/>
          <w:sz w:val="24"/>
          <w:szCs w:val="24"/>
        </w:rPr>
      </w:pPr>
      <w:r w:rsidRPr="00C1093A">
        <w:rPr>
          <w:rFonts w:asciiTheme="minorHAnsi" w:hAnsiTheme="minorHAnsi" w:cstheme="minorHAnsi"/>
          <w:sz w:val="24"/>
          <w:szCs w:val="24"/>
        </w:rPr>
        <w:t xml:space="preserve">Hotărârea/decizia/ordinul de aprobare a indicatorilor tehnico-economici se va corela cu cea mai recentă documentație (DALI/PT/Contract de lucrări încheiat) anexată la cererea de finanțare. </w:t>
      </w:r>
    </w:p>
    <w:p w14:paraId="2BA7DC6E" w14:textId="1370F15D" w:rsidR="006606E7" w:rsidRPr="00C1093A" w:rsidRDefault="005C490F" w:rsidP="00181E8F">
      <w:pPr>
        <w:pStyle w:val="ListParagraph"/>
        <w:spacing w:before="0" w:after="0"/>
        <w:ind w:left="0"/>
        <w:jc w:val="both"/>
        <w:rPr>
          <w:rFonts w:asciiTheme="minorHAnsi" w:hAnsiTheme="minorHAnsi" w:cstheme="minorHAnsi"/>
          <w:sz w:val="24"/>
          <w:szCs w:val="24"/>
        </w:rPr>
      </w:pPr>
      <w:r w:rsidRPr="00C1093A">
        <w:rPr>
          <w:rFonts w:asciiTheme="minorHAnsi" w:hAnsiTheme="minorHAnsi" w:cstheme="minorHAnsi"/>
          <w:sz w:val="24"/>
          <w:szCs w:val="24"/>
        </w:rPr>
        <w:t>Anexa la hotărârea de aprobare trebuie să conțină detalierea indicatorilor tehnico-economici şi a valorilor acestora în conformitate cu documentaţia tehnico-economică și șă fie asumată de proiectant.</w:t>
      </w:r>
    </w:p>
    <w:p w14:paraId="615DDD37" w14:textId="77777777" w:rsidR="00181E8F" w:rsidRPr="00C1093A" w:rsidRDefault="00181E8F" w:rsidP="00181E8F">
      <w:pPr>
        <w:pStyle w:val="ListParagraph"/>
        <w:spacing w:before="0" w:after="0"/>
        <w:ind w:left="0"/>
        <w:jc w:val="both"/>
        <w:rPr>
          <w:rFonts w:ascii="Calibri" w:hAnsi="Calibri"/>
          <w:sz w:val="24"/>
          <w:szCs w:val="24"/>
        </w:rPr>
      </w:pPr>
    </w:p>
    <w:p w14:paraId="68FC7739" w14:textId="240EBEB4" w:rsidR="00181E8F" w:rsidRPr="00C1093A" w:rsidRDefault="006606E7" w:rsidP="006606E7">
      <w:pPr>
        <w:spacing w:before="0" w:after="0"/>
        <w:jc w:val="both"/>
        <w:rPr>
          <w:rFonts w:ascii="Calibri" w:hAnsi="Calibri"/>
          <w:sz w:val="24"/>
          <w:szCs w:val="24"/>
        </w:rPr>
      </w:pPr>
      <w:r w:rsidRPr="00C1093A">
        <w:rPr>
          <w:rFonts w:ascii="Calibri" w:hAnsi="Calibri"/>
          <w:b/>
          <w:bCs/>
          <w:sz w:val="24"/>
          <w:szCs w:val="24"/>
          <w:highlight w:val="lightGray"/>
        </w:rPr>
        <w:t>1</w:t>
      </w:r>
      <w:r w:rsidR="00D8068C" w:rsidRPr="00C1093A">
        <w:rPr>
          <w:rFonts w:ascii="Calibri" w:hAnsi="Calibri"/>
          <w:b/>
          <w:bCs/>
          <w:sz w:val="24"/>
          <w:szCs w:val="24"/>
          <w:highlight w:val="lightGray"/>
        </w:rPr>
        <w:t>4</w:t>
      </w:r>
      <w:r w:rsidRPr="00C1093A">
        <w:rPr>
          <w:rFonts w:ascii="Calibri" w:hAnsi="Calibri"/>
          <w:b/>
          <w:bCs/>
          <w:sz w:val="24"/>
          <w:szCs w:val="24"/>
          <w:highlight w:val="lightGray"/>
        </w:rPr>
        <w:t xml:space="preserve">. </w:t>
      </w:r>
      <w:r w:rsidR="00181E8F" w:rsidRPr="00C1093A">
        <w:rPr>
          <w:rFonts w:ascii="Calibri" w:hAnsi="Calibri"/>
          <w:b/>
          <w:bCs/>
          <w:sz w:val="24"/>
          <w:szCs w:val="24"/>
          <w:highlight w:val="lightGray"/>
        </w:rPr>
        <w:t xml:space="preserve">Decizia/deciziile etapei de încadrare a proiectului în procedura de evaluare a  impactului asupra mediului, sau Clasarea notificarii </w:t>
      </w:r>
      <w:r w:rsidR="00181E8F" w:rsidRPr="00C1093A">
        <w:rPr>
          <w:rFonts w:ascii="Calibri" w:hAnsi="Calibri"/>
          <w:sz w:val="24"/>
          <w:szCs w:val="24"/>
          <w:highlight w:val="lightGray"/>
        </w:rPr>
        <w:t>emisă de autoritatea pentru protecția</w:t>
      </w:r>
      <w:r w:rsidR="00181E8F" w:rsidRPr="00C1093A">
        <w:rPr>
          <w:rFonts w:ascii="Calibri" w:hAnsi="Calibri"/>
          <w:sz w:val="24"/>
          <w:szCs w:val="24"/>
        </w:rPr>
        <w:t xml:space="preserve"> mediului, în conformitate cu legislaţia naţională aplicabilă privind evaluarea impactului anumitor proiecte publice şi private asupra mediului, cu completările şi modificările ulterioare</w:t>
      </w:r>
    </w:p>
    <w:p w14:paraId="763F4DFD" w14:textId="77777777" w:rsidR="00CE70E9" w:rsidRPr="00C1093A" w:rsidRDefault="00CE70E9" w:rsidP="00CE70E9">
      <w:pPr>
        <w:spacing w:before="0" w:after="0"/>
        <w:jc w:val="both"/>
        <w:rPr>
          <w:rFonts w:ascii="Calibri" w:hAnsi="Calibri"/>
          <w:b/>
          <w:i/>
          <w:sz w:val="24"/>
          <w:szCs w:val="24"/>
          <w:lang w:eastAsia="en-GB"/>
        </w:rPr>
      </w:pPr>
      <w:bookmarkStart w:id="155" w:name="_Hlk96420627"/>
      <w:r w:rsidRPr="00C1093A">
        <w:rPr>
          <w:rFonts w:ascii="Calibri" w:hAnsi="Calibri"/>
          <w:b/>
          <w:i/>
          <w:sz w:val="24"/>
          <w:szCs w:val="24"/>
          <w:lang w:eastAsia="en-GB"/>
        </w:rPr>
        <w:t>a) Pentru proiectele/obiectele de investiţii pentru care execuţia fizică de lucrări nu a fost demarată la data depunerii cererii de finanţare</w:t>
      </w:r>
    </w:p>
    <w:p w14:paraId="759FCFDA" w14:textId="77777777" w:rsidR="00CE70E9" w:rsidRPr="00C1093A" w:rsidRDefault="00CE70E9" w:rsidP="00CE70E9">
      <w:pPr>
        <w:tabs>
          <w:tab w:val="num" w:pos="567"/>
        </w:tabs>
        <w:spacing w:before="0" w:after="0"/>
        <w:jc w:val="both"/>
        <w:rPr>
          <w:rFonts w:ascii="Calibri" w:hAnsi="Calibri"/>
          <w:i/>
          <w:sz w:val="24"/>
          <w:szCs w:val="24"/>
          <w:lang w:eastAsia="en-GB"/>
        </w:rPr>
      </w:pPr>
    </w:p>
    <w:p w14:paraId="0EF5E299" w14:textId="77777777" w:rsidR="00CE70E9" w:rsidRPr="00C1093A" w:rsidRDefault="00CE70E9" w:rsidP="00CE70E9">
      <w:pPr>
        <w:spacing w:before="0" w:after="0"/>
        <w:jc w:val="both"/>
        <w:rPr>
          <w:rFonts w:ascii="Calibri" w:hAnsi="Calibri"/>
          <w:sz w:val="24"/>
          <w:szCs w:val="24"/>
          <w:lang w:eastAsia="en-GB"/>
        </w:rPr>
      </w:pPr>
      <w:r w:rsidRPr="00C1093A">
        <w:rPr>
          <w:rFonts w:ascii="Calibri" w:hAnsi="Calibri"/>
          <w:sz w:val="24"/>
          <w:szCs w:val="24"/>
          <w:lang w:eastAsia="en-GB"/>
        </w:rPr>
        <w:t xml:space="preserve">În conformitate cu </w:t>
      </w:r>
      <w:r w:rsidRPr="00C1093A">
        <w:rPr>
          <w:rFonts w:ascii="Calibri" w:eastAsia="Times New Roman" w:hAnsi="Calibri"/>
          <w:bCs/>
          <w:snapToGrid w:val="0"/>
          <w:sz w:val="24"/>
          <w:szCs w:val="24"/>
          <w:lang w:eastAsia="en-GB"/>
        </w:rPr>
        <w:t xml:space="preserve">legislaţia naţională aplicabilă </w:t>
      </w:r>
      <w:r w:rsidRPr="00C1093A">
        <w:rPr>
          <w:rFonts w:ascii="Calibri" w:hAnsi="Calibri"/>
          <w:sz w:val="24"/>
          <w:szCs w:val="24"/>
          <w:lang w:eastAsia="en-GB"/>
        </w:rPr>
        <w:t>privind evaluarea impactului anumitor proiecte publice şi private asupra mediului, procedura de evaluare a impactului asupra mediului se realizează în etape, după cum urmează:</w:t>
      </w:r>
    </w:p>
    <w:p w14:paraId="0A02B990" w14:textId="77777777" w:rsidR="00CE70E9" w:rsidRPr="00C1093A" w:rsidRDefault="00CE70E9" w:rsidP="00CE70E9">
      <w:pPr>
        <w:spacing w:before="0" w:after="0"/>
        <w:ind w:left="426"/>
        <w:jc w:val="both"/>
        <w:rPr>
          <w:rFonts w:ascii="Calibri" w:hAnsi="Calibri"/>
          <w:sz w:val="24"/>
          <w:szCs w:val="24"/>
          <w:lang w:eastAsia="en-GB"/>
        </w:rPr>
      </w:pPr>
      <w:r w:rsidRPr="00C1093A">
        <w:rPr>
          <w:rFonts w:ascii="Calibri" w:hAnsi="Calibri"/>
          <w:sz w:val="24"/>
          <w:szCs w:val="24"/>
          <w:lang w:eastAsia="en-GB"/>
        </w:rPr>
        <w:lastRenderedPageBreak/>
        <w:t>a.1. etapa de încadrare a proiectului în procedura de evaluare a impactului asupra mediului;</w:t>
      </w:r>
    </w:p>
    <w:p w14:paraId="259582B6" w14:textId="77777777" w:rsidR="00CE70E9" w:rsidRPr="00C1093A" w:rsidRDefault="00CE70E9" w:rsidP="00CE70E9">
      <w:pPr>
        <w:spacing w:before="0" w:after="0"/>
        <w:ind w:left="426"/>
        <w:jc w:val="both"/>
        <w:rPr>
          <w:rFonts w:ascii="Calibri" w:hAnsi="Calibri"/>
          <w:sz w:val="24"/>
          <w:szCs w:val="24"/>
          <w:lang w:eastAsia="en-GB"/>
        </w:rPr>
      </w:pPr>
      <w:r w:rsidRPr="00C1093A">
        <w:rPr>
          <w:rFonts w:ascii="Calibri" w:hAnsi="Calibri"/>
          <w:sz w:val="24"/>
          <w:szCs w:val="24"/>
          <w:lang w:eastAsia="en-GB"/>
        </w:rPr>
        <w:t>a.2. etapa de definire a domeniului evaluării şi de realizare a raportului privind impactul asupra mediului;</w:t>
      </w:r>
    </w:p>
    <w:p w14:paraId="73C438D6" w14:textId="77777777" w:rsidR="00CE70E9" w:rsidRPr="00C1093A" w:rsidRDefault="00CE70E9" w:rsidP="00CE70E9">
      <w:pPr>
        <w:spacing w:before="0" w:after="0"/>
        <w:ind w:left="426"/>
        <w:jc w:val="both"/>
        <w:rPr>
          <w:rFonts w:ascii="Calibri" w:hAnsi="Calibri"/>
          <w:sz w:val="24"/>
          <w:szCs w:val="24"/>
          <w:lang w:eastAsia="en-GB"/>
        </w:rPr>
      </w:pPr>
      <w:r w:rsidRPr="00C1093A">
        <w:rPr>
          <w:rFonts w:ascii="Calibri" w:hAnsi="Calibri"/>
          <w:sz w:val="24"/>
          <w:szCs w:val="24"/>
          <w:lang w:eastAsia="en-GB"/>
        </w:rPr>
        <w:t>a.3. etapa de analiză a calităţii raportului privind impactul asupra mediului.</w:t>
      </w:r>
    </w:p>
    <w:p w14:paraId="49C556D6" w14:textId="77777777" w:rsidR="00CE70E9" w:rsidRPr="00C1093A" w:rsidRDefault="00CE70E9" w:rsidP="00CE70E9">
      <w:pPr>
        <w:spacing w:before="0" w:after="0"/>
        <w:jc w:val="both"/>
        <w:rPr>
          <w:rFonts w:ascii="Calibri" w:hAnsi="Calibri"/>
          <w:sz w:val="24"/>
          <w:szCs w:val="24"/>
          <w:lang w:eastAsia="en-GB"/>
        </w:rPr>
      </w:pPr>
      <w:r w:rsidRPr="00C1093A">
        <w:rPr>
          <w:rFonts w:ascii="Calibri" w:hAnsi="Calibri"/>
          <w:sz w:val="24"/>
          <w:szCs w:val="24"/>
          <w:lang w:eastAsia="en-GB"/>
        </w:rPr>
        <w:t>La cererea de finanțare se anexează documentul emis în urma parcurgerii etapei de la litera a.1. mai sus menționată sau clasarea notificării.</w:t>
      </w:r>
    </w:p>
    <w:p w14:paraId="32A13B91" w14:textId="77777777" w:rsidR="00CE70E9" w:rsidRPr="00C1093A" w:rsidRDefault="00CE70E9" w:rsidP="00CE70E9">
      <w:pPr>
        <w:spacing w:before="0" w:after="0"/>
        <w:jc w:val="both"/>
        <w:rPr>
          <w:rFonts w:ascii="Calibri" w:hAnsi="Calibri"/>
          <w:sz w:val="24"/>
          <w:szCs w:val="24"/>
          <w:lang w:eastAsia="en-GB"/>
        </w:rPr>
      </w:pPr>
    </w:p>
    <w:p w14:paraId="6E76EBC3" w14:textId="77777777" w:rsidR="00CE70E9" w:rsidRPr="00C1093A" w:rsidRDefault="00CE70E9" w:rsidP="00CE70E9">
      <w:pPr>
        <w:spacing w:before="0" w:after="0"/>
        <w:jc w:val="both"/>
        <w:rPr>
          <w:rFonts w:ascii="Calibri" w:hAnsi="Calibri"/>
          <w:b/>
          <w:i/>
          <w:sz w:val="24"/>
          <w:szCs w:val="24"/>
          <w:lang w:eastAsia="en-GB"/>
        </w:rPr>
      </w:pPr>
      <w:r w:rsidRPr="00C1093A">
        <w:rPr>
          <w:rFonts w:ascii="Calibri" w:hAnsi="Calibri"/>
          <w:b/>
          <w:i/>
          <w:sz w:val="24"/>
          <w:szCs w:val="24"/>
          <w:lang w:eastAsia="en-GB"/>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C1093A">
        <w:rPr>
          <w:rFonts w:ascii="Calibri" w:eastAsia="Times New Roman" w:hAnsi="Calibri"/>
          <w:b/>
          <w:i/>
          <w:sz w:val="24"/>
          <w:szCs w:val="24"/>
          <w:lang w:eastAsia="en-GB"/>
        </w:rPr>
        <w:t xml:space="preserve"> </w:t>
      </w:r>
      <w:r w:rsidRPr="00C1093A">
        <w:rPr>
          <w:rFonts w:ascii="Calibri" w:hAnsi="Calibri"/>
          <w:b/>
          <w:i/>
          <w:sz w:val="24"/>
          <w:szCs w:val="24"/>
          <w:lang w:eastAsia="en-GB"/>
        </w:rPr>
        <w:t>privind evaluarea impactului asupra mediului.</w:t>
      </w:r>
    </w:p>
    <w:p w14:paraId="633F799F" w14:textId="77777777" w:rsidR="00CE70E9" w:rsidRPr="00C1093A" w:rsidRDefault="00CE70E9" w:rsidP="00CE70E9">
      <w:pPr>
        <w:spacing w:before="0" w:after="0"/>
        <w:jc w:val="both"/>
        <w:rPr>
          <w:rFonts w:ascii="Calibri" w:eastAsia="Times New Roman" w:hAnsi="Calibri"/>
          <w:b/>
          <w:i/>
          <w:sz w:val="24"/>
          <w:szCs w:val="24"/>
          <w:lang w:eastAsia="en-GB"/>
        </w:rPr>
      </w:pPr>
    </w:p>
    <w:p w14:paraId="1529A441" w14:textId="77777777" w:rsidR="00CE70E9" w:rsidRPr="00C1093A" w:rsidRDefault="00CE70E9" w:rsidP="00CE70E9">
      <w:pPr>
        <w:pStyle w:val="ListParagraph"/>
        <w:tabs>
          <w:tab w:val="left" w:pos="567"/>
        </w:tabs>
        <w:spacing w:before="0" w:after="0"/>
        <w:ind w:left="0"/>
        <w:jc w:val="both"/>
        <w:rPr>
          <w:rFonts w:ascii="Calibri" w:hAnsi="Calibri"/>
          <w:sz w:val="24"/>
          <w:szCs w:val="24"/>
        </w:rPr>
      </w:pPr>
      <w:r w:rsidRPr="00C1093A">
        <w:rPr>
          <w:rFonts w:ascii="Calibri" w:hAnsi="Calibri"/>
          <w:b/>
          <w:bCs/>
          <w:sz w:val="24"/>
          <w:szCs w:val="24"/>
        </w:rPr>
        <w:t xml:space="preserve">Nu </w:t>
      </w:r>
      <w:r w:rsidRPr="00C1093A">
        <w:rPr>
          <w:rFonts w:ascii="Calibri" w:hAnsi="Calibri"/>
          <w:sz w:val="24"/>
          <w:szCs w:val="24"/>
        </w:rPr>
        <w:t xml:space="preserve">se acceptă decizia inițială de încadrare a proiectului în procedura de evaluare a impactului asupra mediului sau alte decizii intermediare din cadrul procesului de evaluare. </w:t>
      </w:r>
    </w:p>
    <w:p w14:paraId="526F6379" w14:textId="77777777" w:rsidR="00181E8F" w:rsidRPr="00C1093A" w:rsidRDefault="00181E8F" w:rsidP="00181E8F">
      <w:pPr>
        <w:suppressAutoHyphens/>
        <w:spacing w:before="0" w:after="0"/>
        <w:jc w:val="both"/>
        <w:rPr>
          <w:rFonts w:ascii="Calibri" w:eastAsia="Times New Roman" w:hAnsi="Calibri"/>
          <w:sz w:val="24"/>
          <w:szCs w:val="24"/>
        </w:rPr>
      </w:pPr>
    </w:p>
    <w:p w14:paraId="71F73E0B" w14:textId="2F7E5687" w:rsidR="00181E8F" w:rsidRPr="00C1093A" w:rsidRDefault="00D451C6" w:rsidP="00181E8F">
      <w:pPr>
        <w:pStyle w:val="ListParagraph"/>
        <w:spacing w:before="0" w:after="0"/>
        <w:ind w:left="0"/>
        <w:jc w:val="both"/>
        <w:rPr>
          <w:rFonts w:ascii="Calibri" w:eastAsia="Times New Roman" w:hAnsi="Calibri"/>
          <w:b/>
          <w:sz w:val="24"/>
          <w:szCs w:val="24"/>
          <w:highlight w:val="lightGray"/>
          <w:lang w:eastAsia="ro-RO"/>
        </w:rPr>
      </w:pPr>
      <w:r w:rsidRPr="00C1093A">
        <w:rPr>
          <w:rFonts w:ascii="Calibri" w:eastAsia="Times New Roman" w:hAnsi="Calibri"/>
          <w:b/>
          <w:sz w:val="24"/>
          <w:szCs w:val="24"/>
          <w:highlight w:val="lightGray"/>
          <w:lang w:eastAsia="ro-RO"/>
        </w:rPr>
        <w:t>1</w:t>
      </w:r>
      <w:r w:rsidR="00D8068C" w:rsidRPr="00C1093A">
        <w:rPr>
          <w:rFonts w:ascii="Calibri" w:eastAsia="Times New Roman" w:hAnsi="Calibri"/>
          <w:b/>
          <w:sz w:val="24"/>
          <w:szCs w:val="24"/>
          <w:highlight w:val="lightGray"/>
          <w:lang w:eastAsia="ro-RO"/>
        </w:rPr>
        <w:t>5</w:t>
      </w:r>
      <w:r w:rsidRPr="00C1093A">
        <w:rPr>
          <w:rFonts w:ascii="Calibri" w:eastAsia="Times New Roman" w:hAnsi="Calibri"/>
          <w:b/>
          <w:sz w:val="24"/>
          <w:szCs w:val="24"/>
          <w:highlight w:val="lightGray"/>
          <w:lang w:eastAsia="ro-RO"/>
        </w:rPr>
        <w:t>. Macheta privind analiza si previziunea financiara – Anexa 13 la prezentul Ghid</w:t>
      </w:r>
    </w:p>
    <w:p w14:paraId="67F7B1FA" w14:textId="59F62CF6" w:rsidR="00E47D2C" w:rsidRPr="00C1093A" w:rsidRDefault="00E47D2C" w:rsidP="00181E8F">
      <w:pPr>
        <w:pStyle w:val="ListParagraph"/>
        <w:spacing w:before="0" w:after="0"/>
        <w:ind w:left="0"/>
        <w:jc w:val="both"/>
        <w:rPr>
          <w:rFonts w:ascii="Calibri" w:hAnsi="Calibri"/>
          <w:sz w:val="24"/>
          <w:szCs w:val="24"/>
        </w:rPr>
      </w:pPr>
      <w:r w:rsidRPr="00C1093A">
        <w:rPr>
          <w:rFonts w:ascii="Calibri" w:hAnsi="Calibri"/>
          <w:sz w:val="24"/>
          <w:szCs w:val="24"/>
        </w:rPr>
        <w:t xml:space="preserve">Solicitantul sau liderul, în cazul parteneriatului, va completa Macheta privind analiza și previziunea financiară, inclusiv modelul de calcul al profitului, </w:t>
      </w:r>
      <w:r w:rsidRPr="00C1093A">
        <w:rPr>
          <w:rFonts w:ascii="Calibri" w:eastAsia="Times New Roman" w:hAnsi="Calibri"/>
          <w:b/>
          <w:sz w:val="24"/>
          <w:szCs w:val="24"/>
          <w:lang w:eastAsia="ro-RO"/>
        </w:rPr>
        <w:t xml:space="preserve">Anexa 13 </w:t>
      </w:r>
      <w:r w:rsidRPr="00C1093A">
        <w:rPr>
          <w:rFonts w:ascii="Calibri" w:hAnsi="Calibri"/>
          <w:sz w:val="24"/>
          <w:szCs w:val="24"/>
        </w:rPr>
        <w:t xml:space="preserve"> la prezentul Ghid.</w:t>
      </w:r>
    </w:p>
    <w:p w14:paraId="5427C543" w14:textId="77777777" w:rsidR="00167968" w:rsidRPr="00C1093A" w:rsidRDefault="00167968" w:rsidP="00181E8F">
      <w:pPr>
        <w:pStyle w:val="ListParagraph"/>
        <w:spacing w:before="0" w:after="0"/>
        <w:ind w:left="0"/>
        <w:jc w:val="both"/>
        <w:rPr>
          <w:rFonts w:ascii="Calibri" w:hAnsi="Calibri"/>
          <w:sz w:val="24"/>
          <w:szCs w:val="24"/>
        </w:rPr>
      </w:pPr>
    </w:p>
    <w:p w14:paraId="35141D5D" w14:textId="17116E57"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b/>
          <w:bCs/>
          <w:sz w:val="24"/>
          <w:szCs w:val="24"/>
          <w:highlight w:val="lightGray"/>
          <w:lang w:eastAsia="en-GB"/>
        </w:rPr>
        <w:t>1</w:t>
      </w:r>
      <w:r w:rsidR="00D8068C" w:rsidRPr="00C1093A">
        <w:rPr>
          <w:rFonts w:ascii="Calibri" w:hAnsi="Calibri"/>
          <w:b/>
          <w:bCs/>
          <w:sz w:val="24"/>
          <w:szCs w:val="24"/>
          <w:highlight w:val="lightGray"/>
          <w:lang w:eastAsia="en-GB"/>
        </w:rPr>
        <w:t>6</w:t>
      </w:r>
      <w:r w:rsidRPr="00C1093A">
        <w:rPr>
          <w:rFonts w:ascii="Calibri" w:hAnsi="Calibri"/>
          <w:b/>
          <w:bCs/>
          <w:sz w:val="24"/>
          <w:szCs w:val="24"/>
          <w:highlight w:val="lightGray"/>
          <w:lang w:eastAsia="en-GB"/>
        </w:rPr>
        <w:t>. Mandatul special/ împuternicirea specială</w:t>
      </w:r>
      <w:r w:rsidRPr="00C1093A">
        <w:rPr>
          <w:rFonts w:ascii="Calibri" w:hAnsi="Calibri"/>
          <w:b/>
          <w:bCs/>
          <w:sz w:val="24"/>
          <w:szCs w:val="24"/>
          <w:lang w:eastAsia="en-GB"/>
        </w:rPr>
        <w:t xml:space="preserve"> </w:t>
      </w:r>
      <w:r w:rsidRPr="00C1093A">
        <w:rPr>
          <w:rFonts w:ascii="Calibri" w:hAnsi="Calibri"/>
          <w:sz w:val="24"/>
          <w:szCs w:val="24"/>
          <w:lang w:eastAsia="en-GB"/>
        </w:rPr>
        <w:t xml:space="preserve">pentru semnarea anumitor anexe/secţiuni la cererea de finanțare (dacă este cazul) și Certificarea aplicaţiei, Model I la prezentul Ghid. </w:t>
      </w:r>
    </w:p>
    <w:p w14:paraId="3A729AE5" w14:textId="52C199C6" w:rsidR="00796C48" w:rsidRPr="00C1093A" w:rsidRDefault="006B128C" w:rsidP="00181E8F">
      <w:pPr>
        <w:autoSpaceDE w:val="0"/>
        <w:autoSpaceDN w:val="0"/>
        <w:adjustRightInd w:val="0"/>
        <w:spacing w:before="0" w:after="0"/>
        <w:jc w:val="both"/>
        <w:rPr>
          <w:rFonts w:ascii="Calibri" w:hAnsi="Calibri"/>
          <w:b/>
          <w:sz w:val="24"/>
          <w:szCs w:val="24"/>
          <w:highlight w:val="lightGray"/>
          <w:lang w:eastAsia="en-GB"/>
        </w:rPr>
      </w:pPr>
      <w:bookmarkStart w:id="156" w:name="_Hlk143069365"/>
      <w:r w:rsidRPr="00C1093A">
        <w:rPr>
          <w:rFonts w:ascii="Calibri" w:hAnsi="Calibri"/>
          <w:b/>
          <w:sz w:val="24"/>
          <w:szCs w:val="24"/>
          <w:highlight w:val="lightGray"/>
          <w:lang w:eastAsia="en-GB"/>
        </w:rPr>
        <w:t>1</w:t>
      </w:r>
      <w:r w:rsidR="00D8068C" w:rsidRPr="00C1093A">
        <w:rPr>
          <w:rFonts w:ascii="Calibri" w:hAnsi="Calibri"/>
          <w:b/>
          <w:sz w:val="24"/>
          <w:szCs w:val="24"/>
          <w:highlight w:val="lightGray"/>
          <w:lang w:eastAsia="en-GB"/>
        </w:rPr>
        <w:t>7</w:t>
      </w:r>
      <w:r w:rsidRPr="00C1093A">
        <w:rPr>
          <w:rFonts w:ascii="Calibri" w:hAnsi="Calibri"/>
          <w:b/>
          <w:sz w:val="24"/>
          <w:szCs w:val="24"/>
          <w:highlight w:val="lightGray"/>
          <w:lang w:eastAsia="en-GB"/>
        </w:rPr>
        <w:t>. Declaratia privind eligibilitatea TVA</w:t>
      </w:r>
      <w:r w:rsidR="00807D45" w:rsidRPr="00C1093A">
        <w:rPr>
          <w:rFonts w:ascii="Calibri" w:hAnsi="Calibri"/>
          <w:b/>
          <w:sz w:val="24"/>
          <w:szCs w:val="24"/>
          <w:highlight w:val="lightGray"/>
          <w:lang w:eastAsia="en-GB"/>
        </w:rPr>
        <w:t xml:space="preserve"> – Anexa 17</w:t>
      </w:r>
    </w:p>
    <w:p w14:paraId="1762DFCB" w14:textId="59A11A1B" w:rsidR="00162D3F" w:rsidRPr="00C1093A" w:rsidRDefault="00726166" w:rsidP="00162D3F">
      <w:pPr>
        <w:autoSpaceDE w:val="0"/>
        <w:autoSpaceDN w:val="0"/>
        <w:adjustRightInd w:val="0"/>
        <w:spacing w:before="0" w:after="0"/>
        <w:jc w:val="both"/>
        <w:rPr>
          <w:rFonts w:ascii="Calibri" w:hAnsi="Calibri"/>
          <w:b/>
          <w:bCs/>
          <w:sz w:val="24"/>
          <w:szCs w:val="24"/>
          <w:lang w:eastAsia="en-GB"/>
        </w:rPr>
      </w:pPr>
      <w:r w:rsidRPr="00C1093A">
        <w:rPr>
          <w:rFonts w:ascii="Calibri" w:hAnsi="Calibri"/>
          <w:b/>
          <w:bCs/>
          <w:sz w:val="24"/>
          <w:szCs w:val="24"/>
          <w:highlight w:val="lightGray"/>
          <w:lang w:eastAsia="en-GB"/>
        </w:rPr>
        <w:t>1</w:t>
      </w:r>
      <w:r w:rsidR="00D8068C" w:rsidRPr="00C1093A">
        <w:rPr>
          <w:rFonts w:ascii="Calibri" w:hAnsi="Calibri"/>
          <w:b/>
          <w:bCs/>
          <w:sz w:val="24"/>
          <w:szCs w:val="24"/>
          <w:highlight w:val="lightGray"/>
          <w:lang w:eastAsia="en-GB"/>
        </w:rPr>
        <w:t>8</w:t>
      </w:r>
      <w:r w:rsidR="00A667B7" w:rsidRPr="00C1093A">
        <w:rPr>
          <w:rFonts w:ascii="Calibri" w:hAnsi="Calibri"/>
          <w:b/>
          <w:bCs/>
          <w:sz w:val="24"/>
          <w:szCs w:val="24"/>
          <w:highlight w:val="lightGray"/>
          <w:lang w:eastAsia="en-GB"/>
        </w:rPr>
        <w:t>. Bugetul proiectului – Anexa 14</w:t>
      </w:r>
      <w:r w:rsidR="00162D3F" w:rsidRPr="00C1093A">
        <w:rPr>
          <w:rFonts w:ascii="Calibri" w:hAnsi="Calibri"/>
          <w:b/>
          <w:bCs/>
          <w:sz w:val="24"/>
          <w:szCs w:val="24"/>
          <w:highlight w:val="lightGray"/>
          <w:lang w:eastAsia="en-GB"/>
        </w:rPr>
        <w:t>;</w:t>
      </w:r>
    </w:p>
    <w:p w14:paraId="3E6C58C2" w14:textId="23D0FD70" w:rsidR="00162D3F" w:rsidRPr="00C1093A" w:rsidRDefault="00D8068C" w:rsidP="00162D3F">
      <w:pPr>
        <w:autoSpaceDE w:val="0"/>
        <w:autoSpaceDN w:val="0"/>
        <w:adjustRightInd w:val="0"/>
        <w:spacing w:before="0" w:after="0"/>
        <w:jc w:val="both"/>
        <w:rPr>
          <w:rFonts w:ascii="Calibri" w:hAnsi="Calibri"/>
          <w:b/>
          <w:bCs/>
          <w:sz w:val="24"/>
          <w:szCs w:val="24"/>
          <w:highlight w:val="lightGray"/>
          <w:lang w:eastAsia="en-GB"/>
        </w:rPr>
      </w:pPr>
      <w:r w:rsidRPr="00C1093A">
        <w:rPr>
          <w:rFonts w:ascii="Calibri" w:hAnsi="Calibri"/>
          <w:b/>
          <w:bCs/>
          <w:sz w:val="24"/>
          <w:szCs w:val="24"/>
          <w:lang w:eastAsia="en-GB"/>
        </w:rPr>
        <w:t>19</w:t>
      </w:r>
      <w:r w:rsidR="00162D3F" w:rsidRPr="00C1093A">
        <w:rPr>
          <w:rFonts w:ascii="Calibri" w:hAnsi="Calibri"/>
          <w:b/>
          <w:bCs/>
          <w:sz w:val="24"/>
          <w:szCs w:val="24"/>
          <w:lang w:eastAsia="en-GB"/>
        </w:rPr>
        <w:t xml:space="preserve">. </w:t>
      </w:r>
      <w:r w:rsidR="00162D3F" w:rsidRPr="00C1093A">
        <w:rPr>
          <w:rFonts w:ascii="Calibri" w:eastAsia="Times New Roman" w:hAnsi="Calibri"/>
          <w:b/>
          <w:bCs/>
          <w:sz w:val="24"/>
          <w:szCs w:val="24"/>
          <w:highlight w:val="lightGray"/>
        </w:rPr>
        <w:t>Autoevaluarea privind segregarea la nivelul unitatii de invatamant</w:t>
      </w:r>
      <w:r w:rsidR="00162D3F" w:rsidRPr="00C1093A">
        <w:rPr>
          <w:rFonts w:ascii="Calibri" w:eastAsia="Times New Roman" w:hAnsi="Calibri"/>
          <w:b/>
          <w:bCs/>
          <w:sz w:val="24"/>
          <w:szCs w:val="24"/>
        </w:rPr>
        <w:t xml:space="preserve">, </w:t>
      </w:r>
      <w:r w:rsidR="00162D3F" w:rsidRPr="00C1093A">
        <w:rPr>
          <w:rFonts w:ascii="Calibri" w:eastAsia="Times New Roman" w:hAnsi="Calibri"/>
          <w:sz w:val="24"/>
          <w:szCs w:val="24"/>
        </w:rPr>
        <w:t>aceasta fiind însoțită de plan de acțiuni</w:t>
      </w:r>
      <w:r w:rsidR="00162D3F" w:rsidRPr="00C1093A">
        <w:rPr>
          <w:rFonts w:ascii="Calibri" w:eastAsia="Times New Roman" w:hAnsi="Calibri"/>
          <w:b/>
          <w:bCs/>
          <w:sz w:val="24"/>
          <w:szCs w:val="24"/>
        </w:rPr>
        <w:t xml:space="preserve"> </w:t>
      </w:r>
      <w:r w:rsidR="00162D3F" w:rsidRPr="00C1093A">
        <w:rPr>
          <w:rFonts w:ascii="Calibri" w:hAnsi="Calibri"/>
          <w:sz w:val="24"/>
          <w:szCs w:val="24"/>
        </w:rPr>
        <w:t>care să urmărească asigurarea incluziunii, promovarea egalității de șanse și îmbunătățirea accesului la învățământ a grupurilor subreprezentate.</w:t>
      </w:r>
    </w:p>
    <w:p w14:paraId="65D18F31" w14:textId="07383293" w:rsidR="001E3EFF" w:rsidRPr="00C1093A" w:rsidRDefault="00162D3F" w:rsidP="00181E8F">
      <w:pPr>
        <w:autoSpaceDE w:val="0"/>
        <w:autoSpaceDN w:val="0"/>
        <w:adjustRightInd w:val="0"/>
        <w:spacing w:before="0" w:after="0"/>
        <w:jc w:val="both"/>
        <w:rPr>
          <w:rFonts w:ascii="Calibri" w:hAnsi="Calibri"/>
          <w:b/>
          <w:bCs/>
          <w:sz w:val="24"/>
          <w:szCs w:val="24"/>
          <w:lang w:eastAsia="en-GB"/>
        </w:rPr>
      </w:pPr>
      <w:r w:rsidRPr="00C1093A">
        <w:rPr>
          <w:rFonts w:ascii="Calibri" w:hAnsi="Calibri"/>
          <w:b/>
          <w:bCs/>
          <w:sz w:val="24"/>
          <w:szCs w:val="24"/>
          <w:highlight w:val="lightGray"/>
          <w:lang w:eastAsia="en-GB"/>
        </w:rPr>
        <w:t>2</w:t>
      </w:r>
      <w:r w:rsidR="00D8068C" w:rsidRPr="00C1093A">
        <w:rPr>
          <w:rFonts w:ascii="Calibri" w:hAnsi="Calibri"/>
          <w:b/>
          <w:bCs/>
          <w:sz w:val="24"/>
          <w:szCs w:val="24"/>
          <w:highlight w:val="lightGray"/>
          <w:lang w:eastAsia="en-GB"/>
        </w:rPr>
        <w:t>0</w:t>
      </w:r>
      <w:r w:rsidRPr="00C1093A">
        <w:rPr>
          <w:rFonts w:ascii="Calibri" w:hAnsi="Calibri"/>
          <w:b/>
          <w:bCs/>
          <w:sz w:val="24"/>
          <w:szCs w:val="24"/>
          <w:highlight w:val="lightGray"/>
          <w:lang w:eastAsia="en-GB"/>
        </w:rPr>
        <w:t xml:space="preserve">. </w:t>
      </w:r>
      <w:r w:rsidR="001E3EFF" w:rsidRPr="00C1093A">
        <w:rPr>
          <w:rFonts w:ascii="Calibri" w:hAnsi="Calibri"/>
          <w:b/>
          <w:bCs/>
          <w:sz w:val="24"/>
          <w:szCs w:val="24"/>
          <w:highlight w:val="lightGray"/>
          <w:lang w:eastAsia="en-GB"/>
        </w:rPr>
        <w:t>Orice alte documente relevante  necesare pentru a permite evaluarea criteriilor de selectie.</w:t>
      </w:r>
    </w:p>
    <w:bookmarkEnd w:id="156"/>
    <w:p w14:paraId="04279E88"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p>
    <w:p w14:paraId="7EF97209" w14:textId="535F815F" w:rsidR="00181E8F" w:rsidRPr="00C1093A" w:rsidRDefault="00933811" w:rsidP="00E07D7E">
      <w:pPr>
        <w:pStyle w:val="Heading2"/>
        <w:numPr>
          <w:ilvl w:val="1"/>
          <w:numId w:val="36"/>
        </w:numPr>
        <w:rPr>
          <w:rFonts w:ascii="Calibri" w:hAnsi="Calibri" w:cs="Calibri"/>
        </w:rPr>
      </w:pPr>
      <w:bookmarkStart w:id="157" w:name="_Toc154146169"/>
      <w:r w:rsidRPr="00C1093A">
        <w:rPr>
          <w:rFonts w:ascii="Calibri" w:hAnsi="Calibri" w:cs="Calibri"/>
        </w:rPr>
        <w:t>Aspecte administrative privind depunerea cererii de finanțare</w:t>
      </w:r>
      <w:bookmarkEnd w:id="157"/>
    </w:p>
    <w:p w14:paraId="0DC88D22" w14:textId="4C0590E0" w:rsidR="00AE2EB8" w:rsidRPr="00C1093A" w:rsidRDefault="00AE2EB8" w:rsidP="009C1C5C">
      <w:pPr>
        <w:spacing w:before="0" w:after="0"/>
        <w:jc w:val="both"/>
        <w:rPr>
          <w:rFonts w:ascii="Calibri" w:hAnsi="Calibri"/>
          <w:sz w:val="24"/>
          <w:szCs w:val="24"/>
        </w:rPr>
      </w:pPr>
      <w:r w:rsidRPr="00C1093A">
        <w:rPr>
          <w:rFonts w:ascii="Calibri" w:hAnsi="Calibri"/>
          <w:sz w:val="24"/>
          <w:szCs w:val="24"/>
        </w:rPr>
        <w:t xml:space="preserve">Cererea de finanțare depusă de solicitanți respectă modelul cadru aprobat prin Ordin al ministrului investițiilor și proiectelor europene, </w:t>
      </w:r>
      <w:r w:rsidR="00E078B1" w:rsidRPr="00C1093A">
        <w:rPr>
          <w:rFonts w:ascii="Calibri" w:hAnsi="Calibri"/>
          <w:sz w:val="24"/>
          <w:szCs w:val="24"/>
        </w:rPr>
        <w:t xml:space="preserve">nr. </w:t>
      </w:r>
      <w:r w:rsidRPr="00C1093A">
        <w:rPr>
          <w:rFonts w:ascii="Calibri" w:hAnsi="Calibri"/>
          <w:sz w:val="24"/>
          <w:szCs w:val="24"/>
        </w:rPr>
        <w:t xml:space="preserve">1777 din 03.05.2023. </w:t>
      </w:r>
    </w:p>
    <w:p w14:paraId="5360873F" w14:textId="3D6DF01D" w:rsidR="00E078B1" w:rsidRPr="00C1093A" w:rsidRDefault="00E078B1" w:rsidP="009C1C5C">
      <w:pPr>
        <w:spacing w:before="0" w:after="0"/>
        <w:jc w:val="both"/>
        <w:rPr>
          <w:rFonts w:ascii="Calibri" w:hAnsi="Calibri"/>
          <w:sz w:val="24"/>
          <w:szCs w:val="24"/>
        </w:rPr>
      </w:pPr>
      <w:r w:rsidRPr="00C1093A">
        <w:rPr>
          <w:rFonts w:ascii="Calibri" w:hAnsi="Calibr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C1093A" w:rsidRDefault="00181E8F" w:rsidP="00181E8F">
      <w:pPr>
        <w:spacing w:before="0" w:after="0"/>
        <w:jc w:val="both"/>
        <w:rPr>
          <w:rFonts w:ascii="Calibri" w:hAnsi="Calibri"/>
          <w:sz w:val="24"/>
          <w:szCs w:val="24"/>
        </w:rPr>
      </w:pPr>
    </w:p>
    <w:p w14:paraId="15E6E170" w14:textId="1EFAA3C7" w:rsidR="00181E8F" w:rsidRPr="00C1093A" w:rsidRDefault="006F3B80" w:rsidP="00E07D7E">
      <w:pPr>
        <w:pStyle w:val="Heading2"/>
        <w:numPr>
          <w:ilvl w:val="1"/>
          <w:numId w:val="36"/>
        </w:numPr>
        <w:rPr>
          <w:rFonts w:ascii="Calibri" w:hAnsi="Calibri" w:cs="Calibri"/>
        </w:rPr>
      </w:pPr>
      <w:bookmarkStart w:id="158" w:name="_Toc99376173"/>
      <w:bookmarkStart w:id="159" w:name="_Toc154146170"/>
      <w:bookmarkEnd w:id="155"/>
      <w:r>
        <w:rPr>
          <w:rFonts w:ascii="Calibri" w:hAnsi="Calibri" w:cs="Calibri"/>
        </w:rPr>
        <w:t xml:space="preserve">      </w:t>
      </w:r>
      <w:r w:rsidR="00933811" w:rsidRPr="00C1093A">
        <w:rPr>
          <w:rFonts w:ascii="Calibri" w:hAnsi="Calibri" w:cs="Calibri"/>
        </w:rPr>
        <w:t>Anexele şi d</w:t>
      </w:r>
      <w:r w:rsidR="00181E8F" w:rsidRPr="00C1093A">
        <w:rPr>
          <w:rFonts w:ascii="Calibri" w:hAnsi="Calibri" w:cs="Calibri"/>
        </w:rPr>
        <w:t>ocumente</w:t>
      </w:r>
      <w:r w:rsidR="00933811" w:rsidRPr="00C1093A">
        <w:rPr>
          <w:rFonts w:ascii="Calibri" w:hAnsi="Calibri" w:cs="Calibri"/>
        </w:rPr>
        <w:t>le obligatorii</w:t>
      </w:r>
      <w:r w:rsidR="00181E8F" w:rsidRPr="00C1093A">
        <w:rPr>
          <w:rFonts w:ascii="Calibri" w:hAnsi="Calibri" w:cs="Calibri"/>
        </w:rPr>
        <w:t xml:space="preserve"> la momentul contractării</w:t>
      </w:r>
      <w:bookmarkEnd w:id="158"/>
      <w:bookmarkEnd w:id="159"/>
    </w:p>
    <w:p w14:paraId="55635257"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C1093A" w:rsidRDefault="00181E8F" w:rsidP="00181E8F">
      <w:pPr>
        <w:spacing w:before="0" w:after="0"/>
        <w:jc w:val="both"/>
        <w:rPr>
          <w:rFonts w:ascii="Calibri" w:hAnsi="Calibri"/>
          <w:sz w:val="24"/>
          <w:szCs w:val="24"/>
        </w:rPr>
      </w:pPr>
    </w:p>
    <w:p w14:paraId="56B16C1D" w14:textId="77777777" w:rsidR="00181E8F" w:rsidRPr="00C1093A" w:rsidRDefault="00181E8F" w:rsidP="00671651">
      <w:pPr>
        <w:spacing w:before="0" w:after="0"/>
        <w:jc w:val="both"/>
        <w:rPr>
          <w:rFonts w:ascii="Calibri" w:hAnsi="Calibri"/>
          <w:bCs/>
          <w:sz w:val="24"/>
          <w:szCs w:val="24"/>
        </w:rPr>
      </w:pPr>
      <w:r w:rsidRPr="00C1093A">
        <w:rPr>
          <w:rFonts w:ascii="Calibri" w:hAnsi="Calibri"/>
          <w:b/>
          <w:sz w:val="24"/>
          <w:szCs w:val="24"/>
        </w:rPr>
        <w:lastRenderedPageBreak/>
        <w:t xml:space="preserve">1.  Documentele statutare ale solicitantului. </w:t>
      </w:r>
      <w:r w:rsidRPr="00C1093A">
        <w:rPr>
          <w:rFonts w:ascii="Calibri" w:hAnsi="Calibri"/>
          <w:bCs/>
          <w:sz w:val="24"/>
          <w:szCs w:val="24"/>
        </w:rPr>
        <w:t>Vor fi prezentate, după caz:</w:t>
      </w:r>
    </w:p>
    <w:p w14:paraId="47D3CD87" w14:textId="77777777" w:rsidR="00A12D79" w:rsidRPr="00C1093A" w:rsidRDefault="00A12D79" w:rsidP="00E07D7E">
      <w:pPr>
        <w:numPr>
          <w:ilvl w:val="0"/>
          <w:numId w:val="12"/>
        </w:numPr>
        <w:spacing w:before="0" w:after="0"/>
        <w:jc w:val="both"/>
        <w:rPr>
          <w:rFonts w:ascii="Calibri" w:hAnsi="Calibri"/>
          <w:bCs/>
          <w:sz w:val="24"/>
          <w:szCs w:val="24"/>
        </w:rPr>
      </w:pPr>
      <w:r w:rsidRPr="00C1093A">
        <w:rPr>
          <w:rFonts w:ascii="Calibri" w:hAnsi="Calibri"/>
          <w:b/>
          <w:sz w:val="24"/>
          <w:szCs w:val="24"/>
        </w:rPr>
        <w:t>Pentru autorități și instituții publice locale</w:t>
      </w:r>
      <w:r w:rsidRPr="00C1093A">
        <w:rPr>
          <w:rFonts w:ascii="Calibri" w:hAnsi="Calibri"/>
          <w:bCs/>
          <w:sz w:val="24"/>
          <w:szCs w:val="24"/>
        </w:rPr>
        <w:t>, după caz:</w:t>
      </w:r>
    </w:p>
    <w:p w14:paraId="1C69CA58" w14:textId="77777777" w:rsidR="006F09D1" w:rsidRPr="00C1093A" w:rsidRDefault="006F09D1" w:rsidP="00E07D7E">
      <w:pPr>
        <w:numPr>
          <w:ilvl w:val="0"/>
          <w:numId w:val="55"/>
        </w:numPr>
        <w:spacing w:before="0" w:after="0"/>
        <w:jc w:val="both"/>
        <w:rPr>
          <w:rFonts w:asciiTheme="minorHAnsi" w:hAnsiTheme="minorHAnsi" w:cstheme="minorHAnsi"/>
          <w:sz w:val="24"/>
          <w:szCs w:val="24"/>
        </w:rPr>
      </w:pPr>
      <w:bookmarkStart w:id="160" w:name="_Hlk100062190"/>
      <w:r w:rsidRPr="00C1093A">
        <w:rPr>
          <w:rFonts w:asciiTheme="minorHAnsi" w:hAnsiTheme="minorHAnsi" w:cstheme="minorHAnsi"/>
          <w:bCs/>
          <w:sz w:val="24"/>
          <w:szCs w:val="24"/>
        </w:rPr>
        <w:t>Hotărârea judecătorească de validare a mandatului Primarului/Președintelui Consiliului</w:t>
      </w:r>
      <w:r w:rsidRPr="00C1093A">
        <w:rPr>
          <w:rFonts w:asciiTheme="minorHAnsi" w:hAnsiTheme="minorHAnsi" w:cstheme="minorHAnsi"/>
          <w:sz w:val="24"/>
          <w:szCs w:val="24"/>
        </w:rPr>
        <w:t xml:space="preserve"> Județean (sau orice alte documente din care să rezulte calitatea de reprezentant legal, pentru situații particulare);</w:t>
      </w:r>
    </w:p>
    <w:p w14:paraId="218455A2" w14:textId="77777777" w:rsidR="006F09D1" w:rsidRPr="00C1093A" w:rsidRDefault="006F09D1" w:rsidP="00E07D7E">
      <w:pPr>
        <w:numPr>
          <w:ilvl w:val="0"/>
          <w:numId w:val="55"/>
        </w:numPr>
        <w:spacing w:before="0" w:after="0"/>
        <w:jc w:val="both"/>
        <w:rPr>
          <w:rFonts w:asciiTheme="minorHAnsi" w:hAnsiTheme="minorHAnsi" w:cstheme="minorHAnsi"/>
          <w:sz w:val="24"/>
          <w:szCs w:val="24"/>
        </w:rPr>
      </w:pPr>
      <w:r w:rsidRPr="00C1093A">
        <w:rPr>
          <w:rFonts w:asciiTheme="minorHAnsi" w:hAnsiTheme="minorHAnsi" w:cstheme="minorHAnsi"/>
          <w:sz w:val="24"/>
          <w:szCs w:val="24"/>
        </w:rPr>
        <w:t>Ordinul prefectului privind constituirea Consilului Local/Judeţean;</w:t>
      </w:r>
    </w:p>
    <w:bookmarkEnd w:id="160"/>
    <w:p w14:paraId="6CD5DC26" w14:textId="77777777" w:rsidR="006F09D1" w:rsidRPr="00C1093A" w:rsidRDefault="006F09D1" w:rsidP="00E07D7E">
      <w:pPr>
        <w:numPr>
          <w:ilvl w:val="0"/>
          <w:numId w:val="55"/>
        </w:numPr>
        <w:spacing w:before="0" w:after="0"/>
        <w:jc w:val="both"/>
        <w:rPr>
          <w:rFonts w:asciiTheme="minorHAnsi" w:hAnsiTheme="minorHAnsi" w:cstheme="minorHAnsi"/>
          <w:sz w:val="24"/>
          <w:szCs w:val="24"/>
        </w:rPr>
      </w:pPr>
      <w:r w:rsidRPr="00C1093A">
        <w:rPr>
          <w:rFonts w:asciiTheme="minorHAnsi" w:hAnsiTheme="minorHAnsi" w:cstheme="minorHAnsi"/>
          <w:sz w:val="24"/>
          <w:szCs w:val="24"/>
        </w:rPr>
        <w:t>Hotărâre/decizie/alt act administrativ de numire a conducătorului instituției publice locale;</w:t>
      </w:r>
    </w:p>
    <w:p w14:paraId="636B95C3" w14:textId="77777777" w:rsidR="006F09D1" w:rsidRPr="00C1093A" w:rsidRDefault="006F09D1" w:rsidP="00E07D7E">
      <w:pPr>
        <w:numPr>
          <w:ilvl w:val="0"/>
          <w:numId w:val="55"/>
        </w:numPr>
        <w:spacing w:before="0" w:after="0"/>
        <w:contextualSpacing/>
        <w:jc w:val="both"/>
        <w:rPr>
          <w:rFonts w:asciiTheme="minorHAnsi" w:hAnsiTheme="minorHAnsi" w:cstheme="minorHAnsi"/>
          <w:sz w:val="24"/>
          <w:szCs w:val="24"/>
        </w:rPr>
      </w:pPr>
      <w:r w:rsidRPr="00C1093A">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315D52B3" w14:textId="77777777" w:rsidR="006F09D1" w:rsidRPr="00C1093A" w:rsidRDefault="006F09D1" w:rsidP="00E07D7E">
      <w:pPr>
        <w:numPr>
          <w:ilvl w:val="0"/>
          <w:numId w:val="55"/>
        </w:numPr>
        <w:spacing w:before="0" w:after="0"/>
        <w:jc w:val="both"/>
        <w:rPr>
          <w:rFonts w:asciiTheme="minorHAnsi" w:hAnsiTheme="minorHAnsi" w:cstheme="minorHAnsi"/>
          <w:sz w:val="24"/>
          <w:szCs w:val="24"/>
        </w:rPr>
      </w:pPr>
      <w:r w:rsidRPr="00C1093A">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0D21AE68" w14:textId="77777777" w:rsidR="00A12D79" w:rsidRPr="00C1093A" w:rsidRDefault="00A12D79" w:rsidP="005C490F">
      <w:pPr>
        <w:spacing w:before="0" w:after="0"/>
        <w:contextualSpacing/>
        <w:jc w:val="both"/>
        <w:rPr>
          <w:rFonts w:ascii="Calibri" w:hAnsi="Calibri"/>
          <w:sz w:val="24"/>
          <w:szCs w:val="24"/>
        </w:rPr>
      </w:pPr>
    </w:p>
    <w:p w14:paraId="22C636C6" w14:textId="5A925485" w:rsidR="00416923" w:rsidRPr="00C1093A" w:rsidRDefault="00416923" w:rsidP="00E07D7E">
      <w:pPr>
        <w:pStyle w:val="ListParagraph"/>
        <w:numPr>
          <w:ilvl w:val="0"/>
          <w:numId w:val="12"/>
        </w:numPr>
        <w:spacing w:before="0" w:after="0"/>
        <w:jc w:val="both"/>
        <w:rPr>
          <w:rFonts w:ascii="Calibri" w:hAnsi="Calibri"/>
          <w:sz w:val="24"/>
          <w:szCs w:val="24"/>
        </w:rPr>
      </w:pPr>
      <w:r w:rsidRPr="00C1093A">
        <w:rPr>
          <w:rFonts w:ascii="Calibri" w:hAnsi="Calibri"/>
          <w:b/>
          <w:bCs/>
          <w:sz w:val="24"/>
          <w:szCs w:val="24"/>
        </w:rPr>
        <w:t>Pentru Asociațiile de Dezvoltare Intercomunitară</w:t>
      </w:r>
      <w:r w:rsidRPr="00C1093A">
        <w:rPr>
          <w:rFonts w:ascii="Calibri" w:hAnsi="Calibri"/>
          <w:sz w:val="24"/>
          <w:szCs w:val="24"/>
        </w:rPr>
        <w:t xml:space="preserve"> înființate conform prevederilor legale </w:t>
      </w:r>
    </w:p>
    <w:p w14:paraId="292FFBFC" w14:textId="7D63B117" w:rsidR="00416923" w:rsidRPr="00C1093A" w:rsidRDefault="00416923" w:rsidP="00E07D7E">
      <w:pPr>
        <w:pStyle w:val="ListParagraph"/>
        <w:numPr>
          <w:ilvl w:val="0"/>
          <w:numId w:val="3"/>
        </w:numPr>
        <w:spacing w:before="0" w:after="0"/>
        <w:ind w:left="426" w:hanging="283"/>
        <w:jc w:val="both"/>
        <w:rPr>
          <w:rFonts w:ascii="Calibri" w:hAnsi="Calibri"/>
          <w:sz w:val="24"/>
          <w:szCs w:val="24"/>
        </w:rPr>
      </w:pPr>
      <w:r w:rsidRPr="00C1093A">
        <w:rPr>
          <w:rFonts w:ascii="Calibri" w:hAnsi="Calibri"/>
          <w:sz w:val="24"/>
          <w:szCs w:val="24"/>
        </w:rPr>
        <w:t>Documentele statutare ale solicitantului, Actul constitutiv, în copie, împreună cu toate 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622B42F9" w14:textId="1C86B26D" w:rsidR="00796C48" w:rsidRPr="00C1093A" w:rsidRDefault="00796C48" w:rsidP="00796C48">
      <w:pPr>
        <w:spacing w:before="0" w:after="0"/>
        <w:contextualSpacing/>
        <w:jc w:val="both"/>
        <w:rPr>
          <w:rFonts w:ascii="Calibri" w:hAnsi="Calibri"/>
          <w:sz w:val="24"/>
          <w:szCs w:val="24"/>
        </w:rPr>
      </w:pPr>
    </w:p>
    <w:p w14:paraId="6A0F26B5" w14:textId="77777777" w:rsidR="00796C48" w:rsidRPr="00C1093A" w:rsidRDefault="00796C48" w:rsidP="00796C48">
      <w:pPr>
        <w:spacing w:before="0" w:after="0"/>
        <w:jc w:val="both"/>
        <w:rPr>
          <w:rFonts w:ascii="Calibri" w:hAnsi="Calibri"/>
          <w:sz w:val="24"/>
          <w:szCs w:val="24"/>
        </w:rPr>
      </w:pPr>
      <w:r w:rsidRPr="00C1093A">
        <w:rPr>
          <w:rFonts w:ascii="Calibri" w:hAnsi="Calibri"/>
          <w:sz w:val="24"/>
          <w:szCs w:val="24"/>
        </w:rPr>
        <w:t>În cazul în care ocupantul nu coincide cu solicitantul, sunt prezentate:</w:t>
      </w:r>
    </w:p>
    <w:p w14:paraId="624CECC1" w14:textId="376F017C" w:rsidR="00796C48" w:rsidRPr="00C1093A" w:rsidRDefault="00796C48" w:rsidP="00796C48">
      <w:pPr>
        <w:pStyle w:val="ListParagraph"/>
        <w:numPr>
          <w:ilvl w:val="0"/>
          <w:numId w:val="2"/>
        </w:numPr>
        <w:spacing w:before="0" w:after="0"/>
        <w:ind w:left="426"/>
        <w:jc w:val="both"/>
        <w:rPr>
          <w:rFonts w:ascii="Calibri" w:hAnsi="Calibri"/>
          <w:sz w:val="24"/>
          <w:szCs w:val="24"/>
        </w:rPr>
      </w:pPr>
      <w:r w:rsidRPr="00C1093A">
        <w:rPr>
          <w:rFonts w:ascii="Calibri" w:hAnsi="Calibri"/>
          <w:sz w:val="24"/>
          <w:szCs w:val="24"/>
        </w:rPr>
        <w:t xml:space="preserve">documente din care reiese că ocupantul/ții se încadrează în categoria entităților descrise la secțiunea </w:t>
      </w:r>
      <w:r w:rsidR="00253819" w:rsidRPr="00C1093A">
        <w:rPr>
          <w:rFonts w:ascii="Calibri" w:hAnsi="Calibri"/>
          <w:sz w:val="24"/>
          <w:szCs w:val="24"/>
        </w:rPr>
        <w:t>5.1.2</w:t>
      </w:r>
      <w:r w:rsidRPr="00C1093A">
        <w:rPr>
          <w:rFonts w:ascii="Calibri" w:hAnsi="Calibri"/>
          <w:sz w:val="24"/>
          <w:szCs w:val="24"/>
        </w:rPr>
        <w:t xml:space="preserve"> (ex. acte de înființare, actul privind organizarea și funcționarea); </w:t>
      </w:r>
    </w:p>
    <w:p w14:paraId="3C23A3BF" w14:textId="53115C08" w:rsidR="00796C48" w:rsidRPr="00C1093A" w:rsidRDefault="00796C48" w:rsidP="00796C48">
      <w:pPr>
        <w:pStyle w:val="ListParagraph"/>
        <w:numPr>
          <w:ilvl w:val="0"/>
          <w:numId w:val="2"/>
        </w:numPr>
        <w:spacing w:before="0" w:after="0"/>
        <w:ind w:left="426"/>
        <w:jc w:val="both"/>
        <w:rPr>
          <w:rFonts w:ascii="Calibri" w:hAnsi="Calibri"/>
          <w:sz w:val="24"/>
          <w:szCs w:val="24"/>
        </w:rPr>
      </w:pPr>
      <w:r w:rsidRPr="00C1093A">
        <w:rPr>
          <w:rFonts w:ascii="Calibri" w:hAnsi="Calibri"/>
          <w:sz w:val="24"/>
          <w:szCs w:val="24"/>
        </w:rPr>
        <w:t xml:space="preserve">în cazul ocupanților de tipul unităților de învățământ preuniversitar de stat, documentul relevant este considerat </w:t>
      </w:r>
      <w:r w:rsidRPr="00C1093A">
        <w:rPr>
          <w:rFonts w:ascii="Calibri" w:hAnsi="Calibri"/>
          <w:i/>
          <w:sz w:val="24"/>
          <w:szCs w:val="24"/>
        </w:rPr>
        <w:t>Hotărârea de aprobare a documentaţiei tehnico- economice (faza SF/DALI sau PT) şi a indicatorilor tehnico-economici</w:t>
      </w:r>
      <w:r w:rsidRPr="00C1093A">
        <w:rPr>
          <w:rFonts w:ascii="Calibri" w:hAnsi="Calibri"/>
          <w:sz w:val="24"/>
          <w:szCs w:val="24"/>
        </w:rPr>
        <w:t>, depusă în cadrul proiectului;</w:t>
      </w:r>
    </w:p>
    <w:p w14:paraId="3E4DA4FD" w14:textId="77777777" w:rsidR="00796C48" w:rsidRPr="00C1093A" w:rsidRDefault="00796C48" w:rsidP="00796C48">
      <w:pPr>
        <w:pStyle w:val="ListParagraph"/>
        <w:numPr>
          <w:ilvl w:val="0"/>
          <w:numId w:val="2"/>
        </w:numPr>
        <w:spacing w:before="0" w:after="0"/>
        <w:ind w:left="426"/>
        <w:jc w:val="both"/>
        <w:rPr>
          <w:rFonts w:ascii="Calibri" w:hAnsi="Calibri"/>
          <w:sz w:val="24"/>
          <w:szCs w:val="24"/>
        </w:rPr>
      </w:pPr>
      <w:r w:rsidRPr="00C1093A">
        <w:rPr>
          <w:rFonts w:ascii="Calibri" w:hAnsi="Calibri"/>
          <w:sz w:val="24"/>
          <w:szCs w:val="24"/>
        </w:rPr>
        <w:t>dacă din documentele menționate mai sus nu reiese că ocupantul își desfășoară activitatea în clădirea/clădirile care face/fac obiectul proiectului): alte documente din care să reiasă îndeplinirea criteriului.</w:t>
      </w:r>
    </w:p>
    <w:p w14:paraId="7677B95D" w14:textId="77777777" w:rsidR="00796C48" w:rsidRPr="00C1093A" w:rsidRDefault="00796C48" w:rsidP="00796C48">
      <w:pPr>
        <w:spacing w:before="0" w:after="0"/>
        <w:contextualSpacing/>
        <w:jc w:val="both"/>
        <w:rPr>
          <w:rFonts w:ascii="Calibri" w:hAnsi="Calibri"/>
          <w:sz w:val="24"/>
          <w:szCs w:val="24"/>
        </w:rPr>
      </w:pPr>
    </w:p>
    <w:p w14:paraId="1E691618" w14:textId="77777777" w:rsidR="00D44DD6" w:rsidRPr="00C1093A" w:rsidRDefault="00D44DD6" w:rsidP="00D44DD6">
      <w:pPr>
        <w:pStyle w:val="ListParagraph"/>
        <w:spacing w:before="0" w:after="0"/>
        <w:ind w:left="0"/>
        <w:jc w:val="both"/>
        <w:rPr>
          <w:rFonts w:ascii="Calibri" w:hAnsi="Calibri"/>
          <w:b/>
          <w:bCs/>
          <w:sz w:val="24"/>
          <w:szCs w:val="24"/>
        </w:rPr>
      </w:pPr>
      <w:r w:rsidRPr="00C1093A">
        <w:rPr>
          <w:rFonts w:ascii="Calibri" w:hAnsi="Calibri"/>
          <w:sz w:val="24"/>
          <w:szCs w:val="24"/>
        </w:rPr>
        <w:t xml:space="preserve">2. </w:t>
      </w:r>
      <w:r w:rsidRPr="00C1093A">
        <w:rPr>
          <w:rFonts w:ascii="Calibri" w:hAnsi="Calibri"/>
          <w:b/>
          <w:bCs/>
          <w:sz w:val="24"/>
          <w:szCs w:val="24"/>
        </w:rPr>
        <w:t xml:space="preserve">Acordul privind implementarea în parteneriat a proiectului, dacă este cazul, inclusiv Hotărârile de aprobare a acestuia </w:t>
      </w:r>
    </w:p>
    <w:p w14:paraId="4081641F" w14:textId="77777777" w:rsidR="00D44DD6" w:rsidRPr="00C1093A" w:rsidRDefault="00D44DD6" w:rsidP="00D44DD6">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Anexa 3). </w:t>
      </w:r>
    </w:p>
    <w:p w14:paraId="3EEAC517" w14:textId="77777777" w:rsidR="00D44DD6" w:rsidRPr="00C1093A" w:rsidRDefault="00D44DD6" w:rsidP="00D44DD6">
      <w:pPr>
        <w:spacing w:before="0" w:after="0"/>
        <w:contextualSpacing/>
        <w:jc w:val="both"/>
        <w:rPr>
          <w:rFonts w:ascii="Calibri" w:hAnsi="Calibri"/>
          <w:sz w:val="24"/>
          <w:szCs w:val="24"/>
          <w:lang w:eastAsia="en-GB"/>
        </w:rPr>
      </w:pPr>
      <w:r w:rsidRPr="00C1093A">
        <w:rPr>
          <w:rFonts w:ascii="Calibri" w:hAnsi="Calibri"/>
          <w:sz w:val="24"/>
          <w:szCs w:val="24"/>
          <w:lang w:eastAsia="en-GB"/>
        </w:rPr>
        <w:t>Totodată, se vor anexa hotărârile/deciziile/ordinele de aprobare a acordului de parteneriat.</w:t>
      </w:r>
    </w:p>
    <w:p w14:paraId="557182A3" w14:textId="0B142200" w:rsidR="00A12D79" w:rsidRPr="00C1093A" w:rsidRDefault="00D44DD6" w:rsidP="00A12D79">
      <w:pPr>
        <w:spacing w:before="0" w:after="0"/>
        <w:contextualSpacing/>
        <w:jc w:val="both"/>
        <w:rPr>
          <w:rFonts w:ascii="Calibri" w:hAnsi="Calibri"/>
          <w:sz w:val="24"/>
          <w:szCs w:val="24"/>
        </w:rPr>
      </w:pPr>
      <w:r w:rsidRPr="00C1093A">
        <w:rPr>
          <w:rFonts w:ascii="Calibri" w:hAnsi="Calibri"/>
          <w:sz w:val="24"/>
          <w:szCs w:val="24"/>
        </w:rPr>
        <w:t xml:space="preserve"> </w:t>
      </w:r>
    </w:p>
    <w:p w14:paraId="4C81141C" w14:textId="188E6777" w:rsidR="00181E8F" w:rsidRPr="00C1093A" w:rsidRDefault="008C243A" w:rsidP="008C243A">
      <w:pPr>
        <w:pStyle w:val="5Normal"/>
        <w:tabs>
          <w:tab w:val="clear" w:pos="567"/>
        </w:tabs>
        <w:rPr>
          <w:rFonts w:ascii="Calibri" w:hAnsi="Calibri"/>
          <w:sz w:val="24"/>
          <w:lang w:eastAsia="en-GB"/>
        </w:rPr>
      </w:pPr>
      <w:r w:rsidRPr="00C1093A">
        <w:rPr>
          <w:rFonts w:ascii="Calibri" w:hAnsi="Calibri"/>
          <w:sz w:val="24"/>
          <w:lang w:eastAsia="en-GB"/>
        </w:rPr>
        <w:lastRenderedPageBreak/>
        <w:t>3.</w:t>
      </w:r>
      <w:r w:rsidR="00A12D79" w:rsidRPr="00C1093A">
        <w:rPr>
          <w:rFonts w:ascii="Calibri" w:hAnsi="Calibri"/>
          <w:sz w:val="24"/>
          <w:lang w:eastAsia="en-GB"/>
        </w:rPr>
        <w:t xml:space="preserve"> </w:t>
      </w:r>
      <w:r w:rsidR="00181E8F" w:rsidRPr="00C1093A">
        <w:rPr>
          <w:rFonts w:ascii="Calibri" w:hAnsi="Calibri"/>
          <w:sz w:val="24"/>
          <w:lang w:eastAsia="en-GB"/>
        </w:rPr>
        <w:t>(</w:t>
      </w:r>
      <w:r w:rsidR="00181E8F" w:rsidRPr="00C1093A">
        <w:rPr>
          <w:rFonts w:ascii="Calibri" w:hAnsi="Calibri"/>
          <w:b/>
          <w:bCs/>
          <w:sz w:val="24"/>
          <w:lang w:eastAsia="en-GB"/>
        </w:rPr>
        <w:t xml:space="preserve">dacă e cazul) Hotărârea/Decizia de aprobare a proiectului și a cheltuielilor legate de proiect </w:t>
      </w:r>
      <w:r w:rsidR="00671651" w:rsidRPr="00C1093A">
        <w:rPr>
          <w:rFonts w:ascii="Calibri" w:hAnsi="Calibri"/>
          <w:b/>
          <w:bCs/>
          <w:sz w:val="24"/>
          <w:lang w:eastAsia="en-GB"/>
        </w:rPr>
        <w:t xml:space="preserve"> </w:t>
      </w:r>
      <w:r w:rsidR="00181E8F" w:rsidRPr="00C1093A">
        <w:rPr>
          <w:rFonts w:ascii="Calibri" w:hAnsi="Calibri"/>
          <w:sz w:val="24"/>
          <w:lang w:eastAsia="en-GB"/>
        </w:rPr>
        <w:t xml:space="preserve">(se va vedea Model </w:t>
      </w:r>
      <w:r w:rsidR="00EC553F" w:rsidRPr="00C1093A">
        <w:rPr>
          <w:rFonts w:ascii="Calibri" w:hAnsi="Calibri"/>
          <w:sz w:val="24"/>
          <w:lang w:eastAsia="en-GB"/>
        </w:rPr>
        <w:t>C</w:t>
      </w:r>
      <w:r w:rsidR="00181E8F" w:rsidRPr="00C1093A">
        <w:rPr>
          <w:rFonts w:ascii="Calibri" w:hAnsi="Calibri"/>
          <w:sz w:val="24"/>
          <w:lang w:eastAsia="en-GB"/>
        </w:rPr>
        <w:t xml:space="preserve"> - </w:t>
      </w:r>
      <w:r w:rsidR="00181E8F" w:rsidRPr="00C1093A">
        <w:rPr>
          <w:rFonts w:ascii="Calibri" w:hAnsi="Calibri"/>
          <w:i/>
          <w:iCs/>
          <w:sz w:val="24"/>
          <w:lang w:eastAsia="en-GB"/>
        </w:rPr>
        <w:t>Model orientativ de hotărâre de aprobare a proiectului, anexat ghidului solicitantului</w:t>
      </w:r>
      <w:r w:rsidR="00181E8F" w:rsidRPr="00C1093A">
        <w:rPr>
          <w:rFonts w:ascii="Calibri" w:hAnsi="Calibri"/>
          <w:sz w:val="24"/>
          <w:lang w:eastAsia="en-GB"/>
        </w:rPr>
        <w:t>)</w:t>
      </w:r>
    </w:p>
    <w:p w14:paraId="0E974F74" w14:textId="5AE20FD8" w:rsidR="003A217B" w:rsidRPr="00C1093A" w:rsidRDefault="003A217B" w:rsidP="008C243A">
      <w:pPr>
        <w:pStyle w:val="5Normal"/>
        <w:tabs>
          <w:tab w:val="clear" w:pos="567"/>
        </w:tabs>
        <w:rPr>
          <w:rFonts w:ascii="Calibri" w:hAnsi="Calibri"/>
          <w:sz w:val="24"/>
          <w:lang w:eastAsia="en-GB"/>
        </w:rPr>
      </w:pPr>
      <w:r w:rsidRPr="00C1093A">
        <w:rPr>
          <w:rFonts w:ascii="Calibri" w:hAnsi="Calibri"/>
          <w:spacing w:val="0"/>
          <w:sz w:val="24"/>
          <w:lang w:eastAsia="en-GB"/>
        </w:rPr>
        <w:t xml:space="preserve">În cazul proiectelor implementate în parteneriat, toți membrii parteneriatului vor depune această hotărâre (se va vedea Model C - </w:t>
      </w:r>
      <w:r w:rsidRPr="00C1093A">
        <w:rPr>
          <w:rFonts w:ascii="Calibri" w:hAnsi="Calibri"/>
          <w:i/>
          <w:iCs/>
          <w:spacing w:val="0"/>
          <w:sz w:val="24"/>
          <w:lang w:eastAsia="en-GB"/>
        </w:rPr>
        <w:t>Model orientativ de hotărâre de aprobare a proiectului, anexat ghidului solicitantului</w:t>
      </w:r>
      <w:r w:rsidRPr="00C1093A">
        <w:rPr>
          <w:rFonts w:ascii="Calibri" w:hAnsi="Calibri"/>
          <w:spacing w:val="0"/>
          <w:sz w:val="24"/>
          <w:lang w:eastAsia="en-GB"/>
        </w:rPr>
        <w:t>)</w:t>
      </w:r>
    </w:p>
    <w:p w14:paraId="771EEAB1" w14:textId="77777777" w:rsidR="00796C48" w:rsidRPr="00C1093A" w:rsidRDefault="00796C48" w:rsidP="00796C48">
      <w:pPr>
        <w:autoSpaceDE w:val="0"/>
        <w:autoSpaceDN w:val="0"/>
        <w:adjustRightInd w:val="0"/>
        <w:spacing w:before="0" w:after="0"/>
        <w:jc w:val="both"/>
        <w:rPr>
          <w:rFonts w:ascii="Calibri" w:hAnsi="Calibri"/>
          <w:sz w:val="24"/>
          <w:szCs w:val="24"/>
          <w:lang w:eastAsia="en-GB"/>
        </w:rPr>
      </w:pPr>
    </w:p>
    <w:p w14:paraId="5A087105" w14:textId="5811C4C7" w:rsidR="001C02C9" w:rsidRPr="00C1093A" w:rsidRDefault="003B7EFA" w:rsidP="00D92B82">
      <w:pPr>
        <w:pStyle w:val="ListParagraph"/>
        <w:spacing w:before="0" w:after="0"/>
        <w:ind w:left="0"/>
        <w:jc w:val="both"/>
        <w:rPr>
          <w:rFonts w:ascii="Calibri" w:hAnsi="Calibri"/>
          <w:b/>
          <w:bCs/>
          <w:sz w:val="24"/>
          <w:szCs w:val="24"/>
        </w:rPr>
      </w:pPr>
      <w:r w:rsidRPr="00C1093A">
        <w:rPr>
          <w:rFonts w:ascii="Calibri" w:eastAsia="Times New Roman" w:hAnsi="Calibri"/>
          <w:sz w:val="24"/>
          <w:szCs w:val="24"/>
        </w:rPr>
        <w:t>4</w:t>
      </w:r>
      <w:r w:rsidR="001C02C9" w:rsidRPr="00C1093A">
        <w:rPr>
          <w:rFonts w:ascii="Calibri" w:eastAsia="Times New Roman" w:hAnsi="Calibri"/>
          <w:sz w:val="24"/>
          <w:szCs w:val="24"/>
        </w:rPr>
        <w:t xml:space="preserve">. </w:t>
      </w:r>
      <w:r w:rsidR="001C02C9" w:rsidRPr="00C1093A">
        <w:rPr>
          <w:rFonts w:ascii="Calibri" w:hAnsi="Calibri"/>
          <w:b/>
          <w:bCs/>
          <w:sz w:val="24"/>
          <w:szCs w:val="24"/>
        </w:rPr>
        <w:t>Documente de proprietate</w:t>
      </w:r>
    </w:p>
    <w:p w14:paraId="10E4C455" w14:textId="77777777" w:rsidR="001C02C9" w:rsidRPr="00C1093A" w:rsidRDefault="001C02C9" w:rsidP="001C02C9">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Pentru dovedirea dreptului de proprietate/administrare asupra imobilelor, existent la momentul depunerii cererii de finanțare, se vor anexa următoarele documente</w:t>
      </w:r>
      <w:r w:rsidRPr="00C1093A">
        <w:rPr>
          <w:rFonts w:ascii="Calibri" w:hAnsi="Calibri"/>
          <w:b/>
          <w:bCs/>
          <w:i/>
          <w:iCs/>
          <w:sz w:val="24"/>
          <w:szCs w:val="24"/>
          <w:lang w:eastAsia="en-GB"/>
        </w:rPr>
        <w:t xml:space="preserve">: </w:t>
      </w:r>
    </w:p>
    <w:p w14:paraId="334C997E" w14:textId="77777777" w:rsidR="001C02C9" w:rsidRPr="00C1093A" w:rsidRDefault="001C02C9" w:rsidP="001C02C9">
      <w:pPr>
        <w:numPr>
          <w:ilvl w:val="0"/>
          <w:numId w:val="2"/>
        </w:numPr>
        <w:autoSpaceDE w:val="0"/>
        <w:autoSpaceDN w:val="0"/>
        <w:adjustRightInd w:val="0"/>
        <w:spacing w:before="0" w:after="0"/>
        <w:ind w:left="709"/>
        <w:jc w:val="both"/>
        <w:rPr>
          <w:rFonts w:ascii="Calibri" w:hAnsi="Calibri"/>
          <w:sz w:val="24"/>
          <w:szCs w:val="24"/>
          <w:lang w:eastAsia="en-GB"/>
        </w:rPr>
      </w:pPr>
      <w:r w:rsidRPr="00C1093A">
        <w:rPr>
          <w:rFonts w:ascii="Calibri" w:hAnsi="Calibri"/>
          <w:i/>
          <w:iCs/>
          <w:sz w:val="24"/>
          <w:szCs w:val="24"/>
          <w:lang w:eastAsia="en-GB"/>
        </w:rPr>
        <w:t>Extras de carte funciară</w:t>
      </w:r>
      <w:r w:rsidRPr="00C1093A">
        <w:rPr>
          <w:rFonts w:ascii="Calibri" w:hAnsi="Calibri"/>
          <w:sz w:val="24"/>
          <w:szCs w:val="24"/>
          <w:lang w:eastAsia="en-GB"/>
        </w:rPr>
        <w:t xml:space="preserve"> din care să rezulte întabularea imobilului şi absența sarcinilor incompatibile cu investiția. </w:t>
      </w:r>
    </w:p>
    <w:p w14:paraId="1CA93B7C" w14:textId="647F0FD3" w:rsidR="001C02C9" w:rsidRPr="00C1093A" w:rsidRDefault="001C02C9" w:rsidP="001C02C9">
      <w:pPr>
        <w:autoSpaceDE w:val="0"/>
        <w:autoSpaceDN w:val="0"/>
        <w:adjustRightInd w:val="0"/>
        <w:spacing w:before="0" w:after="0"/>
        <w:ind w:left="709"/>
        <w:jc w:val="both"/>
        <w:rPr>
          <w:rFonts w:ascii="Calibri" w:hAnsi="Calibri"/>
          <w:sz w:val="24"/>
          <w:szCs w:val="24"/>
          <w:lang w:eastAsia="en-GB"/>
        </w:rPr>
      </w:pPr>
      <w:r w:rsidRPr="00C1093A">
        <w:rPr>
          <w:rFonts w:ascii="Calibri" w:hAnsi="Calibri"/>
          <w:sz w:val="24"/>
          <w:szCs w:val="24"/>
          <w:lang w:eastAsia="en-GB"/>
        </w:rPr>
        <w:t xml:space="preserve">Nu se acceptă înscrierea provizorie a dreptului de administrare. </w:t>
      </w:r>
    </w:p>
    <w:p w14:paraId="235BCD2E" w14:textId="003F9526" w:rsidR="001C02C9" w:rsidRPr="00C1093A" w:rsidRDefault="001C02C9" w:rsidP="001C02C9">
      <w:pPr>
        <w:numPr>
          <w:ilvl w:val="0"/>
          <w:numId w:val="2"/>
        </w:numPr>
        <w:autoSpaceDE w:val="0"/>
        <w:autoSpaceDN w:val="0"/>
        <w:adjustRightInd w:val="0"/>
        <w:spacing w:before="0" w:after="0"/>
        <w:ind w:left="709"/>
        <w:jc w:val="both"/>
        <w:rPr>
          <w:rFonts w:ascii="Calibri" w:hAnsi="Calibri"/>
          <w:sz w:val="24"/>
          <w:szCs w:val="24"/>
          <w:lang w:eastAsia="en-GB"/>
        </w:rPr>
      </w:pPr>
      <w:r w:rsidRPr="00C1093A">
        <w:rPr>
          <w:rFonts w:ascii="Calibri" w:hAnsi="Calibri"/>
          <w:i/>
          <w:iCs/>
          <w:sz w:val="24"/>
          <w:szCs w:val="24"/>
          <w:lang w:eastAsia="en-GB"/>
        </w:rPr>
        <w:t xml:space="preserve">Plan de amplasament vizat de </w:t>
      </w:r>
      <w:r w:rsidRPr="00C1093A">
        <w:rPr>
          <w:rFonts w:ascii="Calibri" w:hAnsi="Calibri"/>
          <w:sz w:val="24"/>
          <w:szCs w:val="24"/>
          <w:lang w:eastAsia="en-GB"/>
        </w:rPr>
        <w:t xml:space="preserve">OCPI pentru imobilele pe care se propune a se realiza investiția în cadrul proiectului, plan în care să fie evidențiate inclusiv numerele cadastrale; </w:t>
      </w:r>
    </w:p>
    <w:p w14:paraId="5FECA99D" w14:textId="77777777" w:rsidR="00796C48" w:rsidRPr="00C1093A" w:rsidRDefault="001C02C9" w:rsidP="00796C48">
      <w:pPr>
        <w:numPr>
          <w:ilvl w:val="0"/>
          <w:numId w:val="2"/>
        </w:numPr>
        <w:autoSpaceDE w:val="0"/>
        <w:autoSpaceDN w:val="0"/>
        <w:adjustRightInd w:val="0"/>
        <w:spacing w:before="0" w:after="0"/>
        <w:ind w:left="709"/>
        <w:jc w:val="both"/>
        <w:rPr>
          <w:rFonts w:ascii="Calibri" w:hAnsi="Calibri"/>
          <w:sz w:val="24"/>
          <w:szCs w:val="24"/>
          <w:lang w:eastAsia="en-GB"/>
        </w:rPr>
      </w:pPr>
      <w:r w:rsidRPr="00C1093A">
        <w:rPr>
          <w:rFonts w:ascii="Calibri" w:hAnsi="Calibri"/>
          <w:i/>
          <w:iCs/>
          <w:sz w:val="24"/>
          <w:szCs w:val="24"/>
          <w:lang w:eastAsia="en-GB"/>
        </w:rPr>
        <w:t>Tabelul centralizator asupra numerelor cadastrale</w:t>
      </w:r>
      <w:r w:rsidRPr="00C1093A">
        <w:rPr>
          <w:rFonts w:ascii="Calibri" w:hAnsi="Calibri"/>
          <w:sz w:val="24"/>
          <w:szCs w:val="24"/>
          <w:lang w:eastAsia="en-GB"/>
        </w:rPr>
        <w:t>, obiectivel</w:t>
      </w:r>
      <w:r w:rsidR="00BB651A" w:rsidRPr="00C1093A">
        <w:rPr>
          <w:rFonts w:ascii="Calibri" w:hAnsi="Calibri"/>
          <w:sz w:val="24"/>
          <w:szCs w:val="24"/>
          <w:lang w:eastAsia="en-GB"/>
        </w:rPr>
        <w:t>or</w:t>
      </w:r>
      <w:r w:rsidRPr="00C1093A">
        <w:rPr>
          <w:rFonts w:ascii="Calibri" w:hAnsi="Calibri"/>
          <w:sz w:val="24"/>
          <w:szCs w:val="24"/>
          <w:lang w:eastAsia="en-GB"/>
        </w:rPr>
        <w:t xml:space="preserve"> de investiție asupra cărora se realizează </w:t>
      </w:r>
      <w:r w:rsidR="00BB651A" w:rsidRPr="00C1093A">
        <w:rPr>
          <w:rFonts w:ascii="Calibri" w:hAnsi="Calibri"/>
          <w:sz w:val="24"/>
          <w:szCs w:val="24"/>
          <w:lang w:eastAsia="en-GB"/>
        </w:rPr>
        <w:t>interventiile propuse</w:t>
      </w:r>
      <w:r w:rsidRPr="00C1093A">
        <w:rPr>
          <w:rFonts w:ascii="Calibri" w:hAnsi="Calibri"/>
          <w:sz w:val="24"/>
          <w:szCs w:val="24"/>
          <w:lang w:eastAsia="en-GB"/>
        </w:rPr>
        <w:t xml:space="preserve">, precum și suprafețele aferente – conform modelului anexat Ghidului solicitantului, model </w:t>
      </w:r>
      <w:r w:rsidR="000C0430" w:rsidRPr="00C1093A">
        <w:rPr>
          <w:rFonts w:ascii="Calibri" w:hAnsi="Calibri"/>
          <w:sz w:val="24"/>
          <w:szCs w:val="24"/>
          <w:lang w:eastAsia="en-GB"/>
        </w:rPr>
        <w:t>B</w:t>
      </w:r>
      <w:r w:rsidRPr="00C1093A">
        <w:rPr>
          <w:rFonts w:ascii="Calibri" w:hAnsi="Calibri"/>
          <w:sz w:val="24"/>
          <w:szCs w:val="24"/>
          <w:lang w:eastAsia="en-GB"/>
        </w:rPr>
        <w:t xml:space="preserve"> la prezentul ghid;</w:t>
      </w:r>
    </w:p>
    <w:p w14:paraId="3129199D" w14:textId="0FAC4C02" w:rsidR="00796C48" w:rsidRPr="00C1093A" w:rsidRDefault="00796C48" w:rsidP="00796C48">
      <w:pPr>
        <w:numPr>
          <w:ilvl w:val="0"/>
          <w:numId w:val="2"/>
        </w:numPr>
        <w:autoSpaceDE w:val="0"/>
        <w:autoSpaceDN w:val="0"/>
        <w:adjustRightInd w:val="0"/>
        <w:spacing w:before="0" w:after="0"/>
        <w:ind w:left="709"/>
        <w:jc w:val="both"/>
        <w:rPr>
          <w:rFonts w:ascii="Calibri" w:hAnsi="Calibri"/>
          <w:sz w:val="24"/>
          <w:szCs w:val="24"/>
          <w:lang w:eastAsia="en-GB"/>
        </w:rPr>
      </w:pPr>
      <w:r w:rsidRPr="00C1093A">
        <w:rPr>
          <w:rFonts w:ascii="Calibri" w:hAnsi="Calibri"/>
          <w:i/>
          <w:iCs/>
          <w:sz w:val="24"/>
          <w:szCs w:val="24"/>
          <w:lang w:eastAsia="en-GB"/>
        </w:rPr>
        <w:t>Actul prin care se conferă dreptul real solicitat de ghid</w:t>
      </w:r>
      <w:r w:rsidRPr="00C1093A">
        <w:rPr>
          <w:rFonts w:ascii="Calibri" w:hAnsi="Calibri"/>
          <w:sz w:val="24"/>
          <w:szCs w:val="24"/>
          <w:lang w:eastAsia="en-GB"/>
        </w:rPr>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72F10BD0" w14:textId="77777777" w:rsidR="001C02C9" w:rsidRPr="00C1093A" w:rsidRDefault="001C02C9" w:rsidP="001C02C9">
      <w:pPr>
        <w:autoSpaceDE w:val="0"/>
        <w:autoSpaceDN w:val="0"/>
        <w:adjustRightInd w:val="0"/>
        <w:spacing w:before="0" w:after="0"/>
        <w:ind w:left="709"/>
        <w:jc w:val="both"/>
        <w:rPr>
          <w:rFonts w:ascii="Calibri" w:hAnsi="Calibri"/>
          <w:sz w:val="24"/>
          <w:szCs w:val="24"/>
          <w:lang w:eastAsia="en-GB"/>
        </w:rPr>
      </w:pPr>
    </w:p>
    <w:p w14:paraId="245F2EBD" w14:textId="77777777" w:rsidR="001C02C9" w:rsidRPr="00C1093A" w:rsidRDefault="001C02C9" w:rsidP="001C02C9">
      <w:pPr>
        <w:autoSpaceDE w:val="0"/>
        <w:autoSpaceDN w:val="0"/>
        <w:adjustRightInd w:val="0"/>
        <w:spacing w:before="0" w:after="0"/>
        <w:jc w:val="both"/>
        <w:rPr>
          <w:rFonts w:ascii="Calibri" w:hAnsi="Calibri"/>
          <w:b/>
          <w:bCs/>
          <w:sz w:val="24"/>
          <w:szCs w:val="24"/>
          <w:lang w:eastAsia="en-GB"/>
        </w:rPr>
      </w:pPr>
      <w:r w:rsidRPr="00C1093A">
        <w:rPr>
          <w:rFonts w:ascii="Calibri" w:hAnsi="Calibri"/>
          <w:b/>
          <w:bCs/>
          <w:sz w:val="24"/>
          <w:szCs w:val="24"/>
          <w:lang w:eastAsia="en-GB"/>
        </w:rPr>
        <w:t>Toate documentele mentionate anterior trebuie:</w:t>
      </w:r>
    </w:p>
    <w:p w14:paraId="7290CC05" w14:textId="77777777" w:rsidR="001C02C9" w:rsidRPr="00C1093A"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C1093A">
        <w:rPr>
          <w:rFonts w:ascii="Calibri" w:hAnsi="Calibri"/>
          <w:b/>
          <w:bCs/>
          <w:sz w:val="24"/>
          <w:szCs w:val="24"/>
          <w:lang w:eastAsia="en-GB"/>
        </w:rPr>
        <w:t>să fie atotcuprinzătoare pentru datele menționate în cadrul documentației tehnico-economice cu privire la localizarea/poziționarea/suprafața investiției;</w:t>
      </w:r>
    </w:p>
    <w:p w14:paraId="37EFC0F8" w14:textId="77777777" w:rsidR="001C02C9" w:rsidRPr="00C1093A"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C1093A">
        <w:rPr>
          <w:rFonts w:ascii="Calibri" w:hAnsi="Calibri"/>
          <w:b/>
          <w:bCs/>
          <w:sz w:val="24"/>
          <w:szCs w:val="24"/>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03CACC54" w14:textId="77777777" w:rsidR="001C02C9" w:rsidRPr="00C1093A"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C1093A">
        <w:rPr>
          <w:rFonts w:ascii="Calibri" w:hAnsi="Calibri"/>
          <w:b/>
          <w:bCs/>
          <w:sz w:val="24"/>
          <w:szCs w:val="24"/>
          <w:lang w:eastAsia="en-GB"/>
        </w:rPr>
        <w:t>să acopere inclusiv perioada de durabilitate a contractului de finanțare.</w:t>
      </w:r>
    </w:p>
    <w:p w14:paraId="160D6B04" w14:textId="77777777" w:rsidR="001C02C9" w:rsidRPr="00C1093A" w:rsidRDefault="001C02C9" w:rsidP="001C02C9">
      <w:pPr>
        <w:autoSpaceDE w:val="0"/>
        <w:autoSpaceDN w:val="0"/>
        <w:adjustRightInd w:val="0"/>
        <w:spacing w:before="0" w:after="0"/>
        <w:ind w:left="709"/>
        <w:jc w:val="both"/>
        <w:rPr>
          <w:rFonts w:ascii="Calibri" w:hAnsi="Calibri"/>
          <w:sz w:val="24"/>
          <w:szCs w:val="24"/>
          <w:lang w:eastAsia="en-GB"/>
        </w:rPr>
      </w:pPr>
    </w:p>
    <w:p w14:paraId="1BCF2A48" w14:textId="11EB3059" w:rsidR="001C02C9" w:rsidRPr="00C1093A" w:rsidRDefault="00BB651A" w:rsidP="001C02C9">
      <w:pPr>
        <w:autoSpaceDE w:val="0"/>
        <w:autoSpaceDN w:val="0"/>
        <w:adjustRightInd w:val="0"/>
        <w:spacing w:before="0" w:after="0"/>
        <w:jc w:val="both"/>
        <w:rPr>
          <w:rFonts w:ascii="Calibri" w:hAnsi="Calibri"/>
          <w:sz w:val="24"/>
          <w:szCs w:val="24"/>
        </w:rPr>
      </w:pPr>
      <w:r w:rsidRPr="00C1093A">
        <w:rPr>
          <w:rFonts w:ascii="Calibri" w:hAnsi="Calibri"/>
          <w:sz w:val="24"/>
          <w:szCs w:val="24"/>
        </w:rPr>
        <w:t>Dreptul de proprietate, respectiv drepturile reale, după caz,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p w14:paraId="7595DDFA" w14:textId="77777777" w:rsidR="001C02C9" w:rsidRPr="00C1093A" w:rsidRDefault="001C02C9" w:rsidP="001C02C9">
      <w:pPr>
        <w:autoSpaceDE w:val="0"/>
        <w:autoSpaceDN w:val="0"/>
        <w:adjustRightInd w:val="0"/>
        <w:spacing w:before="0" w:after="0"/>
        <w:jc w:val="both"/>
        <w:rPr>
          <w:rFonts w:ascii="Calibri" w:hAnsi="Calibri"/>
          <w:sz w:val="24"/>
          <w:szCs w:val="24"/>
        </w:rPr>
      </w:pPr>
    </w:p>
    <w:p w14:paraId="2AD36111" w14:textId="4268095E" w:rsidR="007A4EBF" w:rsidRPr="00C1093A" w:rsidRDefault="002D6EC8" w:rsidP="007A4EBF">
      <w:pPr>
        <w:autoSpaceDE w:val="0"/>
        <w:autoSpaceDN w:val="0"/>
        <w:adjustRightInd w:val="0"/>
        <w:spacing w:before="0" w:after="0"/>
        <w:jc w:val="both"/>
        <w:rPr>
          <w:rFonts w:ascii="Calibri" w:hAnsi="Calibri"/>
          <w:b/>
          <w:bCs/>
          <w:sz w:val="24"/>
          <w:szCs w:val="24"/>
          <w:lang w:val="fr-FR" w:eastAsia="en-GB"/>
        </w:rPr>
      </w:pPr>
      <w:proofErr w:type="spellStart"/>
      <w:r w:rsidRPr="00C1093A">
        <w:rPr>
          <w:rFonts w:ascii="Calibri" w:hAnsi="Calibri"/>
          <w:sz w:val="24"/>
          <w:szCs w:val="24"/>
          <w:lang w:val="fr-FR" w:eastAsia="en-GB"/>
        </w:rPr>
        <w:lastRenderedPageBreak/>
        <w:t>În</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situația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în</w:t>
      </w:r>
      <w:proofErr w:type="spellEnd"/>
      <w:r w:rsidRPr="00C1093A">
        <w:rPr>
          <w:rFonts w:ascii="Calibri" w:hAnsi="Calibri"/>
          <w:sz w:val="24"/>
          <w:szCs w:val="24"/>
          <w:lang w:val="fr-FR" w:eastAsia="en-GB"/>
        </w:rPr>
        <w:t xml:space="preserve"> care </w:t>
      </w:r>
      <w:proofErr w:type="spellStart"/>
      <w:r w:rsidRPr="00C1093A">
        <w:rPr>
          <w:rFonts w:ascii="Calibri" w:hAnsi="Calibri"/>
          <w:sz w:val="24"/>
          <w:szCs w:val="24"/>
          <w:lang w:val="fr-FR" w:eastAsia="en-GB"/>
        </w:rPr>
        <w:t>cererea</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finanțare</w:t>
      </w:r>
      <w:proofErr w:type="spellEnd"/>
      <w:r w:rsidRPr="00C1093A">
        <w:rPr>
          <w:rFonts w:ascii="Calibri" w:hAnsi="Calibri"/>
          <w:sz w:val="24"/>
          <w:szCs w:val="24"/>
          <w:lang w:val="fr-FR" w:eastAsia="en-GB"/>
        </w:rPr>
        <w:t xml:space="preserve"> este </w:t>
      </w:r>
      <w:proofErr w:type="spellStart"/>
      <w:r w:rsidRPr="00C1093A">
        <w:rPr>
          <w:rFonts w:ascii="Calibri" w:hAnsi="Calibri"/>
          <w:sz w:val="24"/>
          <w:szCs w:val="24"/>
          <w:lang w:val="fr-FR" w:eastAsia="en-GB"/>
        </w:rPr>
        <w:t>selectată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pentru</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contractare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solicitantul</w:t>
      </w:r>
      <w:proofErr w:type="spellEnd"/>
      <w:r w:rsidRPr="00C1093A">
        <w:rPr>
          <w:rFonts w:ascii="Calibri" w:hAnsi="Calibri"/>
          <w:sz w:val="24"/>
          <w:szCs w:val="24"/>
          <w:lang w:val="fr-FR" w:eastAsia="en-GB"/>
        </w:rPr>
        <w:t xml:space="preserve"> are </w:t>
      </w:r>
      <w:proofErr w:type="spellStart"/>
      <w:r w:rsidRPr="00C1093A">
        <w:rPr>
          <w:rFonts w:ascii="Calibri" w:hAnsi="Calibri"/>
          <w:sz w:val="24"/>
          <w:szCs w:val="24"/>
          <w:lang w:val="fr-FR" w:eastAsia="en-GB"/>
        </w:rPr>
        <w:t>obligația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să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asigure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valabilitatea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autorizației</w:t>
      </w:r>
      <w:proofErr w:type="spellEnd"/>
      <w:r w:rsidRPr="00C1093A">
        <w:rPr>
          <w:rFonts w:ascii="Calibri" w:hAnsi="Calibri"/>
          <w:sz w:val="24"/>
          <w:szCs w:val="24"/>
          <w:lang w:val="fr-FR" w:eastAsia="en-GB"/>
        </w:rPr>
        <w:t xml:space="preserve"> de construire </w:t>
      </w:r>
      <w:proofErr w:type="spellStart"/>
      <w:r w:rsidRPr="00C1093A">
        <w:rPr>
          <w:rFonts w:ascii="Calibri" w:hAnsi="Calibri"/>
          <w:sz w:val="24"/>
          <w:szCs w:val="24"/>
          <w:lang w:val="fr-FR" w:eastAsia="en-GB"/>
        </w:rPr>
        <w:t>și</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corespondența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cu</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obiectivul</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finanțat</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și</w:t>
      </w:r>
      <w:proofErr w:type="spellEnd"/>
      <w:r w:rsidRPr="00C1093A">
        <w:rPr>
          <w:rFonts w:ascii="Calibri" w:hAnsi="Calibri"/>
          <w:sz w:val="24"/>
          <w:szCs w:val="24"/>
          <w:lang w:val="fr-FR" w:eastAsia="en-GB"/>
        </w:rPr>
        <w:t xml:space="preserve"> la </w:t>
      </w:r>
      <w:proofErr w:type="spellStart"/>
      <w:r w:rsidRPr="00C1093A">
        <w:rPr>
          <w:rFonts w:ascii="Calibri" w:hAnsi="Calibri"/>
          <w:sz w:val="24"/>
          <w:szCs w:val="24"/>
          <w:lang w:val="fr-FR" w:eastAsia="en-GB"/>
        </w:rPr>
        <w:t>semnarea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contractului</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finanțare</w:t>
      </w:r>
      <w:proofErr w:type="spellEnd"/>
      <w:r w:rsidRPr="00C1093A">
        <w:rPr>
          <w:rFonts w:ascii="Calibri" w:hAnsi="Calibri"/>
          <w:sz w:val="24"/>
          <w:szCs w:val="24"/>
          <w:lang w:val="fr-FR" w:eastAsia="en-GB"/>
        </w:rPr>
        <w:t>/</w:t>
      </w:r>
      <w:proofErr w:type="spellStart"/>
      <w:r w:rsidRPr="00C1093A">
        <w:rPr>
          <w:rFonts w:ascii="Calibri" w:hAnsi="Calibri"/>
          <w:sz w:val="24"/>
          <w:szCs w:val="24"/>
          <w:lang w:val="fr-FR" w:eastAsia="en-GB"/>
        </w:rPr>
        <w:t>emiterea</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deciziei</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finanțare</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după</w:t>
      </w:r>
      <w:proofErr w:type="spellEnd"/>
      <w:r w:rsidRPr="00C1093A">
        <w:rPr>
          <w:rFonts w:ascii="Calibri" w:hAnsi="Calibri"/>
          <w:sz w:val="24"/>
          <w:szCs w:val="24"/>
          <w:lang w:val="fr-FR" w:eastAsia="en-GB"/>
        </w:rPr>
        <w:t xml:space="preserve"> </w:t>
      </w:r>
      <w:proofErr w:type="spellStart"/>
      <w:r w:rsidRPr="00C1093A">
        <w:rPr>
          <w:rFonts w:ascii="Calibri" w:hAnsi="Calibri"/>
          <w:sz w:val="24"/>
          <w:szCs w:val="24"/>
          <w:lang w:val="fr-FR" w:eastAsia="en-GB"/>
        </w:rPr>
        <w:t>caz</w:t>
      </w:r>
      <w:proofErr w:type="spellEnd"/>
      <w:r w:rsidRPr="00C1093A">
        <w:rPr>
          <w:rFonts w:ascii="Calibri" w:hAnsi="Calibri"/>
          <w:sz w:val="24"/>
          <w:szCs w:val="24"/>
          <w:lang w:val="fr-FR" w:eastAsia="en-GB"/>
        </w:rPr>
        <w:t>.</w:t>
      </w:r>
      <w:r w:rsidR="001C02C9" w:rsidRPr="00C1093A">
        <w:rPr>
          <w:rFonts w:ascii="Calibri" w:hAnsi="Calibri"/>
          <w:b/>
          <w:bCs/>
          <w:sz w:val="24"/>
          <w:szCs w:val="24"/>
          <w:lang w:val="fr-FR" w:eastAsia="en-GB"/>
        </w:rPr>
        <w:t xml:space="preserve"> </w:t>
      </w:r>
    </w:p>
    <w:p w14:paraId="42613009" w14:textId="77777777" w:rsidR="007A4EBF" w:rsidRPr="00C1093A" w:rsidRDefault="007A4EBF" w:rsidP="007A4EBF">
      <w:pPr>
        <w:autoSpaceDE w:val="0"/>
        <w:autoSpaceDN w:val="0"/>
        <w:adjustRightInd w:val="0"/>
        <w:spacing w:before="0" w:after="0"/>
        <w:jc w:val="both"/>
        <w:rPr>
          <w:rFonts w:ascii="Calibri" w:hAnsi="Calibri"/>
          <w:b/>
          <w:bCs/>
          <w:sz w:val="24"/>
          <w:szCs w:val="24"/>
          <w:lang w:val="fr-FR" w:eastAsia="en-GB"/>
        </w:rPr>
      </w:pPr>
    </w:p>
    <w:p w14:paraId="12CFB453" w14:textId="523F41CD" w:rsidR="007A4EBF" w:rsidRPr="00C1093A" w:rsidRDefault="003B7EFA" w:rsidP="007A4EBF">
      <w:pPr>
        <w:autoSpaceDE w:val="0"/>
        <w:autoSpaceDN w:val="0"/>
        <w:adjustRightInd w:val="0"/>
        <w:spacing w:before="0" w:after="0"/>
        <w:jc w:val="both"/>
        <w:rPr>
          <w:rFonts w:ascii="Calibri" w:hAnsi="Calibri"/>
          <w:b/>
          <w:bCs/>
          <w:sz w:val="24"/>
          <w:szCs w:val="24"/>
          <w:lang w:val="fr-FR" w:eastAsia="en-GB"/>
        </w:rPr>
      </w:pPr>
      <w:r w:rsidRPr="00C1093A">
        <w:rPr>
          <w:rFonts w:ascii="Calibri" w:hAnsi="Calibri"/>
          <w:b/>
          <w:bCs/>
          <w:sz w:val="24"/>
          <w:szCs w:val="24"/>
          <w:lang w:val="fr-FR" w:eastAsia="en-GB"/>
        </w:rPr>
        <w:t>5</w:t>
      </w:r>
      <w:r w:rsidR="007A4EBF" w:rsidRPr="00C1093A">
        <w:rPr>
          <w:rFonts w:ascii="Calibri" w:hAnsi="Calibri"/>
          <w:b/>
          <w:bCs/>
          <w:sz w:val="24"/>
          <w:szCs w:val="24"/>
          <w:lang w:val="fr-FR" w:eastAsia="en-GB"/>
        </w:rPr>
        <w:t xml:space="preserve">. </w:t>
      </w:r>
      <w:r w:rsidR="007A4EBF" w:rsidRPr="00C1093A">
        <w:rPr>
          <w:rFonts w:ascii="Calibri" w:hAnsi="Calibri"/>
          <w:bCs/>
          <w:sz w:val="24"/>
          <w:szCs w:val="24"/>
        </w:rPr>
        <w:t xml:space="preserve">În cazul în care clădirea publică este ocupată de alte entități publice decât Solicitantul, </w:t>
      </w:r>
      <w:r w:rsidR="007A4EBF" w:rsidRPr="00C1093A">
        <w:rPr>
          <w:rFonts w:ascii="Calibri" w:hAnsi="Calibri"/>
          <w:b/>
          <w:sz w:val="24"/>
          <w:szCs w:val="24"/>
        </w:rPr>
        <w:t>Declaraţia ocupantului</w:t>
      </w:r>
      <w:r w:rsidR="007A4EBF" w:rsidRPr="00C1093A">
        <w:rPr>
          <w:rFonts w:ascii="Calibri" w:hAnsi="Calibri"/>
          <w:bCs/>
          <w:sz w:val="24"/>
          <w:szCs w:val="24"/>
        </w:rPr>
        <w:t xml:space="preserve">, prin care îşi exprimă acordul </w:t>
      </w:r>
      <w:proofErr w:type="gramStart"/>
      <w:r w:rsidR="007A4EBF" w:rsidRPr="00C1093A">
        <w:rPr>
          <w:rFonts w:ascii="Calibri" w:hAnsi="Calibri"/>
          <w:bCs/>
          <w:sz w:val="24"/>
          <w:szCs w:val="24"/>
        </w:rPr>
        <w:t>ca</w:t>
      </w:r>
      <w:proofErr w:type="gramEnd"/>
      <w:r w:rsidR="007A4EBF" w:rsidRPr="00C1093A">
        <w:rPr>
          <w:rFonts w:ascii="Calibri" w:hAnsi="Calibri"/>
          <w:bCs/>
          <w:sz w:val="24"/>
          <w:szCs w:val="24"/>
        </w:rPr>
        <w:t xml:space="preserve"> Solicitantul să realizeze investiția.</w:t>
      </w:r>
    </w:p>
    <w:p w14:paraId="73DDF816" w14:textId="77777777" w:rsidR="007A4EBF" w:rsidRPr="00C1093A" w:rsidRDefault="007A4EBF" w:rsidP="001C02C9">
      <w:pPr>
        <w:pStyle w:val="5Normal"/>
        <w:rPr>
          <w:rFonts w:ascii="Calibri" w:eastAsia="Times New Roman" w:hAnsi="Calibri"/>
          <w:sz w:val="24"/>
        </w:rPr>
      </w:pPr>
    </w:p>
    <w:p w14:paraId="7296748D" w14:textId="3A959B53" w:rsidR="00181E8F" w:rsidRPr="00C1093A" w:rsidRDefault="003B7EFA" w:rsidP="001C02C9">
      <w:pPr>
        <w:pStyle w:val="5Normal"/>
        <w:rPr>
          <w:rFonts w:ascii="Calibri" w:hAnsi="Calibri"/>
          <w:b/>
          <w:snapToGrid w:val="0"/>
          <w:sz w:val="24"/>
        </w:rPr>
      </w:pPr>
      <w:r w:rsidRPr="00C1093A">
        <w:rPr>
          <w:rFonts w:ascii="Calibri" w:eastAsia="Times New Roman" w:hAnsi="Calibri"/>
          <w:sz w:val="24"/>
        </w:rPr>
        <w:t>6</w:t>
      </w:r>
      <w:r w:rsidR="007A4EBF" w:rsidRPr="00C1093A">
        <w:rPr>
          <w:rFonts w:ascii="Calibri" w:eastAsia="Times New Roman" w:hAnsi="Calibri"/>
          <w:sz w:val="24"/>
        </w:rPr>
        <w:t xml:space="preserve">. </w:t>
      </w:r>
      <w:r w:rsidR="00181E8F" w:rsidRPr="00C1093A">
        <w:rPr>
          <w:rFonts w:ascii="Calibri" w:hAnsi="Calibri"/>
          <w:b/>
          <w:sz w:val="24"/>
        </w:rPr>
        <w:t>Planul de monitorizare a proiectului (</w:t>
      </w:r>
      <w:r w:rsidR="00181E8F" w:rsidRPr="00C1093A">
        <w:rPr>
          <w:rFonts w:ascii="Calibri" w:hAnsi="Calibri"/>
          <w:b/>
          <w:snapToGrid w:val="0"/>
          <w:sz w:val="24"/>
        </w:rPr>
        <w:t>Anexa 2)</w:t>
      </w:r>
    </w:p>
    <w:p w14:paraId="110240A2" w14:textId="4C99B462" w:rsidR="00181E8F" w:rsidRPr="00C1093A" w:rsidRDefault="003B7EFA" w:rsidP="001C02C9">
      <w:pPr>
        <w:pStyle w:val="5Normal"/>
        <w:rPr>
          <w:rFonts w:ascii="Calibri" w:hAnsi="Calibri"/>
          <w:b/>
          <w:sz w:val="24"/>
          <w:lang w:eastAsia="en-GB"/>
        </w:rPr>
      </w:pPr>
      <w:r w:rsidRPr="00C1093A">
        <w:rPr>
          <w:rFonts w:ascii="Calibri" w:hAnsi="Calibri"/>
          <w:bCs/>
          <w:sz w:val="24"/>
          <w:lang w:eastAsia="en-GB"/>
        </w:rPr>
        <w:t>7</w:t>
      </w:r>
      <w:r w:rsidR="007A4EBF" w:rsidRPr="00C1093A">
        <w:rPr>
          <w:rFonts w:ascii="Calibri" w:hAnsi="Calibri"/>
          <w:bCs/>
          <w:sz w:val="24"/>
          <w:lang w:eastAsia="en-GB"/>
        </w:rPr>
        <w:t xml:space="preserve">. </w:t>
      </w:r>
      <w:r w:rsidR="00181E8F" w:rsidRPr="00C1093A">
        <w:rPr>
          <w:rFonts w:ascii="Calibri" w:hAnsi="Calibri"/>
          <w:b/>
          <w:sz w:val="24"/>
          <w:lang w:eastAsia="en-GB"/>
        </w:rPr>
        <w:t>Certificat de atestare fiscală</w:t>
      </w:r>
      <w:r w:rsidR="00181E8F" w:rsidRPr="00C1093A">
        <w:rPr>
          <w:rFonts w:ascii="Calibri" w:hAnsi="Calibri"/>
          <w:bCs/>
          <w:sz w:val="24"/>
          <w:lang w:eastAsia="en-GB"/>
        </w:rPr>
        <w:t xml:space="preserve">, </w:t>
      </w:r>
      <w:r w:rsidR="00181E8F" w:rsidRPr="00C1093A">
        <w:rPr>
          <w:rFonts w:ascii="Calibri" w:hAnsi="Calibri"/>
          <w:sz w:val="24"/>
          <w:lang w:eastAsia="en-GB"/>
        </w:rPr>
        <w:t xml:space="preserve">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 </w:t>
      </w:r>
    </w:p>
    <w:p w14:paraId="1E7640A0" w14:textId="77262147" w:rsidR="00181E8F" w:rsidRPr="00C1093A" w:rsidRDefault="003B7EFA" w:rsidP="001C02C9">
      <w:pPr>
        <w:pStyle w:val="5Normal"/>
        <w:tabs>
          <w:tab w:val="clear" w:pos="567"/>
        </w:tabs>
        <w:rPr>
          <w:rFonts w:ascii="Calibri" w:hAnsi="Calibri"/>
          <w:b/>
          <w:sz w:val="24"/>
          <w:lang w:eastAsia="en-GB"/>
        </w:rPr>
      </w:pPr>
      <w:r w:rsidRPr="00C1093A">
        <w:rPr>
          <w:rFonts w:ascii="Calibri" w:hAnsi="Calibri"/>
          <w:b/>
          <w:sz w:val="24"/>
          <w:lang w:eastAsia="en-GB"/>
        </w:rPr>
        <w:t>8</w:t>
      </w:r>
      <w:r w:rsidR="007A4EBF" w:rsidRPr="00C1093A">
        <w:rPr>
          <w:rFonts w:ascii="Calibri" w:hAnsi="Calibri"/>
          <w:b/>
          <w:sz w:val="24"/>
          <w:lang w:eastAsia="en-GB"/>
        </w:rPr>
        <w:t xml:space="preserve">. </w:t>
      </w:r>
      <w:r w:rsidR="00181E8F" w:rsidRPr="00C1093A">
        <w:rPr>
          <w:rFonts w:ascii="Calibri" w:hAnsi="Calibri"/>
          <w:b/>
          <w:sz w:val="24"/>
          <w:lang w:eastAsia="en-GB"/>
        </w:rPr>
        <w:t>Certificatul de cazier fiscal al solicitantului</w:t>
      </w:r>
    </w:p>
    <w:p w14:paraId="3999EF53" w14:textId="77777777" w:rsidR="00181E8F" w:rsidRPr="00C1093A" w:rsidRDefault="00181E8F" w:rsidP="00671651">
      <w:pPr>
        <w:pStyle w:val="5Normal"/>
        <w:tabs>
          <w:tab w:val="clear" w:pos="567"/>
        </w:tabs>
        <w:rPr>
          <w:rFonts w:ascii="Calibri" w:hAnsi="Calibri"/>
          <w:b/>
          <w:bCs/>
          <w:sz w:val="24"/>
          <w:lang w:eastAsia="en-GB"/>
        </w:rPr>
      </w:pPr>
      <w:r w:rsidRPr="00C1093A">
        <w:rPr>
          <w:rFonts w:ascii="Calibri" w:hAnsi="Calibri"/>
          <w:bCs/>
          <w:sz w:val="24"/>
          <w:lang w:eastAsia="en-GB"/>
        </w:rPr>
        <w:t>Certificatul de cazier fiscal trebuie să fie în termen de valabilitate.</w:t>
      </w:r>
    </w:p>
    <w:p w14:paraId="15D330F4" w14:textId="5BFC5F6F" w:rsidR="001C02C9" w:rsidRPr="00C1093A" w:rsidRDefault="003B7EFA" w:rsidP="001C02C9">
      <w:pPr>
        <w:pStyle w:val="5Normal"/>
        <w:tabs>
          <w:tab w:val="clear" w:pos="567"/>
        </w:tabs>
        <w:rPr>
          <w:rFonts w:ascii="Calibri" w:hAnsi="Calibri"/>
          <w:b/>
          <w:bCs/>
          <w:sz w:val="24"/>
          <w:lang w:eastAsia="en-GB"/>
        </w:rPr>
      </w:pPr>
      <w:r w:rsidRPr="00C1093A">
        <w:rPr>
          <w:rFonts w:ascii="Calibri" w:hAnsi="Calibri"/>
          <w:b/>
          <w:sz w:val="24"/>
          <w:lang w:eastAsia="en-GB"/>
        </w:rPr>
        <w:t>9</w:t>
      </w:r>
      <w:r w:rsidR="007A4EBF" w:rsidRPr="00C1093A">
        <w:rPr>
          <w:rFonts w:ascii="Calibri" w:hAnsi="Calibri"/>
          <w:b/>
          <w:sz w:val="24"/>
          <w:lang w:eastAsia="en-GB"/>
        </w:rPr>
        <w:t xml:space="preserve">. </w:t>
      </w:r>
      <w:r w:rsidR="00181E8F" w:rsidRPr="00C1093A">
        <w:rPr>
          <w:rFonts w:ascii="Calibri" w:hAnsi="Calibri"/>
          <w:b/>
          <w:sz w:val="24"/>
          <w:lang w:eastAsia="en-GB"/>
        </w:rPr>
        <w:t>Formularul bugetar "Fişa proiectului finanțat/propus la finanțare în cadrul programelor aferente Politicii de coeziune a Uniunii Europene</w:t>
      </w:r>
      <w:r w:rsidR="00181E8F" w:rsidRPr="00C1093A">
        <w:rPr>
          <w:rFonts w:ascii="Calibri" w:hAnsi="Calibri"/>
          <w:bCs/>
          <w:sz w:val="24"/>
          <w:lang w:eastAsia="en-GB"/>
        </w:rPr>
        <w:t>"</w:t>
      </w:r>
      <w:r w:rsidR="00181E8F" w:rsidRPr="00C1093A">
        <w:rPr>
          <w:rFonts w:ascii="Calibri" w:hAnsi="Calibri"/>
          <w:sz w:val="24"/>
          <w:lang w:eastAsia="en-GB"/>
        </w:rPr>
        <w:t>, prevăzut de Scrisoarea-cadru privind contextul macroeconomic, în conformitate cu HG nr. 829/2022.</w:t>
      </w:r>
    </w:p>
    <w:p w14:paraId="64545045" w14:textId="40F685E1" w:rsidR="00181E8F" w:rsidRPr="00C1093A" w:rsidRDefault="001C02C9" w:rsidP="001C02C9">
      <w:pPr>
        <w:pStyle w:val="5Normal"/>
        <w:tabs>
          <w:tab w:val="clear" w:pos="567"/>
        </w:tabs>
        <w:rPr>
          <w:rFonts w:ascii="Calibri" w:hAnsi="Calibri"/>
          <w:b/>
          <w:bCs/>
          <w:sz w:val="24"/>
          <w:lang w:eastAsia="en-GB"/>
        </w:rPr>
      </w:pPr>
      <w:r w:rsidRPr="00C1093A">
        <w:rPr>
          <w:rFonts w:ascii="Calibri" w:hAnsi="Calibri"/>
          <w:b/>
          <w:sz w:val="24"/>
          <w:lang w:eastAsia="en-GB"/>
        </w:rPr>
        <w:t>1</w:t>
      </w:r>
      <w:r w:rsidR="003B7EFA" w:rsidRPr="00C1093A">
        <w:rPr>
          <w:rFonts w:ascii="Calibri" w:hAnsi="Calibri"/>
          <w:b/>
          <w:sz w:val="24"/>
          <w:lang w:eastAsia="en-GB"/>
        </w:rPr>
        <w:t>0</w:t>
      </w:r>
      <w:r w:rsidRPr="00C1093A">
        <w:rPr>
          <w:rFonts w:ascii="Calibri" w:hAnsi="Calibri"/>
          <w:b/>
          <w:sz w:val="24"/>
          <w:lang w:eastAsia="en-GB"/>
        </w:rPr>
        <w:t xml:space="preserve">. </w:t>
      </w:r>
      <w:r w:rsidR="00181E8F" w:rsidRPr="00C1093A">
        <w:rPr>
          <w:rFonts w:ascii="Calibri" w:hAnsi="Calibri"/>
          <w:b/>
          <w:sz w:val="24"/>
          <w:lang w:eastAsia="en-GB"/>
        </w:rPr>
        <w:t>Formularul nr. 1 - Fişă de fundamentare</w:t>
      </w:r>
      <w:r w:rsidR="00181E8F" w:rsidRPr="00C1093A">
        <w:rPr>
          <w:rFonts w:ascii="Calibri" w:hAnsi="Calibri"/>
          <w:bCs/>
          <w:sz w:val="24"/>
          <w:lang w:eastAsia="en-GB"/>
        </w:rPr>
        <w:t xml:space="preserve"> - Proiect propus la finanţare/finanţat din fonduri europene în conformitate cu HG nr. 829/2022.</w:t>
      </w:r>
    </w:p>
    <w:p w14:paraId="11986446" w14:textId="20EB9E18" w:rsidR="00181E8F" w:rsidRPr="00C1093A" w:rsidRDefault="00EE7AAB" w:rsidP="00EE7AAB">
      <w:pPr>
        <w:pStyle w:val="5Normal"/>
        <w:tabs>
          <w:tab w:val="clear" w:pos="567"/>
        </w:tabs>
        <w:rPr>
          <w:rFonts w:ascii="Calibri" w:hAnsi="Calibri"/>
          <w:sz w:val="24"/>
          <w:lang w:eastAsia="en-GB"/>
        </w:rPr>
      </w:pPr>
      <w:r w:rsidRPr="00C1093A">
        <w:rPr>
          <w:rFonts w:ascii="Calibri" w:hAnsi="Calibri"/>
          <w:b/>
          <w:sz w:val="24"/>
          <w:lang w:eastAsia="en-GB"/>
        </w:rPr>
        <w:t>1</w:t>
      </w:r>
      <w:r w:rsidR="003B7EFA" w:rsidRPr="00C1093A">
        <w:rPr>
          <w:rFonts w:ascii="Calibri" w:hAnsi="Calibri"/>
          <w:b/>
          <w:sz w:val="24"/>
          <w:lang w:eastAsia="en-GB"/>
        </w:rPr>
        <w:t>1</w:t>
      </w:r>
      <w:r w:rsidRPr="00C1093A">
        <w:rPr>
          <w:rFonts w:ascii="Calibri" w:hAnsi="Calibri"/>
          <w:b/>
          <w:sz w:val="24"/>
          <w:lang w:eastAsia="en-GB"/>
        </w:rPr>
        <w:t xml:space="preserve">. </w:t>
      </w:r>
      <w:r w:rsidR="00181E8F" w:rsidRPr="00C1093A">
        <w:rPr>
          <w:rFonts w:ascii="Calibri" w:hAnsi="Calibri"/>
          <w:b/>
          <w:sz w:val="24"/>
          <w:lang w:eastAsia="en-GB"/>
        </w:rPr>
        <w:t>Alte documente:</w:t>
      </w:r>
    </w:p>
    <w:p w14:paraId="20EA86A8" w14:textId="77777777" w:rsidR="008F4EEA" w:rsidRPr="00C1093A" w:rsidRDefault="008F4EEA" w:rsidP="008F4EEA">
      <w:pPr>
        <w:numPr>
          <w:ilvl w:val="0"/>
          <w:numId w:val="2"/>
        </w:numPr>
        <w:spacing w:before="0" w:after="0"/>
        <w:ind w:left="720"/>
        <w:jc w:val="both"/>
        <w:rPr>
          <w:rFonts w:ascii="Calibri" w:hAnsi="Calibri"/>
          <w:bCs/>
          <w:sz w:val="24"/>
          <w:szCs w:val="24"/>
        </w:rPr>
      </w:pPr>
      <w:r w:rsidRPr="00C1093A">
        <w:rPr>
          <w:rFonts w:ascii="Calibri" w:hAnsi="Calibri"/>
          <w:bCs/>
          <w:sz w:val="24"/>
          <w:szCs w:val="24"/>
        </w:rPr>
        <w:t>CV</w:t>
      </w:r>
      <w:r w:rsidRPr="00C1093A">
        <w:rPr>
          <w:rFonts w:ascii="Calibri" w:hAnsi="Calibri"/>
          <w:b/>
          <w:sz w:val="24"/>
          <w:szCs w:val="24"/>
        </w:rPr>
        <w:t>-</w:t>
      </w:r>
      <w:r w:rsidRPr="00C1093A">
        <w:rPr>
          <w:rFonts w:ascii="Calibri" w:hAnsi="Calibri"/>
          <w:sz w:val="24"/>
          <w:szCs w:val="24"/>
        </w:rPr>
        <w:t xml:space="preserve">urile membrilor echipei de proiect şi fişele de post (în cazul în care echipa de proiect a fost stabilită), </w:t>
      </w:r>
      <w:r w:rsidRPr="00C1093A">
        <w:rPr>
          <w:rFonts w:ascii="Calibri" w:hAnsi="Calibri"/>
          <w:bCs/>
          <w:sz w:val="24"/>
          <w:szCs w:val="24"/>
        </w:rPr>
        <w:t>doar dacă informațiile nu se regăsesc completate în modelul standard al cererii de finanțare, secțiunea dedicate.</w:t>
      </w:r>
    </w:p>
    <w:p w14:paraId="603C8BF5" w14:textId="77777777" w:rsidR="008F4EEA" w:rsidRPr="00C1093A" w:rsidRDefault="008F4EEA" w:rsidP="008F4EEA">
      <w:pPr>
        <w:numPr>
          <w:ilvl w:val="0"/>
          <w:numId w:val="2"/>
        </w:numPr>
        <w:spacing w:before="0" w:after="0"/>
        <w:ind w:left="720"/>
        <w:jc w:val="both"/>
        <w:rPr>
          <w:rFonts w:ascii="Calibri" w:hAnsi="Calibri"/>
          <w:sz w:val="24"/>
          <w:szCs w:val="24"/>
        </w:rPr>
      </w:pPr>
      <w:r w:rsidRPr="00C1093A">
        <w:rPr>
          <w:rFonts w:ascii="Calibri" w:hAnsi="Calibri"/>
          <w:sz w:val="24"/>
          <w:szCs w:val="24"/>
        </w:rPr>
        <w:t>Orice alte documente care se consideră a fi necesare pentru demonstrarea criteriilor de eligibilitate;</w:t>
      </w:r>
    </w:p>
    <w:p w14:paraId="0DD2274D" w14:textId="77777777" w:rsidR="008F4EEA" w:rsidRPr="00C1093A" w:rsidRDefault="008F4EEA" w:rsidP="008F4EEA">
      <w:pPr>
        <w:numPr>
          <w:ilvl w:val="0"/>
          <w:numId w:val="2"/>
        </w:numPr>
        <w:spacing w:before="0" w:after="0"/>
        <w:ind w:left="720"/>
        <w:jc w:val="both"/>
        <w:rPr>
          <w:rFonts w:ascii="Calibri" w:hAnsi="Calibri"/>
          <w:sz w:val="24"/>
          <w:szCs w:val="24"/>
        </w:rPr>
      </w:pPr>
      <w:r w:rsidRPr="00C1093A">
        <w:rPr>
          <w:rFonts w:ascii="Calibri" w:hAnsi="Calibri"/>
          <w:sz w:val="24"/>
          <w:szCs w:val="24"/>
          <w:lang w:eastAsia="en-GB"/>
        </w:rPr>
        <w:t xml:space="preserve">In cazul monumentelor istorice, se va anexa documentul ce stabilește clasarea. </w:t>
      </w:r>
    </w:p>
    <w:p w14:paraId="523A5AA9" w14:textId="77777777" w:rsidR="008F4EEA" w:rsidRPr="00C1093A" w:rsidRDefault="008F4EEA" w:rsidP="00E07D7E">
      <w:pPr>
        <w:numPr>
          <w:ilvl w:val="0"/>
          <w:numId w:val="22"/>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şi Cultelor. </w:t>
      </w:r>
    </w:p>
    <w:p w14:paraId="23B4ED3F" w14:textId="77777777" w:rsidR="008F4EEA" w:rsidRPr="00C1093A" w:rsidRDefault="008F4EEA" w:rsidP="00E07D7E">
      <w:pPr>
        <w:numPr>
          <w:ilvl w:val="0"/>
          <w:numId w:val="22"/>
        </w:num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7A940858" w14:textId="1C111E65" w:rsidR="00BF3124" w:rsidRDefault="008F4EEA" w:rsidP="00BF3124">
      <w:pPr>
        <w:autoSpaceDE w:val="0"/>
        <w:autoSpaceDN w:val="0"/>
        <w:adjustRightInd w:val="0"/>
        <w:spacing w:before="0" w:after="0"/>
        <w:ind w:left="1080"/>
        <w:jc w:val="both"/>
        <w:rPr>
          <w:rFonts w:ascii="Calibri" w:hAnsi="Calibri"/>
          <w:sz w:val="24"/>
          <w:szCs w:val="24"/>
          <w:lang w:eastAsia="en-GB"/>
        </w:rPr>
      </w:pPr>
      <w:r w:rsidRPr="00C1093A">
        <w:rPr>
          <w:rFonts w:ascii="Calibri" w:hAnsi="Calibri"/>
          <w:sz w:val="24"/>
          <w:szCs w:val="24"/>
          <w:lang w:eastAsia="en-GB"/>
        </w:rPr>
        <w:t>Este suficientă anexarea paginii/paginilor relevante din document, dacă se poate identifica MO în care a fost publicat Ordinul de clasare</w:t>
      </w:r>
      <w:r w:rsidR="00BF3124">
        <w:rPr>
          <w:rFonts w:ascii="Calibri" w:hAnsi="Calibri"/>
          <w:sz w:val="24"/>
          <w:szCs w:val="24"/>
          <w:lang w:eastAsia="en-GB"/>
        </w:rPr>
        <w:t>;</w:t>
      </w:r>
    </w:p>
    <w:p w14:paraId="180AB4F7" w14:textId="06772614" w:rsidR="00BF3124" w:rsidRPr="00BF3124" w:rsidRDefault="00BF3124" w:rsidP="00BF3124">
      <w:pPr>
        <w:pStyle w:val="ListParagraph"/>
        <w:numPr>
          <w:ilvl w:val="0"/>
          <w:numId w:val="48"/>
        </w:numPr>
        <w:tabs>
          <w:tab w:val="left" w:pos="993"/>
        </w:tabs>
        <w:autoSpaceDE w:val="0"/>
        <w:autoSpaceDN w:val="0"/>
        <w:adjustRightInd w:val="0"/>
        <w:spacing w:before="0" w:after="0"/>
        <w:ind w:hanging="11"/>
        <w:jc w:val="both"/>
        <w:rPr>
          <w:rFonts w:ascii="Calibri" w:hAnsi="Calibri"/>
          <w:sz w:val="24"/>
          <w:szCs w:val="24"/>
          <w:lang w:eastAsia="en-GB"/>
        </w:rPr>
      </w:pPr>
      <w:r>
        <w:rPr>
          <w:rFonts w:ascii="Calibri" w:hAnsi="Calibri"/>
          <w:sz w:val="24"/>
          <w:szCs w:val="24"/>
          <w:lang w:eastAsia="en-GB"/>
        </w:rPr>
        <w:t xml:space="preserve"> </w:t>
      </w:r>
      <w:r w:rsidRPr="00BF3124">
        <w:rPr>
          <w:rFonts w:ascii="Calibri" w:hAnsi="Calibri"/>
          <w:sz w:val="24"/>
          <w:szCs w:val="24"/>
          <w:lang w:eastAsia="en-GB"/>
        </w:rPr>
        <w:t>Cazierul judiciar al solicitantului/partenerilor, dacă este cazul;</w:t>
      </w:r>
    </w:p>
    <w:p w14:paraId="23C71817" w14:textId="2AC6B4F8" w:rsidR="00BF3124" w:rsidRPr="00BF3124" w:rsidRDefault="00BF3124" w:rsidP="00BF3124">
      <w:pPr>
        <w:pStyle w:val="ListParagraph"/>
        <w:numPr>
          <w:ilvl w:val="0"/>
          <w:numId w:val="48"/>
        </w:numPr>
        <w:tabs>
          <w:tab w:val="left" w:pos="993"/>
        </w:tabs>
        <w:autoSpaceDE w:val="0"/>
        <w:autoSpaceDN w:val="0"/>
        <w:adjustRightInd w:val="0"/>
        <w:spacing w:before="0" w:after="0"/>
        <w:jc w:val="both"/>
        <w:rPr>
          <w:rFonts w:ascii="Calibri" w:hAnsi="Calibri"/>
          <w:sz w:val="24"/>
          <w:szCs w:val="24"/>
          <w:lang w:eastAsia="en-GB"/>
        </w:rPr>
      </w:pPr>
      <w:r w:rsidRPr="00BF3124">
        <w:rPr>
          <w:rFonts w:ascii="Calibri" w:hAnsi="Calibri"/>
          <w:sz w:val="24"/>
          <w:szCs w:val="24"/>
          <w:lang w:eastAsia="en-GB"/>
        </w:rPr>
        <w:lastRenderedPageBreak/>
        <w:t>Cazierul judiciar al reprezentantului legal. În cazul parteneriatelor toți membrii parteneriatului vor prezenta acest document.</w:t>
      </w:r>
    </w:p>
    <w:p w14:paraId="366B238B" w14:textId="0ED80132" w:rsidR="00671651" w:rsidRPr="00C1093A" w:rsidRDefault="008F4EEA" w:rsidP="008F4EEA">
      <w:pPr>
        <w:pStyle w:val="5Normal"/>
        <w:tabs>
          <w:tab w:val="clear" w:pos="567"/>
        </w:tabs>
        <w:rPr>
          <w:rFonts w:ascii="Calibri" w:hAnsi="Calibri"/>
          <w:b/>
          <w:sz w:val="24"/>
          <w:lang w:eastAsia="en-GB"/>
        </w:rPr>
      </w:pPr>
      <w:r w:rsidRPr="00C1093A">
        <w:rPr>
          <w:rFonts w:ascii="Calibri" w:hAnsi="Calibri"/>
          <w:b/>
          <w:sz w:val="24"/>
          <w:lang w:eastAsia="en-GB"/>
        </w:rPr>
        <w:t>1</w:t>
      </w:r>
      <w:r w:rsidR="003B7EFA" w:rsidRPr="00C1093A">
        <w:rPr>
          <w:rFonts w:ascii="Calibri" w:hAnsi="Calibri"/>
          <w:b/>
          <w:sz w:val="24"/>
          <w:lang w:eastAsia="en-GB"/>
        </w:rPr>
        <w:t>2</w:t>
      </w:r>
      <w:r w:rsidRPr="00C1093A">
        <w:rPr>
          <w:rFonts w:ascii="Calibri" w:hAnsi="Calibri"/>
          <w:b/>
          <w:sz w:val="24"/>
          <w:lang w:eastAsia="en-GB"/>
        </w:rPr>
        <w:t xml:space="preserve">. </w:t>
      </w:r>
      <w:r w:rsidR="00181E8F" w:rsidRPr="00C1093A">
        <w:rPr>
          <w:rFonts w:ascii="Calibri" w:hAnsi="Calibri"/>
          <w:b/>
          <w:sz w:val="24"/>
          <w:lang w:eastAsia="en-GB"/>
        </w:rPr>
        <w:t>Orice alt document din lista celor anexate la formularul cererii de finanțare, actualizat,</w:t>
      </w:r>
    </w:p>
    <w:p w14:paraId="7935C79F" w14:textId="6BF0B3A9" w:rsidR="00181E8F" w:rsidRPr="00C1093A" w:rsidRDefault="00181E8F" w:rsidP="00671651">
      <w:pPr>
        <w:pStyle w:val="5Normal"/>
        <w:tabs>
          <w:tab w:val="clear" w:pos="567"/>
        </w:tabs>
        <w:rPr>
          <w:rFonts w:ascii="Calibri" w:hAnsi="Calibri"/>
          <w:b/>
          <w:sz w:val="24"/>
          <w:lang w:eastAsia="en-GB"/>
        </w:rPr>
      </w:pPr>
      <w:r w:rsidRPr="00C1093A">
        <w:rPr>
          <w:rFonts w:ascii="Calibri" w:hAnsi="Calibri"/>
          <w:b/>
          <w:sz w:val="24"/>
          <w:lang w:eastAsia="en-GB"/>
        </w:rPr>
        <w:t>dacă au intervenit modificări</w:t>
      </w:r>
      <w:r w:rsidR="004C0802" w:rsidRPr="00C1093A">
        <w:rPr>
          <w:rFonts w:ascii="Calibri" w:hAnsi="Calibri"/>
          <w:b/>
          <w:sz w:val="24"/>
          <w:lang w:eastAsia="en-GB"/>
        </w:rPr>
        <w:t>.</w:t>
      </w:r>
      <w:r w:rsidRPr="00C1093A">
        <w:rPr>
          <w:rFonts w:ascii="Calibri" w:hAnsi="Calibri"/>
          <w:b/>
          <w:sz w:val="24"/>
          <w:lang w:eastAsia="en-GB"/>
        </w:rPr>
        <w:t xml:space="preserve"> </w:t>
      </w:r>
    </w:p>
    <w:p w14:paraId="485BEC37" w14:textId="4F50C283" w:rsidR="00181E8F" w:rsidRPr="00C1093A" w:rsidRDefault="00181E8F" w:rsidP="00181E8F">
      <w:pPr>
        <w:pStyle w:val="ListParagraph"/>
        <w:spacing w:before="0" w:after="0"/>
        <w:ind w:left="0"/>
        <w:jc w:val="both"/>
        <w:rPr>
          <w:rFonts w:ascii="Calibri" w:hAnsi="Calibri"/>
          <w:b/>
          <w:sz w:val="24"/>
          <w:szCs w:val="24"/>
        </w:rPr>
      </w:pPr>
      <w:r w:rsidRPr="00C1093A">
        <w:rPr>
          <w:rFonts w:ascii="Calibri" w:hAnsi="Calibri"/>
          <w:b/>
          <w:bCs/>
          <w:sz w:val="24"/>
          <w:szCs w:val="24"/>
          <w:lang w:eastAsia="en-GB"/>
        </w:rPr>
        <w:t xml:space="preserve">Netransmiterea, în etapa contractuală, a oricărui document obligatoriu, în termenul solicitat, </w:t>
      </w:r>
      <w:r w:rsidR="007A4EBF" w:rsidRPr="00C1093A">
        <w:rPr>
          <w:rFonts w:ascii="Calibri" w:hAnsi="Calibri"/>
          <w:b/>
          <w:bCs/>
          <w:sz w:val="24"/>
          <w:szCs w:val="24"/>
          <w:lang w:eastAsia="en-GB"/>
        </w:rPr>
        <w:t xml:space="preserve">poate </w:t>
      </w:r>
      <w:r w:rsidRPr="00C1093A">
        <w:rPr>
          <w:rFonts w:ascii="Calibri" w:hAnsi="Calibri"/>
          <w:b/>
          <w:bCs/>
          <w:sz w:val="24"/>
          <w:szCs w:val="24"/>
          <w:lang w:eastAsia="en-GB"/>
        </w:rPr>
        <w:t>conduce la respingerea cererii de finanțare.</w:t>
      </w:r>
    </w:p>
    <w:p w14:paraId="0981E6C8" w14:textId="77777777" w:rsidR="00181E8F" w:rsidRPr="00C1093A" w:rsidRDefault="00181E8F" w:rsidP="00181E8F">
      <w:pPr>
        <w:pStyle w:val="ListParagraph"/>
        <w:spacing w:before="0" w:after="0"/>
        <w:ind w:left="0"/>
        <w:jc w:val="both"/>
        <w:rPr>
          <w:rFonts w:ascii="Calibri" w:hAnsi="Calibri"/>
          <w:b/>
          <w:sz w:val="24"/>
          <w:szCs w:val="24"/>
        </w:rPr>
      </w:pPr>
    </w:p>
    <w:p w14:paraId="577F303E" w14:textId="11F94898" w:rsidR="00181E8F" w:rsidRPr="00C1093A" w:rsidRDefault="00181E8F" w:rsidP="00181E8F">
      <w:pPr>
        <w:spacing w:before="0" w:after="0"/>
        <w:jc w:val="both"/>
        <w:rPr>
          <w:rFonts w:ascii="Calibri" w:hAnsi="Calibri"/>
          <w:sz w:val="24"/>
          <w:szCs w:val="24"/>
        </w:rPr>
      </w:pPr>
      <w:bookmarkStart w:id="161" w:name="_Hlk92808191"/>
      <w:bookmarkStart w:id="162" w:name="_Hlk100149422"/>
      <w:r w:rsidRPr="00C1093A">
        <w:rPr>
          <w:rFonts w:ascii="Calibri" w:hAnsi="Calibr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1A55F4D9" w14:textId="77777777" w:rsidR="00596F71" w:rsidRPr="00C1093A" w:rsidRDefault="00596F71" w:rsidP="00596F71">
      <w:pPr>
        <w:spacing w:before="0" w:after="0"/>
        <w:jc w:val="both"/>
        <w:rPr>
          <w:rFonts w:asciiTheme="minorHAnsi" w:hAnsiTheme="minorHAnsi" w:cstheme="minorHAnsi"/>
          <w:sz w:val="24"/>
          <w:szCs w:val="24"/>
        </w:rPr>
      </w:pPr>
    </w:p>
    <w:p w14:paraId="6E9EDFAD" w14:textId="77777777" w:rsidR="00596F71" w:rsidRPr="00C1093A" w:rsidRDefault="00596F71" w:rsidP="00596F71">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Pentru acele situații în care:</w:t>
      </w:r>
    </w:p>
    <w:p w14:paraId="5FF7EE8D" w14:textId="77777777" w:rsidR="00596F71" w:rsidRPr="00C1093A" w:rsidRDefault="00596F71" w:rsidP="00E07D7E">
      <w:pPr>
        <w:numPr>
          <w:ilvl w:val="0"/>
          <w:numId w:val="11"/>
        </w:numPr>
        <w:spacing w:before="0" w:after="0"/>
        <w:jc w:val="both"/>
        <w:rPr>
          <w:rFonts w:asciiTheme="minorHAnsi" w:hAnsiTheme="minorHAnsi" w:cstheme="minorHAnsi"/>
          <w:sz w:val="24"/>
          <w:szCs w:val="24"/>
        </w:rPr>
      </w:pPr>
      <w:r w:rsidRPr="00C1093A">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 PR Sud-Est;</w:t>
      </w:r>
    </w:p>
    <w:p w14:paraId="4587770E" w14:textId="77777777" w:rsidR="00596F71" w:rsidRPr="00C1093A" w:rsidRDefault="00596F71" w:rsidP="00E07D7E">
      <w:pPr>
        <w:numPr>
          <w:ilvl w:val="0"/>
          <w:numId w:val="11"/>
        </w:numPr>
        <w:spacing w:before="0" w:after="0"/>
        <w:jc w:val="both"/>
        <w:rPr>
          <w:rFonts w:asciiTheme="minorHAnsi" w:hAnsiTheme="minorHAnsi" w:cstheme="minorHAnsi"/>
          <w:sz w:val="24"/>
          <w:szCs w:val="24"/>
        </w:rPr>
      </w:pPr>
      <w:r w:rsidRPr="00C1093A">
        <w:rPr>
          <w:rFonts w:asciiTheme="minorHAnsi" w:hAnsiTheme="minorHAnsi" w:cstheme="minorHAnsi"/>
          <w:sz w:val="24"/>
          <w:szCs w:val="24"/>
        </w:rPr>
        <w:t>informațiile obținute prin implementarea măsurilor de interoperabilitate/interogare nu corespund cu cele furnizate de solicitant,</w:t>
      </w:r>
    </w:p>
    <w:p w14:paraId="2362A4B8" w14:textId="27D20975" w:rsidR="00596F71" w:rsidRPr="00C1093A" w:rsidRDefault="00596F71" w:rsidP="00596F71">
      <w:pPr>
        <w:tabs>
          <w:tab w:val="left" w:pos="709"/>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AM are obligația solicitării informațiilor și documentelor justificative de la solicitant, cu respectarea termenelor procedurale.</w:t>
      </w:r>
    </w:p>
    <w:p w14:paraId="712D0B36" w14:textId="77777777" w:rsidR="007A4EBF" w:rsidRPr="00C1093A" w:rsidRDefault="007A4EBF" w:rsidP="00181E8F">
      <w:pPr>
        <w:spacing w:before="0" w:after="0"/>
        <w:jc w:val="both"/>
        <w:rPr>
          <w:rFonts w:ascii="Calibri" w:hAnsi="Calibri"/>
          <w:sz w:val="24"/>
          <w:szCs w:val="24"/>
        </w:rPr>
      </w:pPr>
    </w:p>
    <w:p w14:paraId="6E783EF9" w14:textId="77777777" w:rsidR="00933811" w:rsidRPr="00C1093A" w:rsidRDefault="00933811" w:rsidP="00E07D7E">
      <w:pPr>
        <w:pStyle w:val="Heading2"/>
        <w:numPr>
          <w:ilvl w:val="1"/>
          <w:numId w:val="36"/>
        </w:numPr>
        <w:rPr>
          <w:rFonts w:ascii="Calibri" w:hAnsi="Calibri" w:cs="Calibri"/>
        </w:rPr>
      </w:pPr>
      <w:bookmarkStart w:id="163" w:name="_Toc154146171"/>
      <w:r w:rsidRPr="00C1093A">
        <w:rPr>
          <w:rFonts w:ascii="Calibri" w:hAnsi="Calibri" w:cs="Calibri"/>
        </w:rPr>
        <w:t>Renunțarea la cererea de finanțare</w:t>
      </w:r>
      <w:bookmarkEnd w:id="163"/>
    </w:p>
    <w:p w14:paraId="1614D144" w14:textId="7BD19270" w:rsidR="00933811" w:rsidRPr="00C1093A" w:rsidRDefault="00933811" w:rsidP="00933811">
      <w:pPr>
        <w:spacing w:before="0" w:after="0"/>
        <w:jc w:val="both"/>
        <w:rPr>
          <w:rFonts w:ascii="Calibri" w:hAnsi="Calibri"/>
          <w:sz w:val="24"/>
          <w:szCs w:val="24"/>
        </w:rPr>
      </w:pPr>
      <w:r w:rsidRPr="00C1093A">
        <w:rPr>
          <w:rFonts w:ascii="Calibri" w:hAnsi="Calibri"/>
          <w:sz w:val="24"/>
          <w:szCs w:val="24"/>
        </w:rPr>
        <w:t xml:space="preserve">În situaţia renunțării la solicitarea finanțării, solicitantul va trebui să transmită o cerere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37ACEC74" w14:textId="77777777" w:rsidR="00933811" w:rsidRPr="00C1093A" w:rsidRDefault="00933811" w:rsidP="00933811">
      <w:pPr>
        <w:spacing w:before="0" w:after="0"/>
        <w:jc w:val="both"/>
        <w:rPr>
          <w:rFonts w:ascii="Calibri" w:hAnsi="Calibri"/>
          <w:sz w:val="24"/>
          <w:szCs w:val="24"/>
        </w:rPr>
      </w:pPr>
    </w:p>
    <w:p w14:paraId="7FF7F44E" w14:textId="77777777" w:rsidR="00933811" w:rsidRPr="00C1093A" w:rsidRDefault="00933811" w:rsidP="00933811">
      <w:pPr>
        <w:spacing w:before="0" w:after="0"/>
        <w:jc w:val="both"/>
        <w:rPr>
          <w:rFonts w:ascii="Calibri" w:hAnsi="Calibri"/>
          <w:sz w:val="24"/>
          <w:szCs w:val="24"/>
        </w:rPr>
      </w:pPr>
      <w:r w:rsidRPr="00C1093A">
        <w:rPr>
          <w:rFonts w:ascii="Calibri" w:hAnsi="Calibr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DE9D409" w14:textId="028D836B" w:rsidR="00933811" w:rsidRPr="00C1093A" w:rsidRDefault="00933811" w:rsidP="00181E8F">
      <w:pPr>
        <w:spacing w:before="0" w:after="0"/>
        <w:jc w:val="both"/>
        <w:rPr>
          <w:rFonts w:ascii="Calibri" w:hAnsi="Calibri"/>
          <w:sz w:val="24"/>
          <w:szCs w:val="24"/>
        </w:rPr>
      </w:pPr>
      <w:r w:rsidRPr="00C1093A">
        <w:rPr>
          <w:rFonts w:ascii="Calibri" w:hAnsi="Calibri"/>
          <w:sz w:val="24"/>
          <w:szCs w:val="24"/>
        </w:rPr>
        <w:t xml:space="preserve">Un proiect retras de la finanțare poate fi redepus în cadrul aceluiași apel de proiecte în condițiile în care acesta este deschis, conform termenelor precizate în cadrul ghidului solicitantului de </w:t>
      </w:r>
      <w:r w:rsidRPr="00C1093A">
        <w:rPr>
          <w:rFonts w:ascii="Calibri" w:hAnsi="Calibri"/>
          <w:sz w:val="24"/>
          <w:szCs w:val="24"/>
        </w:rPr>
        <w:lastRenderedPageBreak/>
        <w:t>finanțare, și va fi tratat ca un proiect nou.</w:t>
      </w:r>
      <w:r w:rsidR="00596F71" w:rsidRPr="00C1093A">
        <w:rPr>
          <w:rFonts w:ascii="Calibri" w:hAnsi="Calibri"/>
          <w:sz w:val="24"/>
          <w:szCs w:val="24"/>
        </w:rPr>
        <w:t xml:space="preserve"> </w:t>
      </w:r>
      <w:r w:rsidR="00596F71" w:rsidRPr="00C1093A">
        <w:rPr>
          <w:rFonts w:asciiTheme="minorHAnsi" w:hAnsiTheme="minorHAnsi" w:cstheme="minorHAnsi"/>
          <w:sz w:val="24"/>
          <w:szCs w:val="24"/>
        </w:rPr>
        <w:t>Pentru retragerea cererii de finanţare se poate folosi Anexa 21– Formular de retragere de la finanţare a proiectului.</w:t>
      </w:r>
    </w:p>
    <w:p w14:paraId="193B4659" w14:textId="77777777" w:rsidR="00181E8F" w:rsidRPr="00C1093A" w:rsidRDefault="00181E8F" w:rsidP="00E07D7E">
      <w:pPr>
        <w:pStyle w:val="Heading1"/>
        <w:numPr>
          <w:ilvl w:val="0"/>
          <w:numId w:val="36"/>
        </w:numPr>
        <w:rPr>
          <w:rFonts w:ascii="Calibri" w:hAnsi="Calibri" w:cs="Calibri"/>
        </w:rPr>
      </w:pPr>
      <w:bookmarkStart w:id="164" w:name="_Toc154146172"/>
      <w:bookmarkEnd w:id="161"/>
      <w:bookmarkEnd w:id="162"/>
      <w:r w:rsidRPr="00C1093A">
        <w:rPr>
          <w:rFonts w:ascii="Calibri" w:hAnsi="Calibri" w:cs="Calibri"/>
        </w:rPr>
        <w:t>PROCESUL DE EVALUARE, SELECȚIE ȘI CONTRACTARE A PROIECTELOR</w:t>
      </w:r>
      <w:bookmarkEnd w:id="164"/>
    </w:p>
    <w:p w14:paraId="4B60D857" w14:textId="77777777" w:rsidR="00227E47" w:rsidRPr="00C1093A" w:rsidRDefault="00227E47" w:rsidP="00735675">
      <w:pPr>
        <w:pStyle w:val="Heading2"/>
        <w:numPr>
          <w:ilvl w:val="0"/>
          <w:numId w:val="0"/>
        </w:numPr>
        <w:rPr>
          <w:rFonts w:ascii="Calibri" w:hAnsi="Calibri" w:cs="Calibri"/>
        </w:rPr>
      </w:pPr>
    </w:p>
    <w:p w14:paraId="75953F8E" w14:textId="70599837" w:rsidR="00933811" w:rsidRPr="00C1093A" w:rsidRDefault="00933811" w:rsidP="00E07D7E">
      <w:pPr>
        <w:pStyle w:val="Heading2"/>
        <w:numPr>
          <w:ilvl w:val="1"/>
          <w:numId w:val="38"/>
        </w:numPr>
        <w:rPr>
          <w:rFonts w:ascii="Calibri" w:hAnsi="Calibri" w:cs="Calibri"/>
        </w:rPr>
      </w:pPr>
      <w:bookmarkStart w:id="165" w:name="_Toc154146173"/>
      <w:r w:rsidRPr="00C1093A">
        <w:rPr>
          <w:rFonts w:ascii="Calibri" w:hAnsi="Calibri" w:cs="Calibri"/>
        </w:rPr>
        <w:t>Principalele etape ale procesului de evaluare, selecție și contractare</w:t>
      </w:r>
      <w:bookmarkEnd w:id="165"/>
    </w:p>
    <w:p w14:paraId="75469219" w14:textId="38437CAA" w:rsidR="00351DB8" w:rsidRPr="00C1093A" w:rsidRDefault="00351DB8" w:rsidP="009C1C5C">
      <w:pPr>
        <w:jc w:val="both"/>
        <w:rPr>
          <w:rFonts w:ascii="Calibri" w:hAnsi="Calibri"/>
          <w:sz w:val="24"/>
          <w:szCs w:val="24"/>
        </w:rPr>
      </w:pPr>
      <w:r w:rsidRPr="00C1093A">
        <w:rPr>
          <w:rFonts w:ascii="Calibri" w:hAnsi="Calibri"/>
          <w:sz w:val="24"/>
          <w:szCs w:val="24"/>
        </w:rPr>
        <w:t>Prin prezentul ghid se lansează un apel de proiecte pentru care se aplică metoda competitivităţii, cu termen limită de depunere a cererilor de finantare.</w:t>
      </w:r>
    </w:p>
    <w:p w14:paraId="2F5FB1E8" w14:textId="77777777" w:rsidR="00351DB8" w:rsidRPr="00C1093A" w:rsidRDefault="00351DB8" w:rsidP="009C1C5C">
      <w:pPr>
        <w:jc w:val="both"/>
        <w:rPr>
          <w:rFonts w:ascii="Calibri" w:hAnsi="Calibri"/>
          <w:sz w:val="24"/>
          <w:szCs w:val="24"/>
        </w:rPr>
      </w:pPr>
      <w:r w:rsidRPr="00C1093A">
        <w:rPr>
          <w:rFonts w:ascii="Calibri" w:hAnsi="Calibr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337B1605" w14:textId="77777777" w:rsidR="00351DB8" w:rsidRPr="00C1093A" w:rsidRDefault="00351DB8" w:rsidP="009C1C5C">
      <w:pPr>
        <w:jc w:val="both"/>
        <w:rPr>
          <w:rFonts w:ascii="Calibri" w:hAnsi="Calibri"/>
          <w:sz w:val="24"/>
          <w:szCs w:val="24"/>
        </w:rPr>
      </w:pPr>
      <w:r w:rsidRPr="00C1093A">
        <w:rPr>
          <w:rFonts w:ascii="Calibri" w:hAnsi="Calibr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C1093A" w:rsidRDefault="00351DB8" w:rsidP="009C1C5C">
      <w:pPr>
        <w:jc w:val="both"/>
        <w:rPr>
          <w:rFonts w:ascii="Calibri" w:hAnsi="Calibri"/>
          <w:sz w:val="24"/>
          <w:szCs w:val="24"/>
        </w:rPr>
      </w:pPr>
      <w:r w:rsidRPr="00C1093A">
        <w:rPr>
          <w:rFonts w:ascii="Calibri" w:hAnsi="Calibri"/>
          <w:sz w:val="24"/>
          <w:szCs w:val="24"/>
        </w:rPr>
        <w:t>Inducerea în eroare a instituţiilor care gestionează fonduri europene, inclusiv furnizarea de informaţii eronate şi/sau contradictorii în mod intenţionat, se pedepsesc conform legii.</w:t>
      </w:r>
    </w:p>
    <w:p w14:paraId="24AF87BF" w14:textId="1ABA76CF" w:rsidR="00351DB8" w:rsidRPr="00C1093A" w:rsidRDefault="007C2293" w:rsidP="009C1C5C">
      <w:pPr>
        <w:jc w:val="both"/>
        <w:rPr>
          <w:rFonts w:ascii="Calibri" w:hAnsi="Calibri"/>
          <w:sz w:val="24"/>
          <w:szCs w:val="24"/>
        </w:rPr>
      </w:pPr>
      <w:r w:rsidRPr="00C1093A">
        <w:rPr>
          <w:rFonts w:ascii="Calibri" w:hAnsi="Calibri"/>
          <w:sz w:val="24"/>
          <w:szCs w:val="24"/>
        </w:rPr>
        <w:t>Calculul termenelor se realizează în conformitate cu prevederile Ordonanței de urgență  nr23/2023, privind instituirea unor măsuri de simplificare și digitalizare pentru gestionarea fondurilor europene aferente Politicii de Coeziune 2021-2027 precum si  regulile aplicabile prevăzute in legislatia în vigoare la data lansării prezentului ghid.</w:t>
      </w:r>
    </w:p>
    <w:p w14:paraId="40B6466B" w14:textId="77777777" w:rsidR="004E7083" w:rsidRPr="00C1093A" w:rsidRDefault="004E7083" w:rsidP="004E7083">
      <w:pPr>
        <w:pStyle w:val="ListParagraph"/>
        <w:jc w:val="both"/>
        <w:rPr>
          <w:rFonts w:ascii="Calibri" w:hAnsi="Calibri"/>
          <w:sz w:val="24"/>
          <w:szCs w:val="24"/>
          <w:highlight w:val="cyan"/>
        </w:rPr>
      </w:pPr>
    </w:p>
    <w:p w14:paraId="5D56E42D" w14:textId="177B939E" w:rsidR="00181E8F" w:rsidRPr="00C1093A" w:rsidRDefault="00181E8F" w:rsidP="00E07D7E">
      <w:pPr>
        <w:pStyle w:val="Heading2"/>
        <w:numPr>
          <w:ilvl w:val="1"/>
          <w:numId w:val="37"/>
        </w:numPr>
        <w:rPr>
          <w:rFonts w:ascii="Calibri" w:hAnsi="Calibri" w:cs="Calibri"/>
        </w:rPr>
      </w:pPr>
      <w:bookmarkStart w:id="166" w:name="_Toc90891337"/>
      <w:bookmarkStart w:id="167" w:name="_Toc99376175"/>
      <w:bookmarkStart w:id="168" w:name="_Toc154146174"/>
      <w:bookmarkStart w:id="169" w:name="_Hlk95145415"/>
      <w:bookmarkStart w:id="170" w:name="_Hlk92981142"/>
      <w:r w:rsidRPr="00C1093A">
        <w:rPr>
          <w:rFonts w:ascii="Calibri" w:hAnsi="Calibri" w:cs="Calibri"/>
        </w:rPr>
        <w:t xml:space="preserve">Conformitate administrativă </w:t>
      </w:r>
      <w:bookmarkEnd w:id="166"/>
      <w:bookmarkEnd w:id="167"/>
      <w:r w:rsidR="00933811" w:rsidRPr="00C1093A">
        <w:rPr>
          <w:rFonts w:ascii="Calibri" w:hAnsi="Calibri" w:cs="Calibri"/>
        </w:rPr>
        <w:t>– DECLARAŢIA UNICĂ</w:t>
      </w:r>
      <w:bookmarkEnd w:id="168"/>
    </w:p>
    <w:p w14:paraId="697C86C9"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C1093A" w:rsidRDefault="00181E8F" w:rsidP="00181E8F">
      <w:pPr>
        <w:spacing w:before="0" w:after="0"/>
        <w:jc w:val="both"/>
        <w:rPr>
          <w:rFonts w:ascii="Calibri" w:hAnsi="Calibri"/>
          <w:sz w:val="24"/>
          <w:szCs w:val="24"/>
        </w:rPr>
      </w:pPr>
    </w:p>
    <w:p w14:paraId="17D9C5C0"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036E253C" w14:textId="77777777" w:rsidR="00181E8F" w:rsidRPr="00C1093A" w:rsidRDefault="00181E8F" w:rsidP="00181E8F">
      <w:pPr>
        <w:spacing w:before="0" w:after="0"/>
        <w:jc w:val="both"/>
        <w:rPr>
          <w:rFonts w:ascii="Calibri" w:hAnsi="Calibri"/>
          <w:b/>
          <w:bCs/>
          <w:sz w:val="24"/>
          <w:szCs w:val="24"/>
        </w:rPr>
      </w:pPr>
    </w:p>
    <w:p w14:paraId="33970FC4" w14:textId="77777777" w:rsidR="00181E8F" w:rsidRPr="00C1093A" w:rsidRDefault="00181E8F" w:rsidP="00181E8F">
      <w:pPr>
        <w:spacing w:before="0" w:after="0"/>
        <w:jc w:val="both"/>
        <w:rPr>
          <w:rFonts w:ascii="Calibri" w:hAnsi="Calibri"/>
          <w:b/>
          <w:bCs/>
          <w:sz w:val="24"/>
          <w:szCs w:val="24"/>
        </w:rPr>
      </w:pPr>
      <w:r w:rsidRPr="00C1093A">
        <w:rPr>
          <w:rFonts w:ascii="Calibri" w:hAnsi="Calibri"/>
          <w:b/>
          <w:bCs/>
          <w:sz w:val="24"/>
          <w:szCs w:val="24"/>
        </w:rPr>
        <w:lastRenderedPageBreak/>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C1093A" w:rsidRDefault="00181E8F" w:rsidP="00181E8F">
      <w:pPr>
        <w:spacing w:before="0" w:after="0"/>
        <w:jc w:val="both"/>
        <w:rPr>
          <w:rFonts w:ascii="Calibri" w:hAnsi="Calibri"/>
          <w:b/>
          <w:bCs/>
          <w:sz w:val="24"/>
          <w:szCs w:val="24"/>
        </w:rPr>
      </w:pPr>
    </w:p>
    <w:p w14:paraId="43F834E2" w14:textId="77777777" w:rsidR="00181E8F" w:rsidRPr="00C1093A" w:rsidRDefault="00181E8F" w:rsidP="00181E8F">
      <w:pPr>
        <w:spacing w:before="0" w:after="0"/>
        <w:jc w:val="both"/>
        <w:rPr>
          <w:rFonts w:ascii="Calibri" w:hAnsi="Calibri"/>
          <w:sz w:val="24"/>
          <w:szCs w:val="24"/>
        </w:rPr>
      </w:pPr>
    </w:p>
    <w:p w14:paraId="29A60157" w14:textId="6882884B" w:rsidR="00933811" w:rsidRPr="00C1093A" w:rsidRDefault="00933811" w:rsidP="00E07D7E">
      <w:pPr>
        <w:pStyle w:val="Heading2"/>
        <w:numPr>
          <w:ilvl w:val="1"/>
          <w:numId w:val="37"/>
        </w:numPr>
        <w:rPr>
          <w:rFonts w:ascii="Calibri" w:hAnsi="Calibri" w:cs="Calibri"/>
        </w:rPr>
      </w:pPr>
      <w:bookmarkStart w:id="171" w:name="_Toc154146175"/>
      <w:bookmarkStart w:id="172" w:name="_Toc90891338"/>
      <w:bookmarkStart w:id="173" w:name="_Toc99376176"/>
      <w:bookmarkEnd w:id="169"/>
      <w:bookmarkEnd w:id="170"/>
      <w:r w:rsidRPr="00C1093A">
        <w:rPr>
          <w:rFonts w:ascii="Calibri" w:hAnsi="Calibri" w:cs="Calibri"/>
        </w:rPr>
        <w:t>Etapa de evaluare preliminară – dacă este cazul (specific pentru intervențiile FSE+)</w:t>
      </w:r>
      <w:bookmarkEnd w:id="171"/>
      <w:r w:rsidR="00925B43" w:rsidRPr="00C1093A">
        <w:rPr>
          <w:rFonts w:ascii="Calibri" w:hAnsi="Calibri" w:cs="Calibri"/>
        </w:rPr>
        <w:t xml:space="preserve"> </w:t>
      </w:r>
    </w:p>
    <w:p w14:paraId="76B909A3" w14:textId="67600D6E" w:rsidR="008F7550" w:rsidRPr="00C1093A" w:rsidRDefault="00671651" w:rsidP="008F7550">
      <w:pPr>
        <w:rPr>
          <w:rFonts w:ascii="Calibri" w:hAnsi="Calibri"/>
          <w:sz w:val="24"/>
          <w:szCs w:val="24"/>
        </w:rPr>
      </w:pPr>
      <w:r w:rsidRPr="00C1093A">
        <w:rPr>
          <w:rFonts w:ascii="Calibri" w:hAnsi="Calibri"/>
          <w:sz w:val="24"/>
          <w:szCs w:val="24"/>
        </w:rPr>
        <w:t>Această secțiune nu se aplică prezentului apel.</w:t>
      </w:r>
    </w:p>
    <w:p w14:paraId="735CAB45" w14:textId="77777777" w:rsidR="00DF51AC" w:rsidRPr="00C1093A" w:rsidRDefault="00DF51AC" w:rsidP="008F7550">
      <w:pPr>
        <w:rPr>
          <w:rFonts w:ascii="Calibri" w:hAnsi="Calibri"/>
          <w:sz w:val="24"/>
          <w:szCs w:val="24"/>
        </w:rPr>
      </w:pPr>
    </w:p>
    <w:p w14:paraId="2411A7C8" w14:textId="43A7146C" w:rsidR="00181E8F" w:rsidRPr="00C1093A" w:rsidRDefault="00181E8F" w:rsidP="00E07D7E">
      <w:pPr>
        <w:pStyle w:val="Heading2"/>
        <w:numPr>
          <w:ilvl w:val="1"/>
          <w:numId w:val="37"/>
        </w:numPr>
        <w:rPr>
          <w:rFonts w:ascii="Calibri" w:hAnsi="Calibri" w:cs="Calibri"/>
        </w:rPr>
      </w:pPr>
      <w:bookmarkStart w:id="174" w:name="_Toc154146176"/>
      <w:r w:rsidRPr="00C1093A">
        <w:rPr>
          <w:rFonts w:ascii="Calibri" w:hAnsi="Calibri" w:cs="Calibri"/>
        </w:rPr>
        <w:t>Evaluarea tehnică și financiară</w:t>
      </w:r>
      <w:bookmarkEnd w:id="172"/>
      <w:bookmarkEnd w:id="173"/>
      <w:r w:rsidR="004E7C1E" w:rsidRPr="00C1093A">
        <w:rPr>
          <w:rFonts w:ascii="Calibri" w:hAnsi="Calibri" w:cs="Calibri"/>
        </w:rPr>
        <w:t>.</w:t>
      </w:r>
      <w:r w:rsidR="00933811" w:rsidRPr="00C1093A">
        <w:rPr>
          <w:rFonts w:ascii="Calibri" w:hAnsi="Calibri" w:cs="Calibri"/>
        </w:rPr>
        <w:t>Criterii de evaluare tehnică și financiară</w:t>
      </w:r>
      <w:bookmarkEnd w:id="174"/>
      <w:r w:rsidR="00933811" w:rsidRPr="00C1093A">
        <w:rPr>
          <w:rFonts w:ascii="Calibri" w:hAnsi="Calibri" w:cs="Calibri"/>
        </w:rPr>
        <w:t xml:space="preserve"> </w:t>
      </w:r>
    </w:p>
    <w:p w14:paraId="25351C8C" w14:textId="77777777" w:rsidR="008F7550" w:rsidRPr="00C1093A" w:rsidRDefault="008F7550" w:rsidP="00181E8F">
      <w:pPr>
        <w:autoSpaceDE w:val="0"/>
        <w:autoSpaceDN w:val="0"/>
        <w:adjustRightInd w:val="0"/>
        <w:spacing w:before="0" w:after="0"/>
        <w:jc w:val="both"/>
        <w:rPr>
          <w:rFonts w:ascii="Calibri" w:hAnsi="Calibri"/>
          <w:b/>
          <w:i/>
          <w:sz w:val="24"/>
          <w:szCs w:val="24"/>
          <w:lang w:eastAsia="en-GB"/>
        </w:rPr>
      </w:pPr>
    </w:p>
    <w:p w14:paraId="67D0030C"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3211C478" w14:textId="77777777" w:rsidR="00181E8F" w:rsidRPr="00C1093A" w:rsidRDefault="00181E8F" w:rsidP="00181E8F">
      <w:pPr>
        <w:spacing w:before="0" w:after="0"/>
        <w:jc w:val="both"/>
        <w:rPr>
          <w:rFonts w:ascii="Calibri" w:hAnsi="Calibri"/>
          <w:sz w:val="24"/>
          <w:szCs w:val="24"/>
        </w:rPr>
      </w:pPr>
    </w:p>
    <w:p w14:paraId="6EAAF2A7" w14:textId="4BA9E99F"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50744364" w14:textId="174A29E0" w:rsidR="009243E5" w:rsidRPr="00C1093A" w:rsidRDefault="009243E5" w:rsidP="00181E8F">
      <w:pPr>
        <w:spacing w:before="0" w:after="0"/>
        <w:jc w:val="both"/>
        <w:rPr>
          <w:rFonts w:ascii="Calibri" w:hAnsi="Calibri"/>
          <w:sz w:val="24"/>
          <w:szCs w:val="24"/>
        </w:rPr>
      </w:pPr>
    </w:p>
    <w:p w14:paraId="02ACE030" w14:textId="77777777" w:rsidR="00D67E6C" w:rsidRPr="00C1093A" w:rsidRDefault="00D67E6C" w:rsidP="00D67E6C">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In cadrul etapei de depunere a cererii de finantare, solicitantul  are posibilitatea sa realizeze o  autoevaluare a proiectului.  Punctajul final în baza căruia se decide trecerea în etapa de contractare a unui proiect este cel obținut ca urmare a evaluării tehnice și financiare realizată de către comisiile de evaluare.</w:t>
      </w:r>
    </w:p>
    <w:p w14:paraId="2F2BE050" w14:textId="77777777" w:rsidR="00181E8F" w:rsidRPr="00C1093A" w:rsidRDefault="00181E8F" w:rsidP="00181E8F">
      <w:pPr>
        <w:spacing w:before="0" w:after="0"/>
        <w:jc w:val="both"/>
        <w:rPr>
          <w:rFonts w:ascii="Calibri" w:hAnsi="Calibri"/>
          <w:sz w:val="24"/>
          <w:szCs w:val="24"/>
        </w:rPr>
      </w:pPr>
    </w:p>
    <w:p w14:paraId="1A2A131E" w14:textId="77777777" w:rsidR="005C4686" w:rsidRPr="00C1093A" w:rsidRDefault="005C4686" w:rsidP="005C4686">
      <w:pPr>
        <w:spacing w:before="0" w:after="0"/>
        <w:jc w:val="both"/>
        <w:rPr>
          <w:rFonts w:ascii="Calibri" w:hAnsi="Calibri"/>
          <w:sz w:val="24"/>
          <w:szCs w:val="24"/>
        </w:rPr>
      </w:pPr>
      <w:r w:rsidRPr="00C1093A">
        <w:rPr>
          <w:rFonts w:ascii="Calibri" w:hAnsi="Calibri"/>
          <w:sz w:val="24"/>
          <w:szCs w:val="24"/>
        </w:rPr>
        <w:t xml:space="preserve">Astfel, comisia de evaluare va formula câte clarificări va considera necesar pentru evaluarea cererii de finanțare, cu respectarea aplicarii unui tratament egal si nediscriminatoriu tuturor solicitantilor </w:t>
      </w:r>
    </w:p>
    <w:p w14:paraId="5B2C2E94" w14:textId="77777777" w:rsidR="005C4686" w:rsidRPr="00C1093A" w:rsidRDefault="005C4686" w:rsidP="005C4686">
      <w:pPr>
        <w:spacing w:before="0" w:after="0"/>
        <w:jc w:val="both"/>
        <w:rPr>
          <w:rFonts w:ascii="Calibri" w:hAnsi="Calibri"/>
          <w:sz w:val="24"/>
          <w:szCs w:val="24"/>
        </w:rPr>
      </w:pPr>
      <w:r w:rsidRPr="00C1093A">
        <w:rPr>
          <w:rFonts w:ascii="Calibri" w:hAnsi="Calibri"/>
          <w:sz w:val="24"/>
          <w:szCs w:val="24"/>
        </w:rPr>
        <w:t>Termenul de răspuns va fi rezonabil raportat la complexitatea clarificărilor (maxim 5 lucrătoare din ziua lucrătoare imediat următoare transmiterii solicitării prin sistemul electronic), cu posibilitatea de prelungire la cererea beneficiarului (maxim 10 zile lucrătoare peste termenul inițial indicat în solicitarea de clarificări).</w:t>
      </w:r>
    </w:p>
    <w:p w14:paraId="4903C4F3" w14:textId="77777777" w:rsidR="005C4686" w:rsidRPr="00C1093A" w:rsidRDefault="005C4686" w:rsidP="005C4686">
      <w:pPr>
        <w:spacing w:before="0" w:after="0"/>
        <w:jc w:val="both"/>
        <w:rPr>
          <w:rFonts w:ascii="Calibri" w:hAnsi="Calibri"/>
          <w:sz w:val="24"/>
          <w:szCs w:val="24"/>
        </w:rPr>
      </w:pPr>
      <w:r w:rsidRPr="00C1093A">
        <w:rPr>
          <w:rFonts w:ascii="Calibri" w:hAnsi="Calibri"/>
          <w:sz w:val="24"/>
          <w:szCs w:val="24"/>
        </w:rPr>
        <w:t xml:space="preserve">Termenul maxim de evaluare tehnică și financiară pentru un proiect nu poate depăși 50 de zile calendaristice, începând cu ziua lucrătoare imediat următoare zilei în care s-a alocat cererea de finanțare către comisia de evaluare tehnico-financiară  și se finalizează odată cu  informarea solicitantului cu privire la finalizarea procesului de evaluare tehnică și financiară (respectiv transmiterea Notificării de finalizare proces evaluare tehnică și financiară prin aplicația electronică. Depășirea termenului maxim de evaluare se poate accepta doar în cazuri justificate </w:t>
      </w:r>
      <w:r w:rsidRPr="00C1093A">
        <w:rPr>
          <w:rFonts w:ascii="Calibri" w:hAnsi="Calibri"/>
          <w:sz w:val="24"/>
          <w:szCs w:val="24"/>
        </w:rPr>
        <w:lastRenderedPageBreak/>
        <w:t>(în condițiile suprapunerilor de cereri de finantare în etapa de evaluare sau în alte cazuri speciale).</w:t>
      </w:r>
    </w:p>
    <w:p w14:paraId="30A7684F" w14:textId="77777777" w:rsidR="005C4686" w:rsidRPr="00C1093A" w:rsidRDefault="005C4686" w:rsidP="005C4686">
      <w:pPr>
        <w:spacing w:before="0" w:after="0"/>
        <w:jc w:val="both"/>
        <w:rPr>
          <w:rFonts w:ascii="Calibri" w:hAnsi="Calibri"/>
          <w:sz w:val="24"/>
          <w:szCs w:val="24"/>
        </w:rPr>
      </w:pPr>
    </w:p>
    <w:p w14:paraId="215963DC" w14:textId="77777777" w:rsidR="005C4686" w:rsidRPr="00C1093A" w:rsidRDefault="005C4686" w:rsidP="005C4686">
      <w:pPr>
        <w:spacing w:before="0" w:after="0"/>
        <w:jc w:val="both"/>
        <w:rPr>
          <w:rFonts w:ascii="Calibri" w:hAnsi="Calibri"/>
          <w:sz w:val="24"/>
          <w:szCs w:val="24"/>
        </w:rPr>
      </w:pPr>
      <w:r w:rsidRPr="00C1093A">
        <w:rPr>
          <w:rFonts w:ascii="Calibri" w:hAnsi="Calibri"/>
          <w:sz w:val="24"/>
          <w:szCs w:val="24"/>
        </w:rPr>
        <w:t>În lipsa unor răspunsuri la clarificări AM va lua decizia de selectare sau respingere a proiectelor în vederea finanțării pe baza informațiilor existente.</w:t>
      </w:r>
    </w:p>
    <w:p w14:paraId="7D58BB7F" w14:textId="77777777" w:rsidR="005C4686" w:rsidRPr="00C1093A" w:rsidRDefault="005C4686" w:rsidP="005C4686">
      <w:pPr>
        <w:spacing w:before="0" w:after="0"/>
        <w:jc w:val="both"/>
        <w:rPr>
          <w:rFonts w:ascii="Calibri" w:hAnsi="Calibri"/>
          <w:sz w:val="24"/>
          <w:szCs w:val="24"/>
        </w:rPr>
      </w:pPr>
    </w:p>
    <w:p w14:paraId="501DE967" w14:textId="77777777" w:rsidR="005C4686" w:rsidRPr="00C1093A" w:rsidRDefault="005C4686" w:rsidP="005C4686">
      <w:pPr>
        <w:spacing w:before="0" w:after="0"/>
        <w:jc w:val="both"/>
        <w:rPr>
          <w:rFonts w:ascii="Calibri" w:hAnsi="Calibri"/>
          <w:sz w:val="24"/>
          <w:szCs w:val="24"/>
        </w:rPr>
      </w:pPr>
      <w:r w:rsidRPr="00C1093A">
        <w:rPr>
          <w:rFonts w:ascii="Calibri" w:hAnsi="Calibr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268FEE69" w14:textId="77777777" w:rsidR="005C4686" w:rsidRPr="00C1093A" w:rsidRDefault="005C4686" w:rsidP="005C4686">
      <w:pPr>
        <w:spacing w:before="0" w:after="0"/>
        <w:jc w:val="both"/>
        <w:rPr>
          <w:rFonts w:ascii="Calibri" w:hAnsi="Calibri"/>
          <w:sz w:val="24"/>
          <w:szCs w:val="24"/>
        </w:rPr>
      </w:pPr>
    </w:p>
    <w:p w14:paraId="7AB9EB63" w14:textId="77777777" w:rsidR="005C4686" w:rsidRPr="00C1093A" w:rsidRDefault="005C4686" w:rsidP="005C4686">
      <w:pPr>
        <w:spacing w:before="0" w:after="0"/>
        <w:jc w:val="both"/>
        <w:rPr>
          <w:rFonts w:ascii="Calibri" w:hAnsi="Calibri"/>
          <w:b/>
          <w:bCs/>
          <w:sz w:val="24"/>
          <w:szCs w:val="24"/>
        </w:rPr>
      </w:pPr>
      <w:r w:rsidRPr="00C1093A">
        <w:rPr>
          <w:rFonts w:ascii="Calibri" w:hAnsi="Calibri"/>
          <w:b/>
          <w:bCs/>
          <w:sz w:val="24"/>
          <w:szCs w:val="24"/>
        </w:rPr>
        <w:t xml:space="preserve">Vizita pe teren </w:t>
      </w:r>
    </w:p>
    <w:p w14:paraId="49882C7A" w14:textId="77777777" w:rsidR="005C4686" w:rsidRPr="00C1093A" w:rsidRDefault="005C4686" w:rsidP="005C4686">
      <w:pPr>
        <w:spacing w:before="0" w:after="0"/>
        <w:jc w:val="both"/>
        <w:rPr>
          <w:rFonts w:ascii="Calibri" w:hAnsi="Calibri"/>
          <w:sz w:val="24"/>
          <w:szCs w:val="24"/>
        </w:rPr>
      </w:pPr>
      <w:r w:rsidRPr="00C1093A">
        <w:rPr>
          <w:rFonts w:ascii="Calibri" w:hAnsi="Calibri"/>
          <w:sz w:val="24"/>
          <w:szCs w:val="24"/>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081F1360" w14:textId="77777777" w:rsidR="005C4686" w:rsidRPr="00C1093A" w:rsidRDefault="005C4686" w:rsidP="005C4686">
      <w:pPr>
        <w:spacing w:before="0" w:after="0"/>
        <w:jc w:val="both"/>
        <w:rPr>
          <w:rFonts w:ascii="Calibri" w:hAnsi="Calibri"/>
          <w:sz w:val="24"/>
          <w:szCs w:val="24"/>
        </w:rPr>
      </w:pPr>
      <w:r w:rsidRPr="00C1093A">
        <w:rPr>
          <w:rFonts w:ascii="Calibri" w:hAnsi="Calibri"/>
          <w:sz w:val="24"/>
          <w:szCs w:val="24"/>
        </w:rPr>
        <w:t xml:space="preserve">În acest sens se va completa Raportul de vizită în teren, care va fi semnat de către membrii Comisiei de Evaluare, reprezentanții AM prezenți în teren, cât și de către reprezentantul legal al solicitantului/persoana împuternicită.   </w:t>
      </w:r>
    </w:p>
    <w:p w14:paraId="2B36EF31" w14:textId="77777777" w:rsidR="005C4686" w:rsidRPr="00C1093A" w:rsidRDefault="005C4686" w:rsidP="005C4686">
      <w:pPr>
        <w:spacing w:before="0" w:after="0"/>
        <w:jc w:val="both"/>
        <w:rPr>
          <w:rFonts w:ascii="Calibri" w:hAnsi="Calibri"/>
          <w:sz w:val="24"/>
          <w:szCs w:val="24"/>
        </w:rPr>
      </w:pPr>
    </w:p>
    <w:p w14:paraId="7582EFCF" w14:textId="77777777" w:rsidR="005C4686" w:rsidRPr="00C1093A" w:rsidRDefault="005C4686" w:rsidP="005C4686">
      <w:pPr>
        <w:spacing w:before="0" w:after="0"/>
        <w:jc w:val="both"/>
        <w:rPr>
          <w:rFonts w:ascii="Calibri" w:hAnsi="Calibri"/>
          <w:sz w:val="24"/>
          <w:szCs w:val="24"/>
        </w:rPr>
      </w:pPr>
      <w:r w:rsidRPr="00C1093A">
        <w:rPr>
          <w:rFonts w:ascii="Calibri" w:hAnsi="Calibr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3B36BD34" w14:textId="77777777" w:rsidR="005C4686" w:rsidRPr="00C1093A" w:rsidRDefault="005C4686" w:rsidP="005C4686">
      <w:pPr>
        <w:spacing w:before="0" w:after="0"/>
        <w:jc w:val="both"/>
        <w:rPr>
          <w:rFonts w:ascii="Calibri" w:hAnsi="Calibri"/>
          <w:sz w:val="24"/>
          <w:szCs w:val="24"/>
        </w:rPr>
      </w:pPr>
    </w:p>
    <w:p w14:paraId="3E054809" w14:textId="77777777" w:rsidR="005C4686" w:rsidRPr="00C1093A" w:rsidRDefault="005C4686" w:rsidP="005C4686">
      <w:pPr>
        <w:spacing w:before="0" w:after="0"/>
        <w:jc w:val="both"/>
        <w:rPr>
          <w:rFonts w:ascii="Calibri" w:hAnsi="Calibri"/>
          <w:sz w:val="24"/>
          <w:szCs w:val="24"/>
        </w:rPr>
      </w:pPr>
      <w:r w:rsidRPr="00C1093A">
        <w:rPr>
          <w:rFonts w:ascii="Calibri" w:hAnsi="Calibri"/>
          <w:sz w:val="24"/>
          <w:szCs w:val="24"/>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10 zile lucrătoare de la notificarea AM.</w:t>
      </w:r>
    </w:p>
    <w:p w14:paraId="6BA95A6F" w14:textId="77777777" w:rsidR="005C4686" w:rsidRPr="00C1093A" w:rsidRDefault="005C4686" w:rsidP="005C4686">
      <w:pPr>
        <w:spacing w:before="0" w:after="0"/>
        <w:jc w:val="both"/>
        <w:rPr>
          <w:rFonts w:ascii="Calibri" w:hAnsi="Calibri"/>
          <w:sz w:val="24"/>
          <w:szCs w:val="24"/>
        </w:rPr>
      </w:pPr>
      <w:r w:rsidRPr="00C1093A">
        <w:rPr>
          <w:rFonts w:ascii="Calibri" w:hAnsi="Calibr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5AFF3402" w14:textId="77777777" w:rsidR="005C4686" w:rsidRPr="00C1093A" w:rsidRDefault="005C4686" w:rsidP="005C4686">
      <w:pPr>
        <w:spacing w:before="0" w:after="0"/>
        <w:jc w:val="both"/>
        <w:rPr>
          <w:rFonts w:ascii="Calibri" w:hAnsi="Calibri"/>
          <w:sz w:val="24"/>
          <w:szCs w:val="24"/>
        </w:rPr>
      </w:pPr>
      <w:r w:rsidRPr="00C1093A">
        <w:rPr>
          <w:rFonts w:ascii="Calibri" w:hAnsi="Calibri"/>
          <w:sz w:val="24"/>
          <w:szCs w:val="24"/>
        </w:rPr>
        <w:t>În cadrul etapei de vizită la fața locului nu vor fi preluate documente suplimentare.</w:t>
      </w:r>
    </w:p>
    <w:p w14:paraId="35F3E5BA" w14:textId="1009CBE1" w:rsidR="00B057C3" w:rsidRPr="00C1093A" w:rsidRDefault="00B057C3" w:rsidP="00181E8F">
      <w:pPr>
        <w:spacing w:before="0" w:after="0"/>
        <w:jc w:val="both"/>
        <w:rPr>
          <w:rFonts w:ascii="Calibri" w:hAnsi="Calibri"/>
          <w:sz w:val="24"/>
          <w:szCs w:val="24"/>
        </w:rPr>
      </w:pPr>
    </w:p>
    <w:p w14:paraId="2A0987A0" w14:textId="77777777" w:rsidR="00D67E6C" w:rsidRPr="00C1093A" w:rsidRDefault="00D67E6C" w:rsidP="00D67E6C">
      <w:pPr>
        <w:spacing w:before="0" w:after="0"/>
        <w:rPr>
          <w:rFonts w:asciiTheme="minorHAnsi" w:hAnsiTheme="minorHAnsi" w:cstheme="minorHAnsi"/>
          <w:b/>
          <w:bCs/>
          <w:sz w:val="24"/>
          <w:szCs w:val="24"/>
        </w:rPr>
      </w:pPr>
      <w:r w:rsidRPr="00C1093A">
        <w:rPr>
          <w:rFonts w:asciiTheme="minorHAnsi" w:hAnsiTheme="minorHAnsi" w:cstheme="minorHAnsi"/>
          <w:b/>
          <w:bCs/>
          <w:sz w:val="24"/>
          <w:szCs w:val="24"/>
        </w:rPr>
        <w:t>Criterii de evaluare tehnică şi financiară</w:t>
      </w:r>
    </w:p>
    <w:p w14:paraId="4AA4BB86" w14:textId="77777777" w:rsidR="00D67E6C" w:rsidRPr="00C1093A" w:rsidRDefault="00D67E6C" w:rsidP="00D67E6C">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În ceea ce privește criteriile de selecție, grila de evaluare tehnico-financiară cuprinde două Secțiuni după cum urmează:</w:t>
      </w:r>
    </w:p>
    <w:p w14:paraId="2CBAD893" w14:textId="77777777" w:rsidR="00D67E6C" w:rsidRPr="00C1093A" w:rsidRDefault="00D67E6C" w:rsidP="00D67E6C">
      <w:pPr>
        <w:tabs>
          <w:tab w:val="left" w:pos="567"/>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w:t>
      </w:r>
      <w:r w:rsidRPr="00C1093A">
        <w:rPr>
          <w:rFonts w:asciiTheme="minorHAnsi" w:hAnsiTheme="minorHAnsi" w:cstheme="minorHAnsi"/>
          <w:sz w:val="24"/>
          <w:szCs w:val="24"/>
        </w:rPr>
        <w:tab/>
        <w:t xml:space="preserve">Secțiunea I – care cuprinde criterii referitoare la contribuția proiectului la obiectivului specific, eficiența costurilor, complementaritatea cu alte investiții propuse/realizate prin PRSE 2021-2027/alte surse, integrării cooperarii la nivel de proiect, gradul de pregătire/maturitate al </w:t>
      </w:r>
      <w:r w:rsidRPr="00C1093A">
        <w:rPr>
          <w:rFonts w:asciiTheme="minorHAnsi" w:hAnsiTheme="minorHAnsi" w:cstheme="minorHAnsi"/>
          <w:sz w:val="24"/>
          <w:szCs w:val="24"/>
        </w:rPr>
        <w:lastRenderedPageBreak/>
        <w:t>proiectului, contributia proiectului la teme orizontale (suplimentar peste minimul prevăzut de lege).</w:t>
      </w:r>
    </w:p>
    <w:p w14:paraId="17135187" w14:textId="77777777" w:rsidR="00D67E6C" w:rsidRPr="00C1093A" w:rsidRDefault="00D67E6C" w:rsidP="00D67E6C">
      <w:pPr>
        <w:tabs>
          <w:tab w:val="left" w:pos="567"/>
        </w:tabs>
        <w:spacing w:before="0" w:after="0"/>
        <w:jc w:val="both"/>
        <w:rPr>
          <w:rFonts w:asciiTheme="minorHAnsi" w:hAnsiTheme="minorHAnsi" w:cstheme="minorHAnsi"/>
          <w:sz w:val="24"/>
          <w:szCs w:val="24"/>
        </w:rPr>
      </w:pPr>
      <w:r w:rsidRPr="00C1093A">
        <w:rPr>
          <w:rFonts w:asciiTheme="minorHAnsi" w:hAnsiTheme="minorHAnsi" w:cstheme="minorHAnsi"/>
          <w:sz w:val="24"/>
          <w:szCs w:val="24"/>
        </w:rPr>
        <w:t>•</w:t>
      </w:r>
      <w:r w:rsidRPr="00C1093A">
        <w:rPr>
          <w:rFonts w:asciiTheme="minorHAnsi" w:hAnsiTheme="minorHAnsi" w:cstheme="minorHAnsi"/>
          <w:sz w:val="24"/>
          <w:szCs w:val="24"/>
        </w:rPr>
        <w:tab/>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62DF4290" w14:textId="77777777" w:rsidR="00D67E6C" w:rsidRPr="00C1093A" w:rsidRDefault="00D67E6C" w:rsidP="00181E8F">
      <w:pPr>
        <w:spacing w:before="0" w:after="0"/>
        <w:jc w:val="both"/>
        <w:rPr>
          <w:rFonts w:ascii="Calibri" w:hAnsi="Calibri"/>
          <w:sz w:val="24"/>
          <w:szCs w:val="24"/>
        </w:rPr>
      </w:pPr>
    </w:p>
    <w:p w14:paraId="4DD8C675" w14:textId="77777777" w:rsidR="003E37FE" w:rsidRPr="00C1093A" w:rsidRDefault="003E37FE" w:rsidP="003E37FE">
      <w:pPr>
        <w:spacing w:before="0" w:after="0" w:line="259" w:lineRule="auto"/>
        <w:jc w:val="both"/>
        <w:rPr>
          <w:rFonts w:ascii="Calibri" w:hAnsi="Calibri"/>
          <w:b/>
          <w:bCs/>
          <w:sz w:val="24"/>
          <w:szCs w:val="24"/>
          <w:lang w:val="en-GB"/>
        </w:rPr>
      </w:pPr>
      <w:bookmarkStart w:id="175" w:name="_Toc90891341"/>
      <w:r w:rsidRPr="00C1093A">
        <w:rPr>
          <w:rFonts w:ascii="Calibri" w:hAnsi="Calibri"/>
          <w:b/>
          <w:bCs/>
          <w:sz w:val="24"/>
          <w:szCs w:val="24"/>
          <w:lang w:val="en-GB"/>
        </w:rPr>
        <w:t>SECTIUNEA I</w:t>
      </w:r>
    </w:p>
    <w:p w14:paraId="1134DB04" w14:textId="77777777" w:rsidR="00921731" w:rsidRPr="00C1093A" w:rsidRDefault="00921731" w:rsidP="00E07D7E">
      <w:pPr>
        <w:numPr>
          <w:ilvl w:val="0"/>
          <w:numId w:val="23"/>
        </w:numPr>
        <w:contextualSpacing/>
        <w:jc w:val="both"/>
        <w:rPr>
          <w:rFonts w:ascii="Calibri" w:hAnsi="Calibri"/>
          <w:b/>
          <w:bCs/>
          <w:sz w:val="24"/>
          <w:szCs w:val="24"/>
          <w:lang w:val="fr-FR"/>
        </w:rPr>
      </w:pPr>
      <w:proofErr w:type="spellStart"/>
      <w:r w:rsidRPr="00C1093A">
        <w:rPr>
          <w:rFonts w:ascii="Calibri" w:hAnsi="Calibri"/>
          <w:b/>
          <w:bCs/>
          <w:sz w:val="24"/>
          <w:szCs w:val="24"/>
          <w:lang w:val="fr-FR"/>
        </w:rPr>
        <w:t>Contribuția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proiectului</w:t>
      </w:r>
      <w:proofErr w:type="spellEnd"/>
      <w:r w:rsidRPr="00C1093A">
        <w:rPr>
          <w:rFonts w:ascii="Calibri" w:hAnsi="Calibri"/>
          <w:b/>
          <w:bCs/>
          <w:sz w:val="24"/>
          <w:szCs w:val="24"/>
          <w:lang w:val="fr-FR"/>
        </w:rPr>
        <w:t xml:space="preserve"> la </w:t>
      </w:r>
      <w:proofErr w:type="spellStart"/>
      <w:r w:rsidRPr="00C1093A">
        <w:rPr>
          <w:rFonts w:ascii="Calibri" w:hAnsi="Calibri"/>
          <w:b/>
          <w:bCs/>
          <w:sz w:val="24"/>
          <w:szCs w:val="24"/>
          <w:lang w:val="fr-FR"/>
        </w:rPr>
        <w:t>realizarea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Obiectivului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Specific</w:t>
      </w:r>
      <w:proofErr w:type="spellEnd"/>
      <w:r w:rsidRPr="00C1093A">
        <w:rPr>
          <w:rFonts w:ascii="Calibri" w:hAnsi="Calibri"/>
          <w:b/>
          <w:bCs/>
          <w:sz w:val="24"/>
          <w:szCs w:val="24"/>
          <w:lang w:val="fr-FR"/>
        </w:rPr>
        <w:t xml:space="preserve"> 4.2. </w:t>
      </w:r>
      <w:proofErr w:type="spellStart"/>
      <w:r w:rsidRPr="00C1093A">
        <w:rPr>
          <w:rFonts w:ascii="Calibri" w:hAnsi="Calibri"/>
          <w:b/>
          <w:bCs/>
          <w:sz w:val="24"/>
          <w:szCs w:val="24"/>
          <w:lang w:val="fr-FR"/>
        </w:rPr>
        <w:t>Îmbunătățirea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accesului</w:t>
      </w:r>
      <w:proofErr w:type="spellEnd"/>
      <w:r w:rsidRPr="00C1093A">
        <w:rPr>
          <w:rFonts w:ascii="Calibri" w:hAnsi="Calibri"/>
          <w:b/>
          <w:bCs/>
          <w:sz w:val="24"/>
          <w:szCs w:val="24"/>
          <w:lang w:val="fr-FR"/>
        </w:rPr>
        <w:t xml:space="preserve"> la </w:t>
      </w:r>
      <w:proofErr w:type="spellStart"/>
      <w:r w:rsidRPr="00C1093A">
        <w:rPr>
          <w:rFonts w:ascii="Calibri" w:hAnsi="Calibri"/>
          <w:b/>
          <w:bCs/>
          <w:sz w:val="24"/>
          <w:szCs w:val="24"/>
          <w:lang w:val="fr-FR"/>
        </w:rPr>
        <w:t>servicii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și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favorabile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incluziunii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și</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calitate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în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educație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formare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și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învățare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tot</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parcursul</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vieții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prin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dezvoltarea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infrastructurii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accesibile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inclusiv</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prin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promovarea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rezilienței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pentru</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educația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și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formarea</w:t>
      </w:r>
      <w:proofErr w:type="spellEnd"/>
      <w:r w:rsidRPr="00C1093A">
        <w:rPr>
          <w:rFonts w:ascii="Calibri" w:hAnsi="Calibri"/>
          <w:b/>
          <w:bCs/>
          <w:sz w:val="24"/>
          <w:szCs w:val="24"/>
          <w:lang w:val="fr-FR"/>
        </w:rPr>
        <w:t xml:space="preserve"> la </w:t>
      </w:r>
      <w:proofErr w:type="spellStart"/>
      <w:r w:rsidRPr="00C1093A">
        <w:rPr>
          <w:rFonts w:ascii="Calibri" w:hAnsi="Calibri"/>
          <w:b/>
          <w:bCs/>
          <w:sz w:val="24"/>
          <w:szCs w:val="24"/>
          <w:lang w:val="fr-FR"/>
        </w:rPr>
        <w:t>distanță</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și</w:t>
      </w:r>
      <w:proofErr w:type="spellEnd"/>
      <w:r w:rsidRPr="00C1093A">
        <w:rPr>
          <w:rFonts w:ascii="Calibri" w:hAnsi="Calibri"/>
          <w:b/>
          <w:bCs/>
          <w:sz w:val="24"/>
          <w:szCs w:val="24"/>
          <w:lang w:val="fr-FR"/>
        </w:rPr>
        <w:t xml:space="preserve"> online (FEDR) – </w:t>
      </w:r>
      <w:proofErr w:type="spellStart"/>
      <w:r w:rsidRPr="00C1093A">
        <w:rPr>
          <w:rFonts w:ascii="Calibri" w:hAnsi="Calibri"/>
          <w:b/>
          <w:bCs/>
          <w:sz w:val="24"/>
          <w:szCs w:val="24"/>
          <w:lang w:val="fr-FR"/>
        </w:rPr>
        <w:t>maxim</w:t>
      </w:r>
      <w:proofErr w:type="spellEnd"/>
      <w:r w:rsidRPr="00C1093A">
        <w:rPr>
          <w:rFonts w:ascii="Calibri" w:hAnsi="Calibri"/>
          <w:b/>
          <w:bCs/>
          <w:sz w:val="24"/>
          <w:szCs w:val="24"/>
          <w:lang w:val="fr-FR"/>
        </w:rPr>
        <w:t xml:space="preserve"> 57 </w:t>
      </w:r>
      <w:proofErr w:type="spellStart"/>
      <w:r w:rsidRPr="00C1093A">
        <w:rPr>
          <w:rFonts w:ascii="Calibri" w:hAnsi="Calibri"/>
          <w:b/>
          <w:bCs/>
          <w:sz w:val="24"/>
          <w:szCs w:val="24"/>
          <w:lang w:val="fr-FR"/>
        </w:rPr>
        <w:t>puncte</w:t>
      </w:r>
      <w:proofErr w:type="spellEnd"/>
    </w:p>
    <w:p w14:paraId="59145F88" w14:textId="77777777" w:rsidR="003E37FE" w:rsidRPr="00C1093A" w:rsidRDefault="003E37FE" w:rsidP="003E37FE">
      <w:pPr>
        <w:spacing w:before="0" w:after="0" w:line="256" w:lineRule="auto"/>
        <w:ind w:left="720"/>
        <w:jc w:val="both"/>
        <w:rPr>
          <w:rFonts w:ascii="Calibri" w:hAnsi="Calibri"/>
          <w:sz w:val="24"/>
          <w:szCs w:val="24"/>
          <w:lang w:val="fr-FR"/>
        </w:rPr>
      </w:pPr>
    </w:p>
    <w:p w14:paraId="7DA1DB9D" w14:textId="19598361" w:rsidR="003E37FE" w:rsidRPr="00C1093A" w:rsidRDefault="00413210" w:rsidP="00E07D7E">
      <w:pPr>
        <w:numPr>
          <w:ilvl w:val="1"/>
          <w:numId w:val="23"/>
        </w:numPr>
        <w:spacing w:before="0" w:after="0" w:line="256" w:lineRule="auto"/>
        <w:jc w:val="both"/>
        <w:rPr>
          <w:rFonts w:ascii="Calibri" w:hAnsi="Calibri"/>
          <w:b/>
          <w:bCs/>
          <w:sz w:val="24"/>
          <w:szCs w:val="24"/>
          <w:lang w:val="fr-FR"/>
        </w:rPr>
      </w:pPr>
      <w:proofErr w:type="spellStart"/>
      <w:r w:rsidRPr="00C1093A">
        <w:rPr>
          <w:rFonts w:ascii="Calibri" w:hAnsi="Calibri"/>
          <w:b/>
          <w:bCs/>
          <w:sz w:val="24"/>
          <w:szCs w:val="24"/>
          <w:lang w:val="fr-FR"/>
        </w:rPr>
        <w:t>Capacitatea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unității</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învățământ</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preșcolar</w:t>
      </w:r>
      <w:proofErr w:type="spellEnd"/>
      <w:r w:rsidRPr="00C1093A">
        <w:rPr>
          <w:rFonts w:ascii="Calibri" w:hAnsi="Calibri"/>
          <w:b/>
          <w:bCs/>
          <w:sz w:val="24"/>
          <w:szCs w:val="24"/>
          <w:lang w:val="fr-FR"/>
        </w:rPr>
        <w:t xml:space="preserve"> (SCI) – </w:t>
      </w:r>
      <w:proofErr w:type="spellStart"/>
      <w:r w:rsidRPr="00C1093A">
        <w:rPr>
          <w:rFonts w:ascii="Calibri" w:hAnsi="Calibri"/>
          <w:b/>
          <w:bCs/>
          <w:sz w:val="24"/>
          <w:szCs w:val="24"/>
          <w:lang w:val="fr-FR"/>
        </w:rPr>
        <w:t>maxim</w:t>
      </w:r>
      <w:proofErr w:type="spellEnd"/>
      <w:r w:rsidRPr="00C1093A">
        <w:rPr>
          <w:rFonts w:ascii="Calibri" w:hAnsi="Calibri"/>
          <w:b/>
          <w:bCs/>
          <w:sz w:val="24"/>
          <w:szCs w:val="24"/>
          <w:lang w:val="fr-FR"/>
        </w:rPr>
        <w:t xml:space="preserve"> 10 </w:t>
      </w:r>
      <w:proofErr w:type="spellStart"/>
      <w:r w:rsidRPr="00C1093A">
        <w:rPr>
          <w:rFonts w:ascii="Calibri" w:hAnsi="Calibri"/>
          <w:b/>
          <w:bCs/>
          <w:sz w:val="24"/>
          <w:szCs w:val="24"/>
          <w:lang w:val="fr-FR"/>
        </w:rPr>
        <w:t>puncte</w:t>
      </w:r>
      <w:proofErr w:type="spellEnd"/>
    </w:p>
    <w:p w14:paraId="7729D503" w14:textId="77777777" w:rsidR="00413210" w:rsidRPr="00C1093A" w:rsidRDefault="00413210" w:rsidP="00413210">
      <w:pPr>
        <w:spacing w:before="0" w:after="0" w:line="256" w:lineRule="auto"/>
        <w:jc w:val="both"/>
        <w:rPr>
          <w:rFonts w:ascii="Calibri" w:hAnsi="Calibri"/>
          <w:sz w:val="24"/>
          <w:szCs w:val="24"/>
          <w:lang w:val="fr-FR"/>
        </w:rPr>
      </w:pPr>
      <w:r w:rsidRPr="00C1093A">
        <w:rPr>
          <w:rFonts w:ascii="Calibri" w:hAnsi="Calibri"/>
          <w:sz w:val="24"/>
          <w:szCs w:val="24"/>
          <w:lang w:val="fr-FR"/>
        </w:rPr>
        <w:t xml:space="preserve">a. </w:t>
      </w:r>
      <w:proofErr w:type="spellStart"/>
      <w:r w:rsidRPr="00C1093A">
        <w:rPr>
          <w:rFonts w:ascii="Calibri" w:hAnsi="Calibri"/>
          <w:sz w:val="24"/>
          <w:szCs w:val="24"/>
          <w:lang w:val="fr-FR"/>
        </w:rPr>
        <w:t>Capacitatea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unității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învațământ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preșcolar</w:t>
      </w:r>
      <w:proofErr w:type="spellEnd"/>
      <w:r w:rsidRPr="00C1093A">
        <w:rPr>
          <w:rFonts w:ascii="Calibri" w:hAnsi="Calibri"/>
          <w:sz w:val="24"/>
          <w:szCs w:val="24"/>
          <w:lang w:val="fr-FR"/>
        </w:rPr>
        <w:t xml:space="preserve"> SCI&lt;0.75 – 10 </w:t>
      </w:r>
      <w:proofErr w:type="spellStart"/>
      <w:r w:rsidRPr="00C1093A">
        <w:rPr>
          <w:rFonts w:ascii="Calibri" w:hAnsi="Calibri"/>
          <w:sz w:val="24"/>
          <w:szCs w:val="24"/>
          <w:lang w:val="fr-FR"/>
        </w:rPr>
        <w:t>puncte</w:t>
      </w:r>
      <w:proofErr w:type="spellEnd"/>
    </w:p>
    <w:p w14:paraId="1ADDC010" w14:textId="77777777" w:rsidR="00413210" w:rsidRPr="00C1093A" w:rsidRDefault="00413210" w:rsidP="00413210">
      <w:pPr>
        <w:spacing w:before="0" w:after="0" w:line="256" w:lineRule="auto"/>
        <w:jc w:val="both"/>
        <w:rPr>
          <w:rFonts w:ascii="Calibri" w:hAnsi="Calibri"/>
          <w:sz w:val="24"/>
          <w:szCs w:val="24"/>
          <w:lang w:val="fr-FR"/>
        </w:rPr>
      </w:pPr>
      <w:r w:rsidRPr="00C1093A">
        <w:rPr>
          <w:rFonts w:ascii="Calibri" w:hAnsi="Calibri"/>
          <w:sz w:val="24"/>
          <w:szCs w:val="24"/>
          <w:lang w:val="fr-FR"/>
        </w:rPr>
        <w:t xml:space="preserve">b. </w:t>
      </w:r>
      <w:proofErr w:type="spellStart"/>
      <w:r w:rsidRPr="00C1093A">
        <w:rPr>
          <w:rFonts w:ascii="Calibri" w:hAnsi="Calibri"/>
          <w:sz w:val="24"/>
          <w:szCs w:val="24"/>
          <w:lang w:val="fr-FR"/>
        </w:rPr>
        <w:t>Capacitatea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unității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învațământ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preșcolar</w:t>
      </w:r>
      <w:proofErr w:type="spellEnd"/>
      <w:r w:rsidRPr="00C1093A">
        <w:rPr>
          <w:rFonts w:ascii="Calibri" w:hAnsi="Calibri"/>
          <w:sz w:val="24"/>
          <w:szCs w:val="24"/>
          <w:lang w:val="fr-FR"/>
        </w:rPr>
        <w:t xml:space="preserve"> SCI &gt;0.75 – 0 </w:t>
      </w:r>
      <w:proofErr w:type="spellStart"/>
      <w:r w:rsidRPr="00C1093A">
        <w:rPr>
          <w:rFonts w:ascii="Calibri" w:hAnsi="Calibri"/>
          <w:sz w:val="24"/>
          <w:szCs w:val="24"/>
          <w:lang w:val="fr-FR"/>
        </w:rPr>
        <w:t>puncte</w:t>
      </w:r>
      <w:proofErr w:type="spellEnd"/>
    </w:p>
    <w:p w14:paraId="6B1A94A0" w14:textId="481DF5E9" w:rsidR="003E37FE" w:rsidRPr="00C1093A" w:rsidRDefault="00413210" w:rsidP="00413210">
      <w:pPr>
        <w:spacing w:before="0" w:after="0" w:line="256" w:lineRule="auto"/>
        <w:jc w:val="both"/>
        <w:rPr>
          <w:rFonts w:ascii="Calibri" w:hAnsi="Calibri"/>
          <w:sz w:val="24"/>
          <w:szCs w:val="24"/>
          <w:lang w:val="en-GB"/>
        </w:rPr>
      </w:pPr>
      <w:proofErr w:type="spellStart"/>
      <w:r w:rsidRPr="00C1093A">
        <w:rPr>
          <w:rFonts w:ascii="Calibri" w:hAnsi="Calibri"/>
          <w:sz w:val="24"/>
          <w:szCs w:val="24"/>
          <w:lang w:val="en-GB"/>
        </w:rPr>
        <w:t>Punctarea</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subcriteriului</w:t>
      </w:r>
      <w:proofErr w:type="spellEnd"/>
      <w:r w:rsidRPr="00C1093A">
        <w:rPr>
          <w:rFonts w:ascii="Calibri" w:hAnsi="Calibri"/>
          <w:sz w:val="24"/>
          <w:szCs w:val="24"/>
          <w:lang w:val="en-GB"/>
        </w:rPr>
        <w:t xml:space="preserve"> se face </w:t>
      </w:r>
      <w:proofErr w:type="spellStart"/>
      <w:r w:rsidRPr="00C1093A">
        <w:rPr>
          <w:rFonts w:ascii="Calibri" w:hAnsi="Calibri"/>
          <w:sz w:val="24"/>
          <w:szCs w:val="24"/>
          <w:lang w:val="en-GB"/>
        </w:rPr>
        <w:t>prin</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selectarea</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unei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singure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optiuni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și</w:t>
      </w:r>
      <w:proofErr w:type="spellEnd"/>
      <w:r w:rsidRPr="00C1093A">
        <w:rPr>
          <w:rFonts w:ascii="Calibri" w:hAnsi="Calibri"/>
          <w:sz w:val="24"/>
          <w:szCs w:val="24"/>
          <w:lang w:val="en-GB"/>
        </w:rPr>
        <w:t xml:space="preserve"> a </w:t>
      </w:r>
      <w:proofErr w:type="spellStart"/>
      <w:r w:rsidRPr="00C1093A">
        <w:rPr>
          <w:rFonts w:ascii="Calibri" w:hAnsi="Calibri"/>
          <w:sz w:val="24"/>
          <w:szCs w:val="24"/>
          <w:lang w:val="en-GB"/>
        </w:rPr>
        <w:t>punctajului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aferent</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acesteia</w:t>
      </w:r>
      <w:proofErr w:type="spellEnd"/>
      <w:r w:rsidRPr="00C1093A">
        <w:rPr>
          <w:rFonts w:ascii="Calibri" w:hAnsi="Calibri"/>
          <w:sz w:val="24"/>
          <w:szCs w:val="24"/>
          <w:lang w:val="en-GB"/>
        </w:rPr>
        <w:t>.</w:t>
      </w:r>
    </w:p>
    <w:p w14:paraId="75C4BA0E" w14:textId="77777777" w:rsidR="003E37FE" w:rsidRPr="00C1093A" w:rsidRDefault="003E37FE" w:rsidP="003E37FE">
      <w:pPr>
        <w:spacing w:before="0" w:after="0" w:line="256" w:lineRule="auto"/>
        <w:jc w:val="both"/>
        <w:rPr>
          <w:rFonts w:ascii="Calibri" w:hAnsi="Calibri"/>
          <w:sz w:val="24"/>
          <w:szCs w:val="24"/>
          <w:lang w:val="en-GB"/>
        </w:rPr>
      </w:pPr>
    </w:p>
    <w:p w14:paraId="172295B6" w14:textId="7F58CFA4" w:rsidR="003E37FE" w:rsidRPr="00C1093A" w:rsidRDefault="003E37FE" w:rsidP="00E07D7E">
      <w:pPr>
        <w:numPr>
          <w:ilvl w:val="1"/>
          <w:numId w:val="23"/>
        </w:numPr>
        <w:spacing w:before="0" w:after="0" w:line="256" w:lineRule="auto"/>
        <w:jc w:val="both"/>
        <w:rPr>
          <w:rFonts w:ascii="Calibri" w:hAnsi="Calibri"/>
          <w:b/>
          <w:bCs/>
          <w:sz w:val="24"/>
          <w:szCs w:val="24"/>
          <w:lang w:val="en-GB"/>
        </w:rPr>
      </w:pPr>
      <w:proofErr w:type="spellStart"/>
      <w:r w:rsidRPr="00C1093A">
        <w:rPr>
          <w:rFonts w:ascii="Calibri" w:hAnsi="Calibri"/>
          <w:b/>
          <w:bCs/>
          <w:sz w:val="24"/>
          <w:szCs w:val="24"/>
          <w:lang w:val="en-GB"/>
        </w:rPr>
        <w:t>Pregătirea</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pentru</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Învățământul</w:t>
      </w:r>
      <w:proofErr w:type="spellEnd"/>
      <w:r w:rsidRPr="00C1093A">
        <w:rPr>
          <w:rFonts w:ascii="Calibri" w:hAnsi="Calibri"/>
          <w:b/>
          <w:bCs/>
          <w:sz w:val="24"/>
          <w:szCs w:val="24"/>
          <w:lang w:val="en-GB"/>
        </w:rPr>
        <w:t xml:space="preserve"> Primar</w:t>
      </w:r>
      <w:r w:rsidR="00712DA9" w:rsidRPr="00C1093A">
        <w:rPr>
          <w:rFonts w:ascii="Calibri" w:hAnsi="Calibri"/>
          <w:b/>
          <w:bCs/>
          <w:sz w:val="24"/>
          <w:szCs w:val="24"/>
          <w:lang w:val="en-GB"/>
        </w:rPr>
        <w:t xml:space="preserve"> – maxim 8 </w:t>
      </w:r>
      <w:proofErr w:type="spellStart"/>
      <w:r w:rsidR="00712DA9" w:rsidRPr="00C1093A">
        <w:rPr>
          <w:rFonts w:ascii="Calibri" w:hAnsi="Calibri"/>
          <w:b/>
          <w:bCs/>
          <w:sz w:val="24"/>
          <w:szCs w:val="24"/>
          <w:lang w:val="en-GB"/>
        </w:rPr>
        <w:t>puncte</w:t>
      </w:r>
      <w:proofErr w:type="spellEnd"/>
    </w:p>
    <w:p w14:paraId="3F8BAD01" w14:textId="77777777" w:rsidR="00712DA9" w:rsidRPr="00C1093A" w:rsidRDefault="00712DA9" w:rsidP="00712DA9">
      <w:pPr>
        <w:spacing w:before="0" w:after="0" w:line="256" w:lineRule="auto"/>
        <w:jc w:val="both"/>
        <w:rPr>
          <w:rFonts w:ascii="Calibri" w:hAnsi="Calibri"/>
          <w:bCs/>
          <w:sz w:val="24"/>
          <w:szCs w:val="24"/>
          <w:lang w:val="en-GB"/>
        </w:rPr>
      </w:pPr>
      <w:r w:rsidRPr="00C1093A">
        <w:rPr>
          <w:rFonts w:ascii="Calibri" w:hAnsi="Calibri"/>
          <w:bCs/>
          <w:sz w:val="24"/>
          <w:szCs w:val="24"/>
          <w:lang w:val="en-GB"/>
        </w:rPr>
        <w:t xml:space="preserve">a. </w:t>
      </w:r>
      <w:proofErr w:type="spellStart"/>
      <w:r w:rsidRPr="00C1093A">
        <w:rPr>
          <w:rFonts w:ascii="Calibri" w:hAnsi="Calibri"/>
          <w:bCs/>
          <w:sz w:val="24"/>
          <w:szCs w:val="24"/>
          <w:lang w:val="en-GB"/>
        </w:rPr>
        <w:t>proiectul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este</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propus</w:t>
      </w:r>
      <w:proofErr w:type="spellEnd"/>
      <w:r w:rsidRPr="00C1093A">
        <w:rPr>
          <w:rFonts w:ascii="Calibri" w:hAnsi="Calibri"/>
          <w:bCs/>
          <w:sz w:val="24"/>
          <w:szCs w:val="24"/>
          <w:lang w:val="en-GB"/>
        </w:rPr>
        <w:t xml:space="preserve"> in </w:t>
      </w:r>
      <w:proofErr w:type="spellStart"/>
      <w:r w:rsidRPr="00C1093A">
        <w:rPr>
          <w:rFonts w:ascii="Calibri" w:hAnsi="Calibri"/>
          <w:bCs/>
          <w:sz w:val="24"/>
          <w:szCs w:val="24"/>
          <w:lang w:val="en-GB"/>
        </w:rPr>
        <w:t>cadrul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unui</w:t>
      </w:r>
      <w:proofErr w:type="spellEnd"/>
      <w:r w:rsidRPr="00C1093A">
        <w:rPr>
          <w:rFonts w:ascii="Calibri" w:hAnsi="Calibri"/>
          <w:bCs/>
          <w:sz w:val="24"/>
          <w:szCs w:val="24"/>
          <w:lang w:val="en-GB"/>
        </w:rPr>
        <w:t xml:space="preserve"> UAT cu </w:t>
      </w:r>
      <w:proofErr w:type="spellStart"/>
      <w:r w:rsidRPr="00C1093A">
        <w:rPr>
          <w:rFonts w:ascii="Calibri" w:hAnsi="Calibri"/>
          <w:bCs/>
          <w:sz w:val="24"/>
          <w:szCs w:val="24"/>
          <w:lang w:val="en-GB"/>
        </w:rPr>
        <w:t>proporția</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elevilor</w:t>
      </w:r>
      <w:proofErr w:type="spellEnd"/>
      <w:r w:rsidRPr="00C1093A">
        <w:rPr>
          <w:rFonts w:ascii="Calibri" w:hAnsi="Calibri"/>
          <w:bCs/>
          <w:sz w:val="24"/>
          <w:szCs w:val="24"/>
          <w:lang w:val="en-GB"/>
        </w:rPr>
        <w:t xml:space="preserve"> din </w:t>
      </w:r>
      <w:proofErr w:type="spellStart"/>
      <w:r w:rsidRPr="00C1093A">
        <w:rPr>
          <w:rFonts w:ascii="Calibri" w:hAnsi="Calibri"/>
          <w:bCs/>
          <w:sz w:val="24"/>
          <w:szCs w:val="24"/>
          <w:lang w:val="en-GB"/>
        </w:rPr>
        <w:t>învățământul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primar</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înscriși</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pentru</w:t>
      </w:r>
      <w:proofErr w:type="spellEnd"/>
      <w:r w:rsidRPr="00C1093A">
        <w:rPr>
          <w:rFonts w:ascii="Calibri" w:hAnsi="Calibri"/>
          <w:bCs/>
          <w:sz w:val="24"/>
          <w:szCs w:val="24"/>
          <w:lang w:val="en-GB"/>
        </w:rPr>
        <w:t xml:space="preserve"> prima data </w:t>
      </w:r>
      <w:proofErr w:type="spellStart"/>
      <w:r w:rsidRPr="00C1093A">
        <w:rPr>
          <w:rFonts w:ascii="Calibri" w:hAnsi="Calibri"/>
          <w:bCs/>
          <w:sz w:val="24"/>
          <w:szCs w:val="24"/>
          <w:lang w:val="en-GB"/>
        </w:rPr>
        <w:t>în</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clasa</w:t>
      </w:r>
      <w:proofErr w:type="spellEnd"/>
      <w:r w:rsidRPr="00C1093A">
        <w:rPr>
          <w:rFonts w:ascii="Calibri" w:hAnsi="Calibri"/>
          <w:bCs/>
          <w:sz w:val="24"/>
          <w:szCs w:val="24"/>
          <w:lang w:val="en-GB"/>
        </w:rPr>
        <w:t xml:space="preserve"> 0 care au </w:t>
      </w:r>
      <w:proofErr w:type="spellStart"/>
      <w:r w:rsidRPr="00C1093A">
        <w:rPr>
          <w:rFonts w:ascii="Calibri" w:hAnsi="Calibri"/>
          <w:bCs/>
          <w:sz w:val="24"/>
          <w:szCs w:val="24"/>
          <w:lang w:val="en-GB"/>
        </w:rPr>
        <w:t>fost</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înscriși</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învățământul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preșcolar</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mai</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mică</w:t>
      </w:r>
      <w:proofErr w:type="spellEnd"/>
      <w:r w:rsidRPr="00C1093A">
        <w:rPr>
          <w:rFonts w:ascii="Calibri" w:hAnsi="Calibri"/>
          <w:bCs/>
          <w:sz w:val="24"/>
          <w:szCs w:val="24"/>
          <w:lang w:val="en-GB"/>
        </w:rPr>
        <w:t xml:space="preserve"> de 94 % - 8 </w:t>
      </w:r>
      <w:proofErr w:type="spellStart"/>
      <w:r w:rsidRPr="00C1093A">
        <w:rPr>
          <w:rFonts w:ascii="Calibri" w:hAnsi="Calibri"/>
          <w:bCs/>
          <w:sz w:val="24"/>
          <w:szCs w:val="24"/>
          <w:lang w:val="en-GB"/>
        </w:rPr>
        <w:t>puncte</w:t>
      </w:r>
      <w:proofErr w:type="spellEnd"/>
    </w:p>
    <w:p w14:paraId="6C78DCA6" w14:textId="77777777" w:rsidR="00712DA9" w:rsidRPr="00C1093A" w:rsidRDefault="00712DA9" w:rsidP="00712DA9">
      <w:pPr>
        <w:spacing w:before="0" w:after="0" w:line="256" w:lineRule="auto"/>
        <w:jc w:val="both"/>
        <w:rPr>
          <w:rFonts w:ascii="Calibri" w:hAnsi="Calibri"/>
          <w:bCs/>
          <w:sz w:val="24"/>
          <w:szCs w:val="24"/>
          <w:lang w:val="en-GB"/>
        </w:rPr>
      </w:pPr>
      <w:r w:rsidRPr="00C1093A">
        <w:rPr>
          <w:rFonts w:ascii="Calibri" w:hAnsi="Calibri"/>
          <w:bCs/>
          <w:sz w:val="24"/>
          <w:szCs w:val="24"/>
          <w:lang w:val="en-GB"/>
        </w:rPr>
        <w:t xml:space="preserve">b. </w:t>
      </w:r>
      <w:proofErr w:type="spellStart"/>
      <w:r w:rsidRPr="00C1093A">
        <w:rPr>
          <w:rFonts w:ascii="Calibri" w:hAnsi="Calibri"/>
          <w:bCs/>
          <w:sz w:val="24"/>
          <w:szCs w:val="24"/>
          <w:lang w:val="en-GB"/>
        </w:rPr>
        <w:t>proiectul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este</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propus</w:t>
      </w:r>
      <w:proofErr w:type="spellEnd"/>
      <w:r w:rsidRPr="00C1093A">
        <w:rPr>
          <w:rFonts w:ascii="Calibri" w:hAnsi="Calibri"/>
          <w:bCs/>
          <w:sz w:val="24"/>
          <w:szCs w:val="24"/>
          <w:lang w:val="en-GB"/>
        </w:rPr>
        <w:t xml:space="preserve"> in </w:t>
      </w:r>
      <w:proofErr w:type="spellStart"/>
      <w:r w:rsidRPr="00C1093A">
        <w:rPr>
          <w:rFonts w:ascii="Calibri" w:hAnsi="Calibri"/>
          <w:bCs/>
          <w:sz w:val="24"/>
          <w:szCs w:val="24"/>
          <w:lang w:val="en-GB"/>
        </w:rPr>
        <w:t>cadrul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unui</w:t>
      </w:r>
      <w:proofErr w:type="spellEnd"/>
      <w:r w:rsidRPr="00C1093A">
        <w:rPr>
          <w:rFonts w:ascii="Calibri" w:hAnsi="Calibri"/>
          <w:bCs/>
          <w:sz w:val="24"/>
          <w:szCs w:val="24"/>
          <w:lang w:val="en-GB"/>
        </w:rPr>
        <w:t xml:space="preserve"> UAT cu </w:t>
      </w:r>
      <w:proofErr w:type="spellStart"/>
      <w:r w:rsidRPr="00C1093A">
        <w:rPr>
          <w:rFonts w:ascii="Calibri" w:hAnsi="Calibri"/>
          <w:bCs/>
          <w:sz w:val="24"/>
          <w:szCs w:val="24"/>
          <w:lang w:val="en-GB"/>
        </w:rPr>
        <w:t>proporția</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elevilor</w:t>
      </w:r>
      <w:proofErr w:type="spellEnd"/>
      <w:r w:rsidRPr="00C1093A">
        <w:rPr>
          <w:rFonts w:ascii="Calibri" w:hAnsi="Calibri"/>
          <w:bCs/>
          <w:sz w:val="24"/>
          <w:szCs w:val="24"/>
          <w:lang w:val="en-GB"/>
        </w:rPr>
        <w:t xml:space="preserve"> din </w:t>
      </w:r>
      <w:proofErr w:type="spellStart"/>
      <w:r w:rsidRPr="00C1093A">
        <w:rPr>
          <w:rFonts w:ascii="Calibri" w:hAnsi="Calibri"/>
          <w:bCs/>
          <w:sz w:val="24"/>
          <w:szCs w:val="24"/>
          <w:lang w:val="en-GB"/>
        </w:rPr>
        <w:t>învățământul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primar</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înscriși</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pentru</w:t>
      </w:r>
      <w:proofErr w:type="spellEnd"/>
      <w:r w:rsidRPr="00C1093A">
        <w:rPr>
          <w:rFonts w:ascii="Calibri" w:hAnsi="Calibri"/>
          <w:bCs/>
          <w:sz w:val="24"/>
          <w:szCs w:val="24"/>
          <w:lang w:val="en-GB"/>
        </w:rPr>
        <w:t xml:space="preserve"> prima </w:t>
      </w:r>
      <w:proofErr w:type="spellStart"/>
      <w:r w:rsidRPr="00C1093A">
        <w:rPr>
          <w:rFonts w:ascii="Calibri" w:hAnsi="Calibri"/>
          <w:bCs/>
          <w:sz w:val="24"/>
          <w:szCs w:val="24"/>
          <w:lang w:val="en-GB"/>
        </w:rPr>
        <w:t>dată</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clasa</w:t>
      </w:r>
      <w:proofErr w:type="spellEnd"/>
      <w:r w:rsidRPr="00C1093A">
        <w:rPr>
          <w:rFonts w:ascii="Calibri" w:hAnsi="Calibri"/>
          <w:bCs/>
          <w:sz w:val="24"/>
          <w:szCs w:val="24"/>
          <w:lang w:val="en-GB"/>
        </w:rPr>
        <w:t xml:space="preserve"> 0 care au </w:t>
      </w:r>
      <w:proofErr w:type="spellStart"/>
      <w:r w:rsidRPr="00C1093A">
        <w:rPr>
          <w:rFonts w:ascii="Calibri" w:hAnsi="Calibri"/>
          <w:bCs/>
          <w:sz w:val="24"/>
          <w:szCs w:val="24"/>
          <w:lang w:val="en-GB"/>
        </w:rPr>
        <w:t>fost</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înscriși</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învățământul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preșcolar</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mai</w:t>
      </w:r>
      <w:proofErr w:type="spellEnd"/>
      <w:r w:rsidRPr="00C1093A">
        <w:rPr>
          <w:rFonts w:ascii="Calibri" w:hAnsi="Calibri"/>
          <w:bCs/>
          <w:sz w:val="24"/>
          <w:szCs w:val="24"/>
          <w:lang w:val="en-GB"/>
        </w:rPr>
        <w:t xml:space="preserve"> mare de 94 % </w:t>
      </w:r>
      <w:proofErr w:type="spellStart"/>
      <w:r w:rsidRPr="00C1093A">
        <w:rPr>
          <w:rFonts w:ascii="Calibri" w:hAnsi="Calibri"/>
          <w:bCs/>
          <w:sz w:val="24"/>
          <w:szCs w:val="24"/>
          <w:lang w:val="en-GB"/>
        </w:rPr>
        <w:t>si</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mai</w:t>
      </w:r>
      <w:proofErr w:type="spellEnd"/>
      <w:r w:rsidRPr="00C1093A">
        <w:rPr>
          <w:rFonts w:ascii="Calibri" w:hAnsi="Calibri"/>
          <w:bCs/>
          <w:sz w:val="24"/>
          <w:szCs w:val="24"/>
          <w:lang w:val="en-GB"/>
        </w:rPr>
        <w:t xml:space="preserve"> mica de 98% - 4 </w:t>
      </w:r>
      <w:proofErr w:type="spellStart"/>
      <w:r w:rsidRPr="00C1093A">
        <w:rPr>
          <w:rFonts w:ascii="Calibri" w:hAnsi="Calibri"/>
          <w:bCs/>
          <w:sz w:val="24"/>
          <w:szCs w:val="24"/>
          <w:lang w:val="en-GB"/>
        </w:rPr>
        <w:t>puncte</w:t>
      </w:r>
      <w:proofErr w:type="spellEnd"/>
    </w:p>
    <w:p w14:paraId="73B5AB9C" w14:textId="77777777" w:rsidR="00712DA9" w:rsidRPr="00C1093A" w:rsidRDefault="00712DA9" w:rsidP="00712DA9">
      <w:pPr>
        <w:spacing w:before="0" w:after="0" w:line="256" w:lineRule="auto"/>
        <w:jc w:val="both"/>
        <w:rPr>
          <w:rFonts w:ascii="Calibri" w:hAnsi="Calibri"/>
          <w:bCs/>
          <w:sz w:val="24"/>
          <w:szCs w:val="24"/>
          <w:lang w:val="en-GB"/>
        </w:rPr>
      </w:pPr>
      <w:r w:rsidRPr="00C1093A">
        <w:rPr>
          <w:rFonts w:ascii="Calibri" w:hAnsi="Calibri"/>
          <w:bCs/>
          <w:sz w:val="24"/>
          <w:szCs w:val="24"/>
          <w:lang w:val="en-GB"/>
        </w:rPr>
        <w:t xml:space="preserve">c. </w:t>
      </w:r>
      <w:proofErr w:type="spellStart"/>
      <w:r w:rsidRPr="00C1093A">
        <w:rPr>
          <w:rFonts w:ascii="Calibri" w:hAnsi="Calibri"/>
          <w:bCs/>
          <w:sz w:val="24"/>
          <w:szCs w:val="24"/>
          <w:lang w:val="en-GB"/>
        </w:rPr>
        <w:t>proiectul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este</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propus</w:t>
      </w:r>
      <w:proofErr w:type="spellEnd"/>
      <w:r w:rsidRPr="00C1093A">
        <w:rPr>
          <w:rFonts w:ascii="Calibri" w:hAnsi="Calibri"/>
          <w:bCs/>
          <w:sz w:val="24"/>
          <w:szCs w:val="24"/>
          <w:lang w:val="en-GB"/>
        </w:rPr>
        <w:t xml:space="preserve"> in </w:t>
      </w:r>
      <w:proofErr w:type="spellStart"/>
      <w:r w:rsidRPr="00C1093A">
        <w:rPr>
          <w:rFonts w:ascii="Calibri" w:hAnsi="Calibri"/>
          <w:bCs/>
          <w:sz w:val="24"/>
          <w:szCs w:val="24"/>
          <w:lang w:val="en-GB"/>
        </w:rPr>
        <w:t>cadrul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unui</w:t>
      </w:r>
      <w:proofErr w:type="spellEnd"/>
      <w:r w:rsidRPr="00C1093A">
        <w:rPr>
          <w:rFonts w:ascii="Calibri" w:hAnsi="Calibri"/>
          <w:bCs/>
          <w:sz w:val="24"/>
          <w:szCs w:val="24"/>
          <w:lang w:val="en-GB"/>
        </w:rPr>
        <w:t xml:space="preserve"> UAT cu </w:t>
      </w:r>
      <w:proofErr w:type="spellStart"/>
      <w:r w:rsidRPr="00C1093A">
        <w:rPr>
          <w:rFonts w:ascii="Calibri" w:hAnsi="Calibri"/>
          <w:bCs/>
          <w:sz w:val="24"/>
          <w:szCs w:val="24"/>
          <w:lang w:val="en-GB"/>
        </w:rPr>
        <w:t>proporția</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elevilor</w:t>
      </w:r>
      <w:proofErr w:type="spellEnd"/>
      <w:r w:rsidRPr="00C1093A">
        <w:rPr>
          <w:rFonts w:ascii="Calibri" w:hAnsi="Calibri"/>
          <w:bCs/>
          <w:sz w:val="24"/>
          <w:szCs w:val="24"/>
          <w:lang w:val="en-GB"/>
        </w:rPr>
        <w:t xml:space="preserve"> din </w:t>
      </w:r>
      <w:proofErr w:type="spellStart"/>
      <w:r w:rsidRPr="00C1093A">
        <w:rPr>
          <w:rFonts w:ascii="Calibri" w:hAnsi="Calibri"/>
          <w:bCs/>
          <w:sz w:val="24"/>
          <w:szCs w:val="24"/>
          <w:lang w:val="en-GB"/>
        </w:rPr>
        <w:t>învățământul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primar</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înscriși</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pentru</w:t>
      </w:r>
      <w:proofErr w:type="spellEnd"/>
      <w:r w:rsidRPr="00C1093A">
        <w:rPr>
          <w:rFonts w:ascii="Calibri" w:hAnsi="Calibri"/>
          <w:bCs/>
          <w:sz w:val="24"/>
          <w:szCs w:val="24"/>
          <w:lang w:val="en-GB"/>
        </w:rPr>
        <w:t xml:space="preserve"> prima </w:t>
      </w:r>
      <w:proofErr w:type="spellStart"/>
      <w:r w:rsidRPr="00C1093A">
        <w:rPr>
          <w:rFonts w:ascii="Calibri" w:hAnsi="Calibri"/>
          <w:bCs/>
          <w:sz w:val="24"/>
          <w:szCs w:val="24"/>
          <w:lang w:val="en-GB"/>
        </w:rPr>
        <w:t>dată</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clasa</w:t>
      </w:r>
      <w:proofErr w:type="spellEnd"/>
      <w:r w:rsidRPr="00C1093A">
        <w:rPr>
          <w:rFonts w:ascii="Calibri" w:hAnsi="Calibri"/>
          <w:bCs/>
          <w:sz w:val="24"/>
          <w:szCs w:val="24"/>
          <w:lang w:val="en-GB"/>
        </w:rPr>
        <w:t xml:space="preserve"> 0 care au </w:t>
      </w:r>
      <w:proofErr w:type="spellStart"/>
      <w:r w:rsidRPr="00C1093A">
        <w:rPr>
          <w:rFonts w:ascii="Calibri" w:hAnsi="Calibri"/>
          <w:bCs/>
          <w:sz w:val="24"/>
          <w:szCs w:val="24"/>
          <w:lang w:val="en-GB"/>
        </w:rPr>
        <w:t>fost</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înscriși</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învățământul</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preșcolar</w:t>
      </w:r>
      <w:proofErr w:type="spellEnd"/>
      <w:r w:rsidRPr="00C1093A">
        <w:rPr>
          <w:rFonts w:ascii="Calibri" w:hAnsi="Calibri"/>
          <w:bCs/>
          <w:sz w:val="24"/>
          <w:szCs w:val="24"/>
          <w:lang w:val="en-GB"/>
        </w:rPr>
        <w:t xml:space="preserve"> </w:t>
      </w:r>
      <w:proofErr w:type="spellStart"/>
      <w:r w:rsidRPr="00C1093A">
        <w:rPr>
          <w:rFonts w:ascii="Calibri" w:hAnsi="Calibri"/>
          <w:bCs/>
          <w:sz w:val="24"/>
          <w:szCs w:val="24"/>
          <w:lang w:val="en-GB"/>
        </w:rPr>
        <w:t>mai</w:t>
      </w:r>
      <w:proofErr w:type="spellEnd"/>
      <w:r w:rsidRPr="00C1093A">
        <w:rPr>
          <w:rFonts w:ascii="Calibri" w:hAnsi="Calibri"/>
          <w:bCs/>
          <w:sz w:val="24"/>
          <w:szCs w:val="24"/>
          <w:lang w:val="en-GB"/>
        </w:rPr>
        <w:t xml:space="preserve"> mare de 98% - 0 </w:t>
      </w:r>
      <w:proofErr w:type="spellStart"/>
      <w:r w:rsidRPr="00C1093A">
        <w:rPr>
          <w:rFonts w:ascii="Calibri" w:hAnsi="Calibri"/>
          <w:bCs/>
          <w:sz w:val="24"/>
          <w:szCs w:val="24"/>
          <w:lang w:val="en-GB"/>
        </w:rPr>
        <w:t>puncte</w:t>
      </w:r>
      <w:proofErr w:type="spellEnd"/>
    </w:p>
    <w:p w14:paraId="1B8581AD" w14:textId="77777777" w:rsidR="00712DA9" w:rsidRPr="00C1093A" w:rsidRDefault="00712DA9" w:rsidP="00712DA9">
      <w:pPr>
        <w:spacing w:before="0" w:after="0" w:line="256" w:lineRule="auto"/>
        <w:jc w:val="both"/>
        <w:rPr>
          <w:rFonts w:ascii="Calibri" w:hAnsi="Calibri"/>
          <w:bCs/>
          <w:sz w:val="24"/>
          <w:szCs w:val="24"/>
          <w:lang w:val="en-GB"/>
        </w:rPr>
      </w:pPr>
      <w:proofErr w:type="spellStart"/>
      <w:r w:rsidRPr="00C1093A">
        <w:rPr>
          <w:rFonts w:ascii="Calibri" w:hAnsi="Calibri"/>
          <w:bCs/>
          <w:i/>
          <w:iCs/>
          <w:sz w:val="24"/>
          <w:szCs w:val="24"/>
          <w:lang w:val="en-GB"/>
        </w:rPr>
        <w:t>Punctarea</w:t>
      </w:r>
      <w:proofErr w:type="spellEnd"/>
      <w:r w:rsidRPr="00C1093A">
        <w:rPr>
          <w:rFonts w:ascii="Calibri" w:hAnsi="Calibri"/>
          <w:bCs/>
          <w:i/>
          <w:iCs/>
          <w:sz w:val="24"/>
          <w:szCs w:val="24"/>
          <w:lang w:val="en-GB"/>
        </w:rPr>
        <w:t xml:space="preserve"> </w:t>
      </w:r>
      <w:proofErr w:type="spellStart"/>
      <w:r w:rsidRPr="00C1093A">
        <w:rPr>
          <w:rFonts w:ascii="Calibri" w:hAnsi="Calibri"/>
          <w:bCs/>
          <w:i/>
          <w:iCs/>
          <w:sz w:val="24"/>
          <w:szCs w:val="24"/>
          <w:lang w:val="en-GB"/>
        </w:rPr>
        <w:t>subcriteriului</w:t>
      </w:r>
      <w:proofErr w:type="spellEnd"/>
      <w:r w:rsidRPr="00C1093A">
        <w:rPr>
          <w:rFonts w:ascii="Calibri" w:hAnsi="Calibri"/>
          <w:bCs/>
          <w:i/>
          <w:iCs/>
          <w:sz w:val="24"/>
          <w:szCs w:val="24"/>
          <w:lang w:val="en-GB"/>
        </w:rPr>
        <w:t xml:space="preserve"> se face </w:t>
      </w:r>
      <w:proofErr w:type="spellStart"/>
      <w:r w:rsidRPr="00C1093A">
        <w:rPr>
          <w:rFonts w:ascii="Calibri" w:hAnsi="Calibri"/>
          <w:bCs/>
          <w:i/>
          <w:iCs/>
          <w:sz w:val="24"/>
          <w:szCs w:val="24"/>
          <w:lang w:val="en-GB"/>
        </w:rPr>
        <w:t>prin</w:t>
      </w:r>
      <w:proofErr w:type="spellEnd"/>
      <w:r w:rsidRPr="00C1093A">
        <w:rPr>
          <w:rFonts w:ascii="Calibri" w:hAnsi="Calibri"/>
          <w:bCs/>
          <w:i/>
          <w:iCs/>
          <w:sz w:val="24"/>
          <w:szCs w:val="24"/>
          <w:lang w:val="en-GB"/>
        </w:rPr>
        <w:t xml:space="preserve"> </w:t>
      </w:r>
      <w:proofErr w:type="spellStart"/>
      <w:r w:rsidRPr="00C1093A">
        <w:rPr>
          <w:rFonts w:ascii="Calibri" w:hAnsi="Calibri"/>
          <w:bCs/>
          <w:i/>
          <w:iCs/>
          <w:sz w:val="24"/>
          <w:szCs w:val="24"/>
          <w:lang w:val="en-GB"/>
        </w:rPr>
        <w:t>selectarea</w:t>
      </w:r>
      <w:proofErr w:type="spellEnd"/>
      <w:r w:rsidRPr="00C1093A">
        <w:rPr>
          <w:rFonts w:ascii="Calibri" w:hAnsi="Calibri"/>
          <w:bCs/>
          <w:i/>
          <w:iCs/>
          <w:sz w:val="24"/>
          <w:szCs w:val="24"/>
          <w:lang w:val="en-GB"/>
        </w:rPr>
        <w:t xml:space="preserve"> </w:t>
      </w:r>
      <w:proofErr w:type="spellStart"/>
      <w:r w:rsidRPr="00C1093A">
        <w:rPr>
          <w:rFonts w:ascii="Calibri" w:hAnsi="Calibri"/>
          <w:bCs/>
          <w:i/>
          <w:iCs/>
          <w:sz w:val="24"/>
          <w:szCs w:val="24"/>
          <w:lang w:val="en-GB"/>
        </w:rPr>
        <w:t>unei</w:t>
      </w:r>
      <w:proofErr w:type="spellEnd"/>
      <w:r w:rsidRPr="00C1093A">
        <w:rPr>
          <w:rFonts w:ascii="Calibri" w:hAnsi="Calibri"/>
          <w:bCs/>
          <w:i/>
          <w:iCs/>
          <w:sz w:val="24"/>
          <w:szCs w:val="24"/>
          <w:lang w:val="en-GB"/>
        </w:rPr>
        <w:t xml:space="preserve"> </w:t>
      </w:r>
      <w:proofErr w:type="spellStart"/>
      <w:r w:rsidRPr="00C1093A">
        <w:rPr>
          <w:rFonts w:ascii="Calibri" w:hAnsi="Calibri"/>
          <w:bCs/>
          <w:i/>
          <w:iCs/>
          <w:sz w:val="24"/>
          <w:szCs w:val="24"/>
          <w:lang w:val="en-GB"/>
        </w:rPr>
        <w:t>singure</w:t>
      </w:r>
      <w:proofErr w:type="spellEnd"/>
      <w:r w:rsidRPr="00C1093A">
        <w:rPr>
          <w:rFonts w:ascii="Calibri" w:hAnsi="Calibri"/>
          <w:bCs/>
          <w:i/>
          <w:iCs/>
          <w:sz w:val="24"/>
          <w:szCs w:val="24"/>
          <w:lang w:val="en-GB"/>
        </w:rPr>
        <w:t xml:space="preserve"> </w:t>
      </w:r>
      <w:proofErr w:type="spellStart"/>
      <w:r w:rsidRPr="00C1093A">
        <w:rPr>
          <w:rFonts w:ascii="Calibri" w:hAnsi="Calibri"/>
          <w:bCs/>
          <w:i/>
          <w:iCs/>
          <w:sz w:val="24"/>
          <w:szCs w:val="24"/>
          <w:lang w:val="en-GB"/>
        </w:rPr>
        <w:t>optiuni</w:t>
      </w:r>
      <w:proofErr w:type="spellEnd"/>
      <w:r w:rsidRPr="00C1093A">
        <w:rPr>
          <w:rFonts w:ascii="Calibri" w:hAnsi="Calibri"/>
          <w:bCs/>
          <w:i/>
          <w:iCs/>
          <w:sz w:val="24"/>
          <w:szCs w:val="24"/>
          <w:lang w:val="en-GB"/>
        </w:rPr>
        <w:t xml:space="preserve"> </w:t>
      </w:r>
      <w:proofErr w:type="spellStart"/>
      <w:r w:rsidRPr="00C1093A">
        <w:rPr>
          <w:rFonts w:ascii="Calibri" w:hAnsi="Calibri"/>
          <w:bCs/>
          <w:i/>
          <w:iCs/>
          <w:sz w:val="24"/>
          <w:szCs w:val="24"/>
          <w:lang w:val="en-GB"/>
        </w:rPr>
        <w:t>și</w:t>
      </w:r>
      <w:proofErr w:type="spellEnd"/>
      <w:r w:rsidRPr="00C1093A">
        <w:rPr>
          <w:rFonts w:ascii="Calibri" w:hAnsi="Calibri"/>
          <w:bCs/>
          <w:i/>
          <w:iCs/>
          <w:sz w:val="24"/>
          <w:szCs w:val="24"/>
          <w:lang w:val="en-GB"/>
        </w:rPr>
        <w:t xml:space="preserve"> a </w:t>
      </w:r>
      <w:proofErr w:type="spellStart"/>
      <w:r w:rsidRPr="00C1093A">
        <w:rPr>
          <w:rFonts w:ascii="Calibri" w:hAnsi="Calibri"/>
          <w:bCs/>
          <w:i/>
          <w:iCs/>
          <w:sz w:val="24"/>
          <w:szCs w:val="24"/>
          <w:lang w:val="en-GB"/>
        </w:rPr>
        <w:t>punctajului</w:t>
      </w:r>
      <w:proofErr w:type="spellEnd"/>
      <w:r w:rsidRPr="00C1093A">
        <w:rPr>
          <w:rFonts w:ascii="Calibri" w:hAnsi="Calibri"/>
          <w:bCs/>
          <w:i/>
          <w:iCs/>
          <w:sz w:val="24"/>
          <w:szCs w:val="24"/>
          <w:lang w:val="en-GB"/>
        </w:rPr>
        <w:t xml:space="preserve"> </w:t>
      </w:r>
      <w:proofErr w:type="spellStart"/>
      <w:r w:rsidRPr="00C1093A">
        <w:rPr>
          <w:rFonts w:ascii="Calibri" w:hAnsi="Calibri"/>
          <w:bCs/>
          <w:i/>
          <w:iCs/>
          <w:sz w:val="24"/>
          <w:szCs w:val="24"/>
          <w:lang w:val="en-GB"/>
        </w:rPr>
        <w:t>aferent</w:t>
      </w:r>
      <w:proofErr w:type="spellEnd"/>
      <w:r w:rsidRPr="00C1093A">
        <w:rPr>
          <w:rFonts w:ascii="Calibri" w:hAnsi="Calibri"/>
          <w:bCs/>
          <w:i/>
          <w:iCs/>
          <w:sz w:val="24"/>
          <w:szCs w:val="24"/>
          <w:lang w:val="en-GB"/>
        </w:rPr>
        <w:t xml:space="preserve"> </w:t>
      </w:r>
      <w:proofErr w:type="spellStart"/>
      <w:r w:rsidRPr="00C1093A">
        <w:rPr>
          <w:rFonts w:ascii="Calibri" w:hAnsi="Calibri"/>
          <w:bCs/>
          <w:i/>
          <w:iCs/>
          <w:sz w:val="24"/>
          <w:szCs w:val="24"/>
          <w:lang w:val="en-GB"/>
        </w:rPr>
        <w:t>acesteia</w:t>
      </w:r>
      <w:proofErr w:type="spellEnd"/>
      <w:r w:rsidRPr="00C1093A">
        <w:rPr>
          <w:rFonts w:ascii="Calibri" w:hAnsi="Calibri"/>
          <w:bCs/>
          <w:sz w:val="24"/>
          <w:szCs w:val="24"/>
          <w:lang w:val="en-GB"/>
        </w:rPr>
        <w:t>.</w:t>
      </w:r>
    </w:p>
    <w:p w14:paraId="3E16938A" w14:textId="77777777" w:rsidR="003E37FE" w:rsidRPr="00C1093A" w:rsidRDefault="003E37FE" w:rsidP="003E37FE">
      <w:pPr>
        <w:spacing w:before="0" w:after="0" w:line="256" w:lineRule="auto"/>
        <w:ind w:left="720"/>
        <w:jc w:val="both"/>
        <w:rPr>
          <w:rFonts w:ascii="Calibri" w:hAnsi="Calibri"/>
          <w:sz w:val="24"/>
          <w:szCs w:val="24"/>
          <w:lang w:val="en-GB"/>
        </w:rPr>
      </w:pPr>
    </w:p>
    <w:p w14:paraId="0326F20C" w14:textId="465C9F1F" w:rsidR="003E37FE" w:rsidRPr="00C1093A" w:rsidRDefault="003E37FE" w:rsidP="00E07D7E">
      <w:pPr>
        <w:numPr>
          <w:ilvl w:val="1"/>
          <w:numId w:val="23"/>
        </w:numPr>
        <w:spacing w:before="0" w:after="0" w:line="256" w:lineRule="auto"/>
        <w:jc w:val="both"/>
        <w:rPr>
          <w:rFonts w:ascii="Calibri" w:hAnsi="Calibri"/>
          <w:b/>
          <w:bCs/>
          <w:sz w:val="24"/>
          <w:szCs w:val="24"/>
          <w:lang w:val="en-GB"/>
        </w:rPr>
      </w:pPr>
      <w:proofErr w:type="spellStart"/>
      <w:r w:rsidRPr="00C1093A">
        <w:rPr>
          <w:rFonts w:ascii="Calibri" w:hAnsi="Calibri"/>
          <w:b/>
          <w:bCs/>
          <w:sz w:val="24"/>
          <w:szCs w:val="24"/>
          <w:lang w:val="en-GB"/>
        </w:rPr>
        <w:t>Presiunea</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demografică</w:t>
      </w:r>
      <w:proofErr w:type="spellEnd"/>
      <w:r w:rsidRPr="00C1093A">
        <w:rPr>
          <w:rFonts w:ascii="Calibri" w:hAnsi="Calibri"/>
          <w:b/>
          <w:bCs/>
          <w:sz w:val="24"/>
          <w:szCs w:val="24"/>
          <w:lang w:val="en-GB"/>
        </w:rPr>
        <w:t xml:space="preserve"> </w:t>
      </w:r>
      <w:r w:rsidR="00334B24" w:rsidRPr="00C1093A">
        <w:rPr>
          <w:rFonts w:ascii="Calibri" w:hAnsi="Calibri"/>
          <w:b/>
          <w:bCs/>
          <w:sz w:val="24"/>
          <w:szCs w:val="24"/>
          <w:lang w:val="en-GB"/>
        </w:rPr>
        <w:t xml:space="preserve">– maxim 8 </w:t>
      </w:r>
      <w:proofErr w:type="spellStart"/>
      <w:r w:rsidR="00334B24" w:rsidRPr="00C1093A">
        <w:rPr>
          <w:rFonts w:ascii="Calibri" w:hAnsi="Calibri"/>
          <w:b/>
          <w:bCs/>
          <w:sz w:val="24"/>
          <w:szCs w:val="24"/>
          <w:lang w:val="en-GB"/>
        </w:rPr>
        <w:t>puncte</w:t>
      </w:r>
      <w:proofErr w:type="spellEnd"/>
    </w:p>
    <w:p w14:paraId="329FE8C5" w14:textId="09AC24EE" w:rsidR="00334B24" w:rsidRPr="00C1093A" w:rsidRDefault="00334B24" w:rsidP="00334B24">
      <w:pPr>
        <w:spacing w:before="0" w:after="0" w:line="256" w:lineRule="auto"/>
        <w:jc w:val="both"/>
        <w:rPr>
          <w:rFonts w:ascii="Calibri" w:hAnsi="Calibri"/>
          <w:sz w:val="24"/>
          <w:szCs w:val="24"/>
          <w:lang w:val="fr-FR"/>
        </w:rPr>
      </w:pPr>
      <w:r w:rsidRPr="00C1093A">
        <w:rPr>
          <w:rFonts w:ascii="Calibri" w:hAnsi="Calibri"/>
          <w:sz w:val="24"/>
          <w:szCs w:val="24"/>
          <w:lang w:val="fr-FR"/>
        </w:rPr>
        <w:t xml:space="preserve">a. </w:t>
      </w:r>
      <w:proofErr w:type="spellStart"/>
      <w:r w:rsidRPr="00C1093A">
        <w:rPr>
          <w:rFonts w:ascii="Calibri" w:hAnsi="Calibri"/>
          <w:sz w:val="24"/>
          <w:szCs w:val="24"/>
          <w:lang w:val="fr-FR"/>
        </w:rPr>
        <w:t>Proiectul</w:t>
      </w:r>
      <w:proofErr w:type="spellEnd"/>
      <w:r w:rsidRPr="00C1093A">
        <w:rPr>
          <w:rFonts w:ascii="Calibri" w:hAnsi="Calibri"/>
          <w:sz w:val="24"/>
          <w:szCs w:val="24"/>
          <w:lang w:val="fr-FR"/>
        </w:rPr>
        <w:t xml:space="preserve"> este </w:t>
      </w:r>
      <w:proofErr w:type="spellStart"/>
      <w:r w:rsidRPr="00C1093A">
        <w:rPr>
          <w:rFonts w:ascii="Calibri" w:hAnsi="Calibri"/>
          <w:sz w:val="24"/>
          <w:szCs w:val="24"/>
          <w:lang w:val="fr-FR"/>
        </w:rPr>
        <w:t>implementat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într</w:t>
      </w:r>
      <w:proofErr w:type="spellEnd"/>
      <w:r w:rsidRPr="00C1093A">
        <w:rPr>
          <w:rFonts w:ascii="Calibri" w:hAnsi="Calibri"/>
          <w:sz w:val="24"/>
          <w:szCs w:val="24"/>
          <w:lang w:val="fr-FR"/>
        </w:rPr>
        <w:t>-</w:t>
      </w:r>
      <w:proofErr w:type="gramStart"/>
      <w:r w:rsidRPr="00C1093A">
        <w:rPr>
          <w:rFonts w:ascii="Calibri" w:hAnsi="Calibri"/>
          <w:sz w:val="24"/>
          <w:szCs w:val="24"/>
          <w:lang w:val="fr-FR"/>
        </w:rPr>
        <w:t>un UAT</w:t>
      </w:r>
      <w:proofErr w:type="gramEnd"/>
      <w:r w:rsidR="00D67E6C"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o </w:t>
      </w:r>
      <w:proofErr w:type="spellStart"/>
      <w:r w:rsidRPr="00C1093A">
        <w:rPr>
          <w:rFonts w:ascii="Calibri" w:hAnsi="Calibri"/>
          <w:sz w:val="24"/>
          <w:szCs w:val="24"/>
          <w:lang w:val="fr-FR"/>
        </w:rPr>
        <w:t>rată</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creștere</w:t>
      </w:r>
      <w:proofErr w:type="spellEnd"/>
      <w:r w:rsidRPr="00C1093A">
        <w:rPr>
          <w:rFonts w:ascii="Calibri" w:hAnsi="Calibri"/>
          <w:sz w:val="24"/>
          <w:szCs w:val="24"/>
          <w:lang w:val="fr-FR"/>
        </w:rPr>
        <w:t xml:space="preserve"> a </w:t>
      </w:r>
      <w:proofErr w:type="spellStart"/>
      <w:r w:rsidRPr="00C1093A">
        <w:rPr>
          <w:rFonts w:ascii="Calibri" w:hAnsi="Calibri"/>
          <w:sz w:val="24"/>
          <w:szCs w:val="24"/>
          <w:lang w:val="fr-FR"/>
        </w:rPr>
        <w:t>populației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vârstă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preșcolară</w:t>
      </w:r>
      <w:proofErr w:type="spellEnd"/>
      <w:r w:rsidRPr="00C1093A">
        <w:rPr>
          <w:rFonts w:ascii="Calibri" w:hAnsi="Calibri"/>
          <w:sz w:val="24"/>
          <w:szCs w:val="24"/>
          <w:lang w:val="fr-FR"/>
        </w:rPr>
        <w:t xml:space="preserve"> ≥-0.02% - 8 </w:t>
      </w:r>
      <w:proofErr w:type="spellStart"/>
      <w:r w:rsidRPr="00C1093A">
        <w:rPr>
          <w:rFonts w:ascii="Calibri" w:hAnsi="Calibri"/>
          <w:sz w:val="24"/>
          <w:szCs w:val="24"/>
          <w:lang w:val="fr-FR"/>
        </w:rPr>
        <w:t>puncte</w:t>
      </w:r>
      <w:proofErr w:type="spellEnd"/>
    </w:p>
    <w:p w14:paraId="3BB1A130" w14:textId="77777777" w:rsidR="00334B24" w:rsidRPr="00C1093A" w:rsidRDefault="00334B24" w:rsidP="00334B24">
      <w:pPr>
        <w:spacing w:before="0" w:after="0" w:line="256" w:lineRule="auto"/>
        <w:jc w:val="both"/>
        <w:rPr>
          <w:rFonts w:ascii="Calibri" w:hAnsi="Calibri"/>
          <w:sz w:val="24"/>
          <w:szCs w:val="24"/>
          <w:lang w:val="fr-FR"/>
        </w:rPr>
      </w:pPr>
      <w:r w:rsidRPr="00C1093A">
        <w:rPr>
          <w:rFonts w:ascii="Calibri" w:hAnsi="Calibri"/>
          <w:sz w:val="24"/>
          <w:szCs w:val="24"/>
          <w:lang w:val="fr-FR"/>
        </w:rPr>
        <w:t xml:space="preserve">b. </w:t>
      </w:r>
      <w:proofErr w:type="spellStart"/>
      <w:r w:rsidRPr="00C1093A">
        <w:rPr>
          <w:rFonts w:ascii="Calibri" w:hAnsi="Calibri"/>
          <w:sz w:val="24"/>
          <w:szCs w:val="24"/>
          <w:lang w:val="fr-FR"/>
        </w:rPr>
        <w:t>Proiectul</w:t>
      </w:r>
      <w:proofErr w:type="spellEnd"/>
      <w:r w:rsidRPr="00C1093A">
        <w:rPr>
          <w:rFonts w:ascii="Calibri" w:hAnsi="Calibri"/>
          <w:sz w:val="24"/>
          <w:szCs w:val="24"/>
          <w:lang w:val="fr-FR"/>
        </w:rPr>
        <w:t xml:space="preserve"> este </w:t>
      </w:r>
      <w:proofErr w:type="spellStart"/>
      <w:r w:rsidRPr="00C1093A">
        <w:rPr>
          <w:rFonts w:ascii="Calibri" w:hAnsi="Calibri"/>
          <w:sz w:val="24"/>
          <w:szCs w:val="24"/>
          <w:lang w:val="fr-FR"/>
        </w:rPr>
        <w:t>implementat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într</w:t>
      </w:r>
      <w:proofErr w:type="spellEnd"/>
      <w:r w:rsidRPr="00C1093A">
        <w:rPr>
          <w:rFonts w:ascii="Calibri" w:hAnsi="Calibri"/>
          <w:sz w:val="24"/>
          <w:szCs w:val="24"/>
          <w:lang w:val="fr-FR"/>
        </w:rPr>
        <w:t>-</w:t>
      </w:r>
      <w:proofErr w:type="gramStart"/>
      <w:r w:rsidRPr="00C1093A">
        <w:rPr>
          <w:rFonts w:ascii="Calibri" w:hAnsi="Calibri"/>
          <w:sz w:val="24"/>
          <w:szCs w:val="24"/>
          <w:lang w:val="fr-FR"/>
        </w:rPr>
        <w:t>un UAT</w:t>
      </w:r>
      <w:proofErr w:type="gram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o </w:t>
      </w:r>
      <w:proofErr w:type="spellStart"/>
      <w:r w:rsidRPr="00C1093A">
        <w:rPr>
          <w:rFonts w:ascii="Calibri" w:hAnsi="Calibri"/>
          <w:sz w:val="24"/>
          <w:szCs w:val="24"/>
          <w:lang w:val="fr-FR"/>
        </w:rPr>
        <w:t>rată</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creștere</w:t>
      </w:r>
      <w:proofErr w:type="spellEnd"/>
      <w:r w:rsidRPr="00C1093A">
        <w:rPr>
          <w:rFonts w:ascii="Calibri" w:hAnsi="Calibri"/>
          <w:sz w:val="24"/>
          <w:szCs w:val="24"/>
          <w:lang w:val="fr-FR"/>
        </w:rPr>
        <w:t xml:space="preserve"> a </w:t>
      </w:r>
      <w:proofErr w:type="spellStart"/>
      <w:r w:rsidRPr="00C1093A">
        <w:rPr>
          <w:rFonts w:ascii="Calibri" w:hAnsi="Calibri"/>
          <w:sz w:val="24"/>
          <w:szCs w:val="24"/>
          <w:lang w:val="fr-FR"/>
        </w:rPr>
        <w:t>populației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vârstă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preșcolară</w:t>
      </w:r>
      <w:proofErr w:type="spellEnd"/>
      <w:r w:rsidRPr="00C1093A">
        <w:rPr>
          <w:rFonts w:ascii="Calibri" w:hAnsi="Calibri"/>
          <w:sz w:val="24"/>
          <w:szCs w:val="24"/>
          <w:lang w:val="fr-FR"/>
        </w:rPr>
        <w:t xml:space="preserve"> ≥-0.04%&lt;-0.02 – 4 </w:t>
      </w:r>
      <w:proofErr w:type="spellStart"/>
      <w:r w:rsidRPr="00C1093A">
        <w:rPr>
          <w:rFonts w:ascii="Calibri" w:hAnsi="Calibri"/>
          <w:sz w:val="24"/>
          <w:szCs w:val="24"/>
          <w:lang w:val="fr-FR"/>
        </w:rPr>
        <w:t>puncte</w:t>
      </w:r>
      <w:proofErr w:type="spellEnd"/>
    </w:p>
    <w:p w14:paraId="28817D30" w14:textId="77777777" w:rsidR="00334B24" w:rsidRPr="00C1093A" w:rsidRDefault="00334B24" w:rsidP="00334B24">
      <w:pPr>
        <w:spacing w:before="0" w:after="0" w:line="256" w:lineRule="auto"/>
        <w:jc w:val="both"/>
        <w:rPr>
          <w:rFonts w:ascii="Calibri" w:hAnsi="Calibri"/>
          <w:sz w:val="24"/>
          <w:szCs w:val="24"/>
          <w:lang w:val="fr-FR"/>
        </w:rPr>
      </w:pPr>
      <w:r w:rsidRPr="00C1093A">
        <w:rPr>
          <w:rFonts w:ascii="Calibri" w:hAnsi="Calibri"/>
          <w:sz w:val="24"/>
          <w:szCs w:val="24"/>
          <w:lang w:val="fr-FR"/>
        </w:rPr>
        <w:lastRenderedPageBreak/>
        <w:t xml:space="preserve">c. </w:t>
      </w:r>
      <w:proofErr w:type="spellStart"/>
      <w:r w:rsidRPr="00C1093A">
        <w:rPr>
          <w:rFonts w:ascii="Calibri" w:hAnsi="Calibri"/>
          <w:sz w:val="24"/>
          <w:szCs w:val="24"/>
          <w:lang w:val="fr-FR"/>
        </w:rPr>
        <w:t>Proiectul</w:t>
      </w:r>
      <w:proofErr w:type="spellEnd"/>
      <w:r w:rsidRPr="00C1093A">
        <w:rPr>
          <w:rFonts w:ascii="Calibri" w:hAnsi="Calibri"/>
          <w:sz w:val="24"/>
          <w:szCs w:val="24"/>
          <w:lang w:val="fr-FR"/>
        </w:rPr>
        <w:t xml:space="preserve"> este </w:t>
      </w:r>
      <w:proofErr w:type="spellStart"/>
      <w:r w:rsidRPr="00C1093A">
        <w:rPr>
          <w:rFonts w:ascii="Calibri" w:hAnsi="Calibri"/>
          <w:sz w:val="24"/>
          <w:szCs w:val="24"/>
          <w:lang w:val="fr-FR"/>
        </w:rPr>
        <w:t>implementat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într</w:t>
      </w:r>
      <w:proofErr w:type="spellEnd"/>
      <w:r w:rsidRPr="00C1093A">
        <w:rPr>
          <w:rFonts w:ascii="Calibri" w:hAnsi="Calibri"/>
          <w:sz w:val="24"/>
          <w:szCs w:val="24"/>
          <w:lang w:val="fr-FR"/>
        </w:rPr>
        <w:t>-</w:t>
      </w:r>
      <w:proofErr w:type="gramStart"/>
      <w:r w:rsidRPr="00C1093A">
        <w:rPr>
          <w:rFonts w:ascii="Calibri" w:hAnsi="Calibri"/>
          <w:sz w:val="24"/>
          <w:szCs w:val="24"/>
          <w:lang w:val="fr-FR"/>
        </w:rPr>
        <w:t>un UAT</w:t>
      </w:r>
      <w:proofErr w:type="gram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o </w:t>
      </w:r>
      <w:proofErr w:type="spellStart"/>
      <w:r w:rsidRPr="00C1093A">
        <w:rPr>
          <w:rFonts w:ascii="Calibri" w:hAnsi="Calibri"/>
          <w:sz w:val="24"/>
          <w:szCs w:val="24"/>
          <w:lang w:val="fr-FR"/>
        </w:rPr>
        <w:t>rată</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creștere</w:t>
      </w:r>
      <w:proofErr w:type="spellEnd"/>
      <w:r w:rsidRPr="00C1093A">
        <w:rPr>
          <w:rFonts w:ascii="Calibri" w:hAnsi="Calibri"/>
          <w:sz w:val="24"/>
          <w:szCs w:val="24"/>
          <w:lang w:val="fr-FR"/>
        </w:rPr>
        <w:t xml:space="preserve"> a </w:t>
      </w:r>
      <w:proofErr w:type="spellStart"/>
      <w:r w:rsidRPr="00C1093A">
        <w:rPr>
          <w:rFonts w:ascii="Calibri" w:hAnsi="Calibri"/>
          <w:sz w:val="24"/>
          <w:szCs w:val="24"/>
          <w:lang w:val="fr-FR"/>
        </w:rPr>
        <w:t>populației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vârstă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preșcolară</w:t>
      </w:r>
      <w:proofErr w:type="spellEnd"/>
      <w:r w:rsidRPr="00C1093A">
        <w:rPr>
          <w:rFonts w:ascii="Calibri" w:hAnsi="Calibri"/>
          <w:sz w:val="24"/>
          <w:szCs w:val="24"/>
          <w:lang w:val="fr-FR"/>
        </w:rPr>
        <w:t xml:space="preserve"> &lt;-0.04% - 0 </w:t>
      </w:r>
      <w:proofErr w:type="spellStart"/>
      <w:r w:rsidRPr="00C1093A">
        <w:rPr>
          <w:rFonts w:ascii="Calibri" w:hAnsi="Calibri"/>
          <w:sz w:val="24"/>
          <w:szCs w:val="24"/>
          <w:lang w:val="fr-FR"/>
        </w:rPr>
        <w:t>puncte</w:t>
      </w:r>
      <w:proofErr w:type="spellEnd"/>
    </w:p>
    <w:p w14:paraId="7B165DC4" w14:textId="7916EDFB" w:rsidR="003E37FE" w:rsidRPr="00C1093A" w:rsidRDefault="00334B24" w:rsidP="00334B24">
      <w:pPr>
        <w:spacing w:before="0" w:after="0" w:line="256" w:lineRule="auto"/>
        <w:jc w:val="both"/>
        <w:rPr>
          <w:rFonts w:ascii="Calibri" w:hAnsi="Calibri"/>
          <w:sz w:val="24"/>
          <w:szCs w:val="24"/>
          <w:lang w:val="en-GB"/>
        </w:rPr>
      </w:pPr>
      <w:proofErr w:type="spellStart"/>
      <w:r w:rsidRPr="00C1093A">
        <w:rPr>
          <w:rFonts w:ascii="Calibri" w:hAnsi="Calibri"/>
          <w:i/>
          <w:iCs/>
          <w:sz w:val="24"/>
          <w:szCs w:val="24"/>
          <w:lang w:val="en-GB"/>
        </w:rPr>
        <w:t>Punctarea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subcriteriului</w:t>
      </w:r>
      <w:proofErr w:type="spellEnd"/>
      <w:r w:rsidRPr="00C1093A">
        <w:rPr>
          <w:rFonts w:ascii="Calibri" w:hAnsi="Calibri"/>
          <w:i/>
          <w:iCs/>
          <w:sz w:val="24"/>
          <w:szCs w:val="24"/>
          <w:lang w:val="en-GB"/>
        </w:rPr>
        <w:t xml:space="preserve"> se face </w:t>
      </w:r>
      <w:proofErr w:type="spellStart"/>
      <w:r w:rsidRPr="00C1093A">
        <w:rPr>
          <w:rFonts w:ascii="Calibri" w:hAnsi="Calibri"/>
          <w:i/>
          <w:iCs/>
          <w:sz w:val="24"/>
          <w:szCs w:val="24"/>
          <w:lang w:val="en-GB"/>
        </w:rPr>
        <w:t>prin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selectarea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unei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singure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optiuni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și</w:t>
      </w:r>
      <w:proofErr w:type="spellEnd"/>
      <w:r w:rsidRPr="00C1093A">
        <w:rPr>
          <w:rFonts w:ascii="Calibri" w:hAnsi="Calibri"/>
          <w:i/>
          <w:iCs/>
          <w:sz w:val="24"/>
          <w:szCs w:val="24"/>
          <w:lang w:val="en-GB"/>
        </w:rPr>
        <w:t xml:space="preserve"> a </w:t>
      </w:r>
      <w:proofErr w:type="spellStart"/>
      <w:r w:rsidRPr="00C1093A">
        <w:rPr>
          <w:rFonts w:ascii="Calibri" w:hAnsi="Calibri"/>
          <w:i/>
          <w:iCs/>
          <w:sz w:val="24"/>
          <w:szCs w:val="24"/>
          <w:lang w:val="en-GB"/>
        </w:rPr>
        <w:t>punctajului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aferent</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acesteia</w:t>
      </w:r>
      <w:proofErr w:type="spellEnd"/>
      <w:r w:rsidRPr="00C1093A">
        <w:rPr>
          <w:rFonts w:ascii="Calibri" w:hAnsi="Calibri"/>
          <w:sz w:val="24"/>
          <w:szCs w:val="24"/>
          <w:lang w:val="en-GB"/>
        </w:rPr>
        <w:t>.</w:t>
      </w:r>
    </w:p>
    <w:p w14:paraId="7FB4AB98" w14:textId="77777777" w:rsidR="00A074A7" w:rsidRPr="00C1093A" w:rsidRDefault="00A074A7" w:rsidP="00334B24">
      <w:pPr>
        <w:spacing w:before="0" w:after="0" w:line="256" w:lineRule="auto"/>
        <w:jc w:val="both"/>
        <w:rPr>
          <w:rFonts w:ascii="Calibri" w:hAnsi="Calibri"/>
          <w:sz w:val="24"/>
          <w:szCs w:val="24"/>
          <w:lang w:val="en-GB"/>
        </w:rPr>
      </w:pPr>
    </w:p>
    <w:p w14:paraId="24183166" w14:textId="73FF7EAB" w:rsidR="003E37FE" w:rsidRPr="00C1093A" w:rsidRDefault="003E37FE" w:rsidP="00E07D7E">
      <w:pPr>
        <w:numPr>
          <w:ilvl w:val="1"/>
          <w:numId w:val="23"/>
        </w:numPr>
        <w:spacing w:before="0" w:after="0" w:line="256" w:lineRule="auto"/>
        <w:jc w:val="both"/>
        <w:rPr>
          <w:rFonts w:ascii="Calibri" w:hAnsi="Calibri"/>
          <w:b/>
          <w:bCs/>
          <w:sz w:val="24"/>
          <w:szCs w:val="24"/>
          <w:lang w:val="fr-FR"/>
        </w:rPr>
      </w:pPr>
      <w:r w:rsidRPr="00C1093A">
        <w:rPr>
          <w:rFonts w:ascii="Calibri" w:hAnsi="Calibri"/>
          <w:b/>
          <w:bCs/>
          <w:sz w:val="24"/>
          <w:szCs w:val="24"/>
          <w:lang w:val="fr-FR"/>
        </w:rPr>
        <w:t xml:space="preserve">Rata de </w:t>
      </w:r>
      <w:proofErr w:type="spellStart"/>
      <w:r w:rsidRPr="00C1093A">
        <w:rPr>
          <w:rFonts w:ascii="Calibri" w:hAnsi="Calibri"/>
          <w:b/>
          <w:bCs/>
          <w:sz w:val="24"/>
          <w:szCs w:val="24"/>
          <w:lang w:val="fr-FR"/>
        </w:rPr>
        <w:t>participare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în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învățământul</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preșcolar</w:t>
      </w:r>
      <w:proofErr w:type="spellEnd"/>
      <w:r w:rsidR="00282B46" w:rsidRPr="00C1093A">
        <w:rPr>
          <w:rFonts w:ascii="Calibri" w:hAnsi="Calibri"/>
          <w:b/>
          <w:bCs/>
          <w:sz w:val="24"/>
          <w:szCs w:val="24"/>
          <w:lang w:val="fr-FR"/>
        </w:rPr>
        <w:t xml:space="preserve"> – </w:t>
      </w:r>
      <w:proofErr w:type="spellStart"/>
      <w:r w:rsidR="00282B46" w:rsidRPr="00C1093A">
        <w:rPr>
          <w:rFonts w:ascii="Calibri" w:hAnsi="Calibri"/>
          <w:b/>
          <w:bCs/>
          <w:sz w:val="24"/>
          <w:szCs w:val="24"/>
          <w:lang w:val="fr-FR"/>
        </w:rPr>
        <w:t>maxim</w:t>
      </w:r>
      <w:proofErr w:type="spellEnd"/>
      <w:r w:rsidR="00282B46" w:rsidRPr="00C1093A">
        <w:rPr>
          <w:rFonts w:ascii="Calibri" w:hAnsi="Calibri"/>
          <w:b/>
          <w:bCs/>
          <w:sz w:val="24"/>
          <w:szCs w:val="24"/>
          <w:lang w:val="fr-FR"/>
        </w:rPr>
        <w:t xml:space="preserve"> 8 </w:t>
      </w:r>
      <w:proofErr w:type="spellStart"/>
      <w:r w:rsidR="00282B46" w:rsidRPr="00C1093A">
        <w:rPr>
          <w:rFonts w:ascii="Calibri" w:hAnsi="Calibri"/>
          <w:b/>
          <w:bCs/>
          <w:sz w:val="24"/>
          <w:szCs w:val="24"/>
          <w:lang w:val="fr-FR"/>
        </w:rPr>
        <w:t>puncte</w:t>
      </w:r>
      <w:proofErr w:type="spellEnd"/>
    </w:p>
    <w:p w14:paraId="3112E780" w14:textId="77777777" w:rsidR="00282B46" w:rsidRPr="00C1093A" w:rsidRDefault="00282B46" w:rsidP="00282B46">
      <w:pPr>
        <w:spacing w:before="0" w:after="0" w:line="256" w:lineRule="auto"/>
        <w:jc w:val="both"/>
        <w:rPr>
          <w:rFonts w:ascii="Calibri" w:hAnsi="Calibri"/>
          <w:sz w:val="24"/>
          <w:szCs w:val="24"/>
          <w:lang w:val="fr-FR"/>
        </w:rPr>
      </w:pPr>
      <w:r w:rsidRPr="00C1093A">
        <w:rPr>
          <w:rFonts w:ascii="Calibri" w:hAnsi="Calibri"/>
          <w:sz w:val="24"/>
          <w:szCs w:val="24"/>
          <w:lang w:val="fr-FR"/>
        </w:rPr>
        <w:t xml:space="preserve">a.  </w:t>
      </w:r>
      <w:proofErr w:type="spellStart"/>
      <w:r w:rsidRPr="00C1093A">
        <w:rPr>
          <w:rFonts w:ascii="Calibri" w:hAnsi="Calibri"/>
          <w:sz w:val="24"/>
          <w:szCs w:val="24"/>
          <w:lang w:val="fr-FR"/>
        </w:rPr>
        <w:t>Proiectul</w:t>
      </w:r>
      <w:proofErr w:type="spellEnd"/>
      <w:r w:rsidRPr="00C1093A">
        <w:rPr>
          <w:rFonts w:ascii="Calibri" w:hAnsi="Calibri"/>
          <w:sz w:val="24"/>
          <w:szCs w:val="24"/>
          <w:lang w:val="fr-FR"/>
        </w:rPr>
        <w:t xml:space="preserve"> este </w:t>
      </w:r>
      <w:proofErr w:type="spellStart"/>
      <w:r w:rsidRPr="00C1093A">
        <w:rPr>
          <w:rFonts w:ascii="Calibri" w:hAnsi="Calibri"/>
          <w:sz w:val="24"/>
          <w:szCs w:val="24"/>
          <w:lang w:val="fr-FR"/>
        </w:rPr>
        <w:t>implementat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într</w:t>
      </w:r>
      <w:proofErr w:type="spellEnd"/>
      <w:r w:rsidRPr="00C1093A">
        <w:rPr>
          <w:rFonts w:ascii="Calibri" w:hAnsi="Calibri"/>
          <w:sz w:val="24"/>
          <w:szCs w:val="24"/>
          <w:lang w:val="fr-FR"/>
        </w:rPr>
        <w:t xml:space="preserve">-un UAT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care </w:t>
      </w:r>
      <w:proofErr w:type="spellStart"/>
      <w:r w:rsidRPr="00C1093A">
        <w:rPr>
          <w:rFonts w:ascii="Calibri" w:hAnsi="Calibri"/>
          <w:sz w:val="24"/>
          <w:szCs w:val="24"/>
          <w:lang w:val="fr-FR"/>
        </w:rPr>
        <w:t>valoarea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ratei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participare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învățământul</w:t>
      </w:r>
      <w:proofErr w:type="spellEnd"/>
      <w:r w:rsidRPr="00C1093A">
        <w:rPr>
          <w:rFonts w:ascii="Calibri" w:hAnsi="Calibri"/>
          <w:sz w:val="24"/>
          <w:szCs w:val="24"/>
          <w:lang w:val="fr-FR"/>
        </w:rPr>
        <w:t xml:space="preserve"> </w:t>
      </w:r>
      <w:proofErr w:type="spellStart"/>
      <w:proofErr w:type="gramStart"/>
      <w:r w:rsidRPr="00C1093A">
        <w:rPr>
          <w:rFonts w:ascii="Calibri" w:hAnsi="Calibri"/>
          <w:sz w:val="24"/>
          <w:szCs w:val="24"/>
          <w:lang w:val="fr-FR"/>
        </w:rPr>
        <w:t>preșcolar</w:t>
      </w:r>
      <w:proofErr w:type="spellEnd"/>
      <w:r w:rsidRPr="00C1093A">
        <w:rPr>
          <w:rFonts w:ascii="Calibri" w:hAnsi="Calibri"/>
          <w:sz w:val="24"/>
          <w:szCs w:val="24"/>
          <w:lang w:val="fr-FR"/>
        </w:rPr>
        <w:t xml:space="preserve">  ≤</w:t>
      </w:r>
      <w:proofErr w:type="gramEnd"/>
      <w:r w:rsidRPr="00C1093A">
        <w:rPr>
          <w:rFonts w:ascii="Calibri" w:hAnsi="Calibri"/>
          <w:sz w:val="24"/>
          <w:szCs w:val="24"/>
          <w:lang w:val="fr-FR"/>
        </w:rPr>
        <w:t xml:space="preserve"> 60% - 8 </w:t>
      </w:r>
      <w:proofErr w:type="spellStart"/>
      <w:r w:rsidRPr="00C1093A">
        <w:rPr>
          <w:rFonts w:ascii="Calibri" w:hAnsi="Calibri"/>
          <w:sz w:val="24"/>
          <w:szCs w:val="24"/>
          <w:lang w:val="fr-FR"/>
        </w:rPr>
        <w:t>puncte</w:t>
      </w:r>
      <w:proofErr w:type="spellEnd"/>
    </w:p>
    <w:p w14:paraId="3D47DE96" w14:textId="77777777" w:rsidR="00282B46" w:rsidRPr="00C1093A" w:rsidRDefault="00282B46" w:rsidP="00282B46">
      <w:pPr>
        <w:spacing w:before="0" w:after="0" w:line="256" w:lineRule="auto"/>
        <w:jc w:val="both"/>
        <w:rPr>
          <w:rFonts w:ascii="Calibri" w:hAnsi="Calibri"/>
          <w:sz w:val="24"/>
          <w:szCs w:val="24"/>
          <w:lang w:val="fr-FR"/>
        </w:rPr>
      </w:pPr>
      <w:r w:rsidRPr="00C1093A">
        <w:rPr>
          <w:rFonts w:ascii="Calibri" w:hAnsi="Calibri"/>
          <w:sz w:val="24"/>
          <w:szCs w:val="24"/>
          <w:lang w:val="fr-FR"/>
        </w:rPr>
        <w:t xml:space="preserve">b. </w:t>
      </w:r>
      <w:proofErr w:type="spellStart"/>
      <w:r w:rsidRPr="00C1093A">
        <w:rPr>
          <w:rFonts w:ascii="Calibri" w:hAnsi="Calibri"/>
          <w:sz w:val="24"/>
          <w:szCs w:val="24"/>
          <w:lang w:val="fr-FR"/>
        </w:rPr>
        <w:t>Proiectul</w:t>
      </w:r>
      <w:proofErr w:type="spellEnd"/>
      <w:r w:rsidRPr="00C1093A">
        <w:rPr>
          <w:rFonts w:ascii="Calibri" w:hAnsi="Calibri"/>
          <w:sz w:val="24"/>
          <w:szCs w:val="24"/>
          <w:lang w:val="fr-FR"/>
        </w:rPr>
        <w:t xml:space="preserve"> este </w:t>
      </w:r>
      <w:proofErr w:type="spellStart"/>
      <w:r w:rsidRPr="00C1093A">
        <w:rPr>
          <w:rFonts w:ascii="Calibri" w:hAnsi="Calibri"/>
          <w:sz w:val="24"/>
          <w:szCs w:val="24"/>
          <w:lang w:val="fr-FR"/>
        </w:rPr>
        <w:t>implementat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într</w:t>
      </w:r>
      <w:proofErr w:type="spellEnd"/>
      <w:r w:rsidRPr="00C1093A">
        <w:rPr>
          <w:rFonts w:ascii="Calibri" w:hAnsi="Calibri"/>
          <w:sz w:val="24"/>
          <w:szCs w:val="24"/>
          <w:lang w:val="fr-FR"/>
        </w:rPr>
        <w:t>-</w:t>
      </w:r>
      <w:proofErr w:type="gramStart"/>
      <w:r w:rsidRPr="00C1093A">
        <w:rPr>
          <w:rFonts w:ascii="Calibri" w:hAnsi="Calibri"/>
          <w:sz w:val="24"/>
          <w:szCs w:val="24"/>
          <w:lang w:val="fr-FR"/>
        </w:rPr>
        <w:t>un UAT</w:t>
      </w:r>
      <w:proofErr w:type="gram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care </w:t>
      </w:r>
      <w:proofErr w:type="spellStart"/>
      <w:r w:rsidRPr="00C1093A">
        <w:rPr>
          <w:rFonts w:ascii="Calibri" w:hAnsi="Calibri"/>
          <w:sz w:val="24"/>
          <w:szCs w:val="24"/>
          <w:lang w:val="fr-FR"/>
        </w:rPr>
        <w:t>valoarea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ratei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participare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învățământul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preșcolar</w:t>
      </w:r>
      <w:proofErr w:type="spellEnd"/>
      <w:r w:rsidRPr="00C1093A">
        <w:rPr>
          <w:rFonts w:ascii="Calibri" w:hAnsi="Calibri"/>
          <w:sz w:val="24"/>
          <w:szCs w:val="24"/>
          <w:lang w:val="fr-FR"/>
        </w:rPr>
        <w:t xml:space="preserve"> este &gt;60% ≤ 75% - 4 </w:t>
      </w:r>
      <w:proofErr w:type="spellStart"/>
      <w:r w:rsidRPr="00C1093A">
        <w:rPr>
          <w:rFonts w:ascii="Calibri" w:hAnsi="Calibri"/>
          <w:sz w:val="24"/>
          <w:szCs w:val="24"/>
          <w:lang w:val="fr-FR"/>
        </w:rPr>
        <w:t>puncte</w:t>
      </w:r>
      <w:proofErr w:type="spellEnd"/>
    </w:p>
    <w:p w14:paraId="0932E61B" w14:textId="77777777" w:rsidR="00282B46" w:rsidRPr="00C1093A" w:rsidRDefault="00282B46" w:rsidP="00282B46">
      <w:pPr>
        <w:spacing w:before="0" w:after="0" w:line="256" w:lineRule="auto"/>
        <w:jc w:val="both"/>
        <w:rPr>
          <w:rFonts w:ascii="Calibri" w:hAnsi="Calibri"/>
          <w:sz w:val="24"/>
          <w:szCs w:val="24"/>
          <w:lang w:val="fr-FR"/>
        </w:rPr>
      </w:pPr>
      <w:r w:rsidRPr="00C1093A">
        <w:rPr>
          <w:rFonts w:ascii="Calibri" w:hAnsi="Calibri"/>
          <w:sz w:val="24"/>
          <w:szCs w:val="24"/>
          <w:lang w:val="fr-FR"/>
        </w:rPr>
        <w:t xml:space="preserve">c. </w:t>
      </w:r>
      <w:proofErr w:type="spellStart"/>
      <w:r w:rsidRPr="00C1093A">
        <w:rPr>
          <w:rFonts w:ascii="Calibri" w:hAnsi="Calibri"/>
          <w:sz w:val="24"/>
          <w:szCs w:val="24"/>
          <w:lang w:val="fr-FR"/>
        </w:rPr>
        <w:t>Proiectul</w:t>
      </w:r>
      <w:proofErr w:type="spellEnd"/>
      <w:r w:rsidRPr="00C1093A">
        <w:rPr>
          <w:rFonts w:ascii="Calibri" w:hAnsi="Calibri"/>
          <w:sz w:val="24"/>
          <w:szCs w:val="24"/>
          <w:lang w:val="fr-FR"/>
        </w:rPr>
        <w:t xml:space="preserve"> este </w:t>
      </w:r>
      <w:proofErr w:type="spellStart"/>
      <w:r w:rsidRPr="00C1093A">
        <w:rPr>
          <w:rFonts w:ascii="Calibri" w:hAnsi="Calibri"/>
          <w:sz w:val="24"/>
          <w:szCs w:val="24"/>
          <w:lang w:val="fr-FR"/>
        </w:rPr>
        <w:t>implementat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într</w:t>
      </w:r>
      <w:proofErr w:type="spellEnd"/>
      <w:r w:rsidRPr="00C1093A">
        <w:rPr>
          <w:rFonts w:ascii="Calibri" w:hAnsi="Calibri"/>
          <w:sz w:val="24"/>
          <w:szCs w:val="24"/>
          <w:lang w:val="fr-FR"/>
        </w:rPr>
        <w:t>-</w:t>
      </w:r>
      <w:proofErr w:type="gramStart"/>
      <w:r w:rsidRPr="00C1093A">
        <w:rPr>
          <w:rFonts w:ascii="Calibri" w:hAnsi="Calibri"/>
          <w:sz w:val="24"/>
          <w:szCs w:val="24"/>
          <w:lang w:val="fr-FR"/>
        </w:rPr>
        <w:t>un UAT</w:t>
      </w:r>
      <w:proofErr w:type="gram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care </w:t>
      </w:r>
      <w:proofErr w:type="spellStart"/>
      <w:r w:rsidRPr="00C1093A">
        <w:rPr>
          <w:rFonts w:ascii="Calibri" w:hAnsi="Calibri"/>
          <w:sz w:val="24"/>
          <w:szCs w:val="24"/>
          <w:lang w:val="fr-FR"/>
        </w:rPr>
        <w:t>valoarea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ratei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participare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învățământul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preșcolar</w:t>
      </w:r>
      <w:proofErr w:type="spellEnd"/>
      <w:r w:rsidRPr="00C1093A">
        <w:rPr>
          <w:rFonts w:ascii="Calibri" w:hAnsi="Calibri"/>
          <w:sz w:val="24"/>
          <w:szCs w:val="24"/>
          <w:lang w:val="fr-FR"/>
        </w:rPr>
        <w:t xml:space="preserve"> este &gt;75% - 0 </w:t>
      </w:r>
      <w:proofErr w:type="spellStart"/>
      <w:r w:rsidRPr="00C1093A">
        <w:rPr>
          <w:rFonts w:ascii="Calibri" w:hAnsi="Calibri"/>
          <w:sz w:val="24"/>
          <w:szCs w:val="24"/>
          <w:lang w:val="fr-FR"/>
        </w:rPr>
        <w:t>puncte</w:t>
      </w:r>
      <w:proofErr w:type="spellEnd"/>
    </w:p>
    <w:p w14:paraId="11FB47DB" w14:textId="51D32C22" w:rsidR="003E37FE" w:rsidRPr="00C1093A" w:rsidRDefault="00282B46" w:rsidP="00282B46">
      <w:pPr>
        <w:spacing w:before="0" w:after="0" w:line="256" w:lineRule="auto"/>
        <w:jc w:val="both"/>
        <w:rPr>
          <w:rFonts w:ascii="Calibri" w:hAnsi="Calibri"/>
          <w:i/>
          <w:iCs/>
          <w:sz w:val="24"/>
          <w:szCs w:val="24"/>
          <w:lang w:val="en-GB"/>
        </w:rPr>
      </w:pPr>
      <w:proofErr w:type="spellStart"/>
      <w:r w:rsidRPr="00C1093A">
        <w:rPr>
          <w:rFonts w:ascii="Calibri" w:hAnsi="Calibri"/>
          <w:i/>
          <w:iCs/>
          <w:sz w:val="24"/>
          <w:szCs w:val="24"/>
          <w:lang w:val="en-GB"/>
        </w:rPr>
        <w:t>Punctarea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subcriteriului</w:t>
      </w:r>
      <w:proofErr w:type="spellEnd"/>
      <w:r w:rsidRPr="00C1093A">
        <w:rPr>
          <w:rFonts w:ascii="Calibri" w:hAnsi="Calibri"/>
          <w:i/>
          <w:iCs/>
          <w:sz w:val="24"/>
          <w:szCs w:val="24"/>
          <w:lang w:val="en-GB"/>
        </w:rPr>
        <w:t xml:space="preserve"> se face </w:t>
      </w:r>
      <w:proofErr w:type="spellStart"/>
      <w:r w:rsidRPr="00C1093A">
        <w:rPr>
          <w:rFonts w:ascii="Calibri" w:hAnsi="Calibri"/>
          <w:i/>
          <w:iCs/>
          <w:sz w:val="24"/>
          <w:szCs w:val="24"/>
          <w:lang w:val="en-GB"/>
        </w:rPr>
        <w:t>prin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selectarea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unei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singure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optiuni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și</w:t>
      </w:r>
      <w:proofErr w:type="spellEnd"/>
      <w:r w:rsidRPr="00C1093A">
        <w:rPr>
          <w:rFonts w:ascii="Calibri" w:hAnsi="Calibri"/>
          <w:i/>
          <w:iCs/>
          <w:sz w:val="24"/>
          <w:szCs w:val="24"/>
          <w:lang w:val="en-GB"/>
        </w:rPr>
        <w:t xml:space="preserve"> a </w:t>
      </w:r>
      <w:proofErr w:type="spellStart"/>
      <w:r w:rsidRPr="00C1093A">
        <w:rPr>
          <w:rFonts w:ascii="Calibri" w:hAnsi="Calibri"/>
          <w:i/>
          <w:iCs/>
          <w:sz w:val="24"/>
          <w:szCs w:val="24"/>
          <w:lang w:val="en-GB"/>
        </w:rPr>
        <w:t>punctajului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aferent</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acesteia</w:t>
      </w:r>
      <w:proofErr w:type="spellEnd"/>
      <w:r w:rsidRPr="00C1093A">
        <w:rPr>
          <w:rFonts w:ascii="Calibri" w:hAnsi="Calibri"/>
          <w:i/>
          <w:iCs/>
          <w:sz w:val="24"/>
          <w:szCs w:val="24"/>
          <w:lang w:val="en-GB"/>
        </w:rPr>
        <w:t>.</w:t>
      </w:r>
    </w:p>
    <w:p w14:paraId="2D50F084" w14:textId="77777777" w:rsidR="00282B46" w:rsidRPr="00C1093A" w:rsidRDefault="00282B46" w:rsidP="00282B46">
      <w:pPr>
        <w:spacing w:before="0" w:after="0" w:line="256" w:lineRule="auto"/>
        <w:jc w:val="both"/>
        <w:rPr>
          <w:rFonts w:ascii="Calibri" w:hAnsi="Calibri"/>
          <w:sz w:val="24"/>
          <w:szCs w:val="24"/>
          <w:lang w:val="en-GB"/>
        </w:rPr>
      </w:pPr>
    </w:p>
    <w:p w14:paraId="70006815" w14:textId="2C7222B7" w:rsidR="003E37FE" w:rsidRPr="00C1093A" w:rsidRDefault="003E37FE" w:rsidP="00E07D7E">
      <w:pPr>
        <w:numPr>
          <w:ilvl w:val="1"/>
          <w:numId w:val="23"/>
        </w:numPr>
        <w:spacing w:before="0" w:after="0" w:line="256" w:lineRule="auto"/>
        <w:jc w:val="both"/>
        <w:rPr>
          <w:rFonts w:ascii="Calibri" w:hAnsi="Calibri"/>
          <w:b/>
          <w:bCs/>
          <w:sz w:val="24"/>
          <w:szCs w:val="24"/>
          <w:lang w:val="en-GB"/>
        </w:rPr>
      </w:pPr>
      <w:bookmarkStart w:id="176" w:name="_Hlk136951595"/>
      <w:proofErr w:type="spellStart"/>
      <w:r w:rsidRPr="00C1093A">
        <w:rPr>
          <w:rFonts w:ascii="Calibri" w:hAnsi="Calibri"/>
          <w:b/>
          <w:bCs/>
          <w:sz w:val="24"/>
          <w:szCs w:val="24"/>
          <w:lang w:val="en-GB"/>
        </w:rPr>
        <w:t>Reducerea</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decalajului</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privind</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accesul</w:t>
      </w:r>
      <w:proofErr w:type="spellEnd"/>
      <w:r w:rsidRPr="00C1093A">
        <w:rPr>
          <w:rFonts w:ascii="Calibri" w:hAnsi="Calibri"/>
          <w:b/>
          <w:bCs/>
          <w:sz w:val="24"/>
          <w:szCs w:val="24"/>
          <w:lang w:val="en-GB"/>
        </w:rPr>
        <w:t xml:space="preserve"> la </w:t>
      </w:r>
      <w:proofErr w:type="spellStart"/>
      <w:r w:rsidRPr="00C1093A">
        <w:rPr>
          <w:rFonts w:ascii="Calibri" w:hAnsi="Calibri"/>
          <w:b/>
          <w:bCs/>
          <w:sz w:val="24"/>
          <w:szCs w:val="24"/>
          <w:lang w:val="en-GB"/>
        </w:rPr>
        <w:t>educație</w:t>
      </w:r>
      <w:proofErr w:type="spellEnd"/>
      <w:r w:rsidRPr="00C1093A">
        <w:rPr>
          <w:rFonts w:ascii="Calibri" w:hAnsi="Calibri"/>
          <w:b/>
          <w:bCs/>
          <w:sz w:val="24"/>
          <w:szCs w:val="24"/>
          <w:lang w:val="en-GB"/>
        </w:rPr>
        <w:t xml:space="preserve"> de </w:t>
      </w:r>
      <w:proofErr w:type="spellStart"/>
      <w:r w:rsidRPr="00C1093A">
        <w:rPr>
          <w:rFonts w:ascii="Calibri" w:hAnsi="Calibri"/>
          <w:b/>
          <w:bCs/>
          <w:sz w:val="24"/>
          <w:szCs w:val="24"/>
          <w:lang w:val="en-GB"/>
        </w:rPr>
        <w:t>calitate</w:t>
      </w:r>
      <w:proofErr w:type="spellEnd"/>
      <w:r w:rsidR="00282B46" w:rsidRPr="00C1093A">
        <w:rPr>
          <w:rFonts w:ascii="Calibri" w:hAnsi="Calibri"/>
          <w:b/>
          <w:bCs/>
          <w:sz w:val="24"/>
          <w:szCs w:val="24"/>
          <w:lang w:val="en-GB"/>
        </w:rPr>
        <w:t xml:space="preserve"> – maxim 8 </w:t>
      </w:r>
      <w:proofErr w:type="spellStart"/>
      <w:r w:rsidR="00282B46" w:rsidRPr="00C1093A">
        <w:rPr>
          <w:rFonts w:ascii="Calibri" w:hAnsi="Calibri"/>
          <w:b/>
          <w:bCs/>
          <w:sz w:val="24"/>
          <w:szCs w:val="24"/>
          <w:lang w:val="en-GB"/>
        </w:rPr>
        <w:t>puncte</w:t>
      </w:r>
      <w:proofErr w:type="spellEnd"/>
    </w:p>
    <w:bookmarkEnd w:id="176"/>
    <w:p w14:paraId="41B03D7D" w14:textId="31AA9E86" w:rsidR="00282B46" w:rsidRPr="00C1093A" w:rsidRDefault="00282B46" w:rsidP="00282B46">
      <w:pPr>
        <w:spacing w:before="0" w:after="0" w:line="256" w:lineRule="auto"/>
        <w:jc w:val="both"/>
        <w:rPr>
          <w:rFonts w:ascii="Calibri" w:hAnsi="Calibri"/>
          <w:sz w:val="24"/>
          <w:szCs w:val="24"/>
          <w:lang w:val="en-GB"/>
        </w:rPr>
      </w:pPr>
      <w:r w:rsidRPr="00C1093A">
        <w:rPr>
          <w:rFonts w:ascii="Calibri" w:hAnsi="Calibri"/>
          <w:sz w:val="24"/>
          <w:szCs w:val="24"/>
          <w:lang w:val="en-GB"/>
        </w:rPr>
        <w:t>1.5.1</w:t>
      </w:r>
      <w:r w:rsidRPr="00C1093A">
        <w:rPr>
          <w:rFonts w:ascii="Calibri" w:hAnsi="Calibri"/>
          <w:sz w:val="24"/>
          <w:szCs w:val="24"/>
          <w:lang w:val="en-GB"/>
        </w:rPr>
        <w:tab/>
      </w:r>
      <w:proofErr w:type="spellStart"/>
      <w:r w:rsidRPr="00C1093A">
        <w:rPr>
          <w:rFonts w:ascii="Calibri" w:hAnsi="Calibri"/>
          <w:b/>
          <w:bCs/>
          <w:sz w:val="24"/>
          <w:szCs w:val="24"/>
          <w:lang w:val="en-GB"/>
        </w:rPr>
        <w:t>Reducerea</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decalajului</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privind</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accesul</w:t>
      </w:r>
      <w:proofErr w:type="spellEnd"/>
      <w:r w:rsidRPr="00C1093A">
        <w:rPr>
          <w:rFonts w:ascii="Calibri" w:hAnsi="Calibri"/>
          <w:b/>
          <w:bCs/>
          <w:sz w:val="24"/>
          <w:szCs w:val="24"/>
          <w:lang w:val="en-GB"/>
        </w:rPr>
        <w:t xml:space="preserve"> la </w:t>
      </w:r>
      <w:proofErr w:type="spellStart"/>
      <w:r w:rsidRPr="00C1093A">
        <w:rPr>
          <w:rFonts w:ascii="Calibri" w:hAnsi="Calibri"/>
          <w:b/>
          <w:bCs/>
          <w:sz w:val="24"/>
          <w:szCs w:val="24"/>
          <w:lang w:val="en-GB"/>
        </w:rPr>
        <w:t>educatie</w:t>
      </w:r>
      <w:proofErr w:type="spellEnd"/>
      <w:r w:rsidRPr="00C1093A">
        <w:rPr>
          <w:rFonts w:ascii="Calibri" w:hAnsi="Calibri"/>
          <w:b/>
          <w:bCs/>
          <w:sz w:val="24"/>
          <w:szCs w:val="24"/>
          <w:lang w:val="en-GB"/>
        </w:rPr>
        <w:t xml:space="preserve"> de </w:t>
      </w:r>
      <w:proofErr w:type="spellStart"/>
      <w:r w:rsidRPr="00C1093A">
        <w:rPr>
          <w:rFonts w:ascii="Calibri" w:hAnsi="Calibri"/>
          <w:b/>
          <w:bCs/>
          <w:sz w:val="24"/>
          <w:szCs w:val="24"/>
          <w:lang w:val="en-GB"/>
        </w:rPr>
        <w:t>calitate</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existente</w:t>
      </w:r>
      <w:proofErr w:type="spellEnd"/>
      <w:r w:rsidRPr="00C1093A">
        <w:rPr>
          <w:rFonts w:ascii="Calibri" w:hAnsi="Calibri"/>
          <w:b/>
          <w:bCs/>
          <w:sz w:val="24"/>
          <w:szCs w:val="24"/>
          <w:lang w:val="en-GB"/>
        </w:rPr>
        <w:t xml:space="preserve"> in </w:t>
      </w:r>
      <w:proofErr w:type="spellStart"/>
      <w:r w:rsidRPr="00C1093A">
        <w:rPr>
          <w:rFonts w:ascii="Calibri" w:hAnsi="Calibri"/>
          <w:b/>
          <w:bCs/>
          <w:sz w:val="24"/>
          <w:szCs w:val="24"/>
          <w:lang w:val="en-GB"/>
        </w:rPr>
        <w:t>interiorul</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localitatii</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rurale</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subcriteriul</w:t>
      </w:r>
      <w:proofErr w:type="spellEnd"/>
      <w:r w:rsidRPr="00C1093A">
        <w:rPr>
          <w:rFonts w:ascii="Calibri" w:hAnsi="Calibri"/>
          <w:b/>
          <w:bCs/>
          <w:sz w:val="24"/>
          <w:szCs w:val="24"/>
          <w:lang w:val="en-GB"/>
        </w:rPr>
        <w:t xml:space="preserve"> se </w:t>
      </w:r>
      <w:proofErr w:type="spellStart"/>
      <w:r w:rsidRPr="00C1093A">
        <w:rPr>
          <w:rFonts w:ascii="Calibri" w:hAnsi="Calibri"/>
          <w:b/>
          <w:bCs/>
          <w:sz w:val="24"/>
          <w:szCs w:val="24"/>
          <w:lang w:val="en-GB"/>
        </w:rPr>
        <w:t>va</w:t>
      </w:r>
      <w:proofErr w:type="spellEnd"/>
      <w:r w:rsidRPr="00C1093A">
        <w:rPr>
          <w:rFonts w:ascii="Calibri" w:hAnsi="Calibri"/>
          <w:b/>
          <w:bCs/>
          <w:sz w:val="24"/>
          <w:szCs w:val="24"/>
          <w:lang w:val="en-GB"/>
        </w:rPr>
        <w:t xml:space="preserve"> puncta </w:t>
      </w:r>
      <w:proofErr w:type="spellStart"/>
      <w:r w:rsidRPr="00C1093A">
        <w:rPr>
          <w:rFonts w:ascii="Calibri" w:hAnsi="Calibri"/>
          <w:b/>
          <w:bCs/>
          <w:sz w:val="24"/>
          <w:szCs w:val="24"/>
          <w:lang w:val="en-GB"/>
        </w:rPr>
        <w:t>numai</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pentru</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proiectele</w:t>
      </w:r>
      <w:proofErr w:type="spellEnd"/>
      <w:r w:rsidRPr="00C1093A">
        <w:rPr>
          <w:rFonts w:ascii="Calibri" w:hAnsi="Calibri"/>
          <w:b/>
          <w:bCs/>
          <w:sz w:val="24"/>
          <w:szCs w:val="24"/>
          <w:lang w:val="en-GB"/>
        </w:rPr>
        <w:t xml:space="preserve"> din rural) – maxim 8 </w:t>
      </w:r>
      <w:proofErr w:type="spellStart"/>
      <w:r w:rsidRPr="00C1093A">
        <w:rPr>
          <w:rFonts w:ascii="Calibri" w:hAnsi="Calibri"/>
          <w:b/>
          <w:bCs/>
          <w:sz w:val="24"/>
          <w:szCs w:val="24"/>
          <w:lang w:val="en-GB"/>
        </w:rPr>
        <w:t>puncte</w:t>
      </w:r>
      <w:proofErr w:type="spellEnd"/>
    </w:p>
    <w:p w14:paraId="2133BA94" w14:textId="77777777" w:rsidR="00282B46" w:rsidRPr="00C1093A" w:rsidRDefault="00282B46" w:rsidP="00282B46">
      <w:pPr>
        <w:spacing w:before="0" w:after="0" w:line="256" w:lineRule="auto"/>
        <w:jc w:val="both"/>
        <w:rPr>
          <w:rFonts w:ascii="Calibri" w:hAnsi="Calibri"/>
          <w:sz w:val="24"/>
          <w:szCs w:val="24"/>
          <w:lang w:val="en-GB"/>
        </w:rPr>
      </w:pPr>
      <w:r w:rsidRPr="00C1093A">
        <w:rPr>
          <w:rFonts w:ascii="Calibri" w:hAnsi="Calibri"/>
          <w:sz w:val="24"/>
          <w:szCs w:val="24"/>
          <w:lang w:val="en-GB"/>
        </w:rPr>
        <w:t xml:space="preserve">a. </w:t>
      </w:r>
      <w:proofErr w:type="spellStart"/>
      <w:r w:rsidRPr="00C1093A">
        <w:rPr>
          <w:rFonts w:ascii="Calibri" w:hAnsi="Calibri"/>
          <w:sz w:val="24"/>
          <w:szCs w:val="24"/>
          <w:lang w:val="en-GB"/>
        </w:rPr>
        <w:t>Proiectul</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vizeaza</w:t>
      </w:r>
      <w:proofErr w:type="spellEnd"/>
      <w:r w:rsidRPr="00C1093A">
        <w:rPr>
          <w:rFonts w:ascii="Calibri" w:hAnsi="Calibri"/>
          <w:sz w:val="24"/>
          <w:szCs w:val="24"/>
          <w:lang w:val="en-GB"/>
        </w:rPr>
        <w:t xml:space="preserve"> o </w:t>
      </w:r>
      <w:proofErr w:type="spellStart"/>
      <w:r w:rsidRPr="00C1093A">
        <w:rPr>
          <w:rFonts w:ascii="Calibri" w:hAnsi="Calibri"/>
          <w:sz w:val="24"/>
          <w:szCs w:val="24"/>
          <w:lang w:val="en-GB"/>
        </w:rPr>
        <w:t>investiție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în</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mediul</w:t>
      </w:r>
      <w:proofErr w:type="spellEnd"/>
      <w:r w:rsidRPr="00C1093A">
        <w:rPr>
          <w:rFonts w:ascii="Calibri" w:hAnsi="Calibri"/>
          <w:sz w:val="24"/>
          <w:szCs w:val="24"/>
          <w:lang w:val="en-GB"/>
        </w:rPr>
        <w:t xml:space="preserve"> rural </w:t>
      </w:r>
      <w:proofErr w:type="spellStart"/>
      <w:r w:rsidRPr="00C1093A">
        <w:rPr>
          <w:rFonts w:ascii="Calibri" w:hAnsi="Calibri"/>
          <w:sz w:val="24"/>
          <w:szCs w:val="24"/>
          <w:lang w:val="en-GB"/>
        </w:rPr>
        <w:t>într</w:t>
      </w:r>
      <w:proofErr w:type="spellEnd"/>
      <w:r w:rsidRPr="00C1093A">
        <w:rPr>
          <w:rFonts w:ascii="Calibri" w:hAnsi="Calibri"/>
          <w:sz w:val="24"/>
          <w:szCs w:val="24"/>
          <w:lang w:val="en-GB"/>
        </w:rPr>
        <w:t xml:space="preserve">-un UAT din </w:t>
      </w:r>
      <w:proofErr w:type="spellStart"/>
      <w:r w:rsidRPr="00C1093A">
        <w:rPr>
          <w:rFonts w:ascii="Calibri" w:hAnsi="Calibri"/>
          <w:sz w:val="24"/>
          <w:szCs w:val="24"/>
          <w:lang w:val="en-GB"/>
        </w:rPr>
        <w:t>categoria</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comunelor</w:t>
      </w:r>
      <w:proofErr w:type="spellEnd"/>
      <w:r w:rsidRPr="00C1093A">
        <w:rPr>
          <w:rFonts w:ascii="Calibri" w:hAnsi="Calibri"/>
          <w:sz w:val="24"/>
          <w:szCs w:val="24"/>
          <w:lang w:val="en-GB"/>
        </w:rPr>
        <w:t xml:space="preserve"> cu </w:t>
      </w:r>
      <w:proofErr w:type="spellStart"/>
      <w:r w:rsidRPr="00C1093A">
        <w:rPr>
          <w:rFonts w:ascii="Calibri" w:hAnsi="Calibri"/>
          <w:sz w:val="24"/>
          <w:szCs w:val="24"/>
          <w:lang w:val="en-GB"/>
        </w:rPr>
        <w:t>marginalizare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severă</w:t>
      </w:r>
      <w:proofErr w:type="spellEnd"/>
      <w:r w:rsidRPr="00C1093A">
        <w:rPr>
          <w:rFonts w:ascii="Calibri" w:hAnsi="Calibri"/>
          <w:sz w:val="24"/>
          <w:szCs w:val="24"/>
          <w:lang w:val="en-GB"/>
        </w:rPr>
        <w:t xml:space="preserve"> conform </w:t>
      </w:r>
      <w:proofErr w:type="spellStart"/>
      <w:r w:rsidRPr="00C1093A">
        <w:rPr>
          <w:rFonts w:ascii="Calibri" w:hAnsi="Calibri"/>
          <w:sz w:val="24"/>
          <w:szCs w:val="24"/>
          <w:lang w:val="en-GB"/>
        </w:rPr>
        <w:t>Atlasului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zonelor</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rurale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marginalizate</w:t>
      </w:r>
      <w:proofErr w:type="spellEnd"/>
      <w:r w:rsidRPr="00C1093A">
        <w:rPr>
          <w:rFonts w:ascii="Calibri" w:hAnsi="Calibri"/>
          <w:sz w:val="24"/>
          <w:szCs w:val="24"/>
          <w:lang w:val="en-GB"/>
        </w:rPr>
        <w:t xml:space="preserve"> – 8 </w:t>
      </w:r>
      <w:proofErr w:type="spellStart"/>
      <w:r w:rsidRPr="00C1093A">
        <w:rPr>
          <w:rFonts w:ascii="Calibri" w:hAnsi="Calibri"/>
          <w:sz w:val="24"/>
          <w:szCs w:val="24"/>
          <w:lang w:val="en-GB"/>
        </w:rPr>
        <w:t>puncte</w:t>
      </w:r>
      <w:proofErr w:type="spellEnd"/>
    </w:p>
    <w:p w14:paraId="58899542" w14:textId="77777777" w:rsidR="00282B46" w:rsidRPr="00C1093A" w:rsidRDefault="00282B46" w:rsidP="00282B46">
      <w:pPr>
        <w:spacing w:before="0" w:after="0" w:line="256" w:lineRule="auto"/>
        <w:jc w:val="both"/>
        <w:rPr>
          <w:rFonts w:ascii="Calibri" w:hAnsi="Calibri"/>
          <w:sz w:val="24"/>
          <w:szCs w:val="24"/>
          <w:lang w:val="en-GB"/>
        </w:rPr>
      </w:pPr>
      <w:r w:rsidRPr="00C1093A">
        <w:rPr>
          <w:rFonts w:ascii="Calibri" w:hAnsi="Calibri"/>
          <w:sz w:val="24"/>
          <w:szCs w:val="24"/>
          <w:lang w:val="en-GB"/>
        </w:rPr>
        <w:t xml:space="preserve">b. </w:t>
      </w:r>
      <w:proofErr w:type="spellStart"/>
      <w:r w:rsidRPr="00C1093A">
        <w:rPr>
          <w:rFonts w:ascii="Calibri" w:hAnsi="Calibri"/>
          <w:sz w:val="24"/>
          <w:szCs w:val="24"/>
          <w:lang w:val="en-GB"/>
        </w:rPr>
        <w:t>Proiectul</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vizeaza</w:t>
      </w:r>
      <w:proofErr w:type="spellEnd"/>
      <w:r w:rsidRPr="00C1093A">
        <w:rPr>
          <w:rFonts w:ascii="Calibri" w:hAnsi="Calibri"/>
          <w:sz w:val="24"/>
          <w:szCs w:val="24"/>
          <w:lang w:val="en-GB"/>
        </w:rPr>
        <w:t xml:space="preserve"> o </w:t>
      </w:r>
      <w:proofErr w:type="spellStart"/>
      <w:r w:rsidRPr="00C1093A">
        <w:rPr>
          <w:rFonts w:ascii="Calibri" w:hAnsi="Calibri"/>
          <w:sz w:val="24"/>
          <w:szCs w:val="24"/>
          <w:lang w:val="en-GB"/>
        </w:rPr>
        <w:t>investiție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în</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mediul</w:t>
      </w:r>
      <w:proofErr w:type="spellEnd"/>
      <w:r w:rsidRPr="00C1093A">
        <w:rPr>
          <w:rFonts w:ascii="Calibri" w:hAnsi="Calibri"/>
          <w:sz w:val="24"/>
          <w:szCs w:val="24"/>
          <w:lang w:val="en-GB"/>
        </w:rPr>
        <w:t xml:space="preserve"> rural </w:t>
      </w:r>
      <w:proofErr w:type="spellStart"/>
      <w:r w:rsidRPr="00C1093A">
        <w:rPr>
          <w:rFonts w:ascii="Calibri" w:hAnsi="Calibri"/>
          <w:sz w:val="24"/>
          <w:szCs w:val="24"/>
          <w:lang w:val="en-GB"/>
        </w:rPr>
        <w:t>într</w:t>
      </w:r>
      <w:proofErr w:type="spellEnd"/>
      <w:r w:rsidRPr="00C1093A">
        <w:rPr>
          <w:rFonts w:ascii="Calibri" w:hAnsi="Calibri"/>
          <w:sz w:val="24"/>
          <w:szCs w:val="24"/>
          <w:lang w:val="en-GB"/>
        </w:rPr>
        <w:t xml:space="preserve">-un UAT din </w:t>
      </w:r>
      <w:proofErr w:type="spellStart"/>
      <w:r w:rsidRPr="00C1093A">
        <w:rPr>
          <w:rFonts w:ascii="Calibri" w:hAnsi="Calibri"/>
          <w:sz w:val="24"/>
          <w:szCs w:val="24"/>
          <w:lang w:val="en-GB"/>
        </w:rPr>
        <w:t>categoria</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comunelor</w:t>
      </w:r>
      <w:proofErr w:type="spellEnd"/>
      <w:r w:rsidRPr="00C1093A">
        <w:rPr>
          <w:rFonts w:ascii="Calibri" w:hAnsi="Calibri"/>
          <w:sz w:val="24"/>
          <w:szCs w:val="24"/>
          <w:lang w:val="en-GB"/>
        </w:rPr>
        <w:t xml:space="preserve"> cu </w:t>
      </w:r>
      <w:proofErr w:type="spellStart"/>
      <w:r w:rsidRPr="00C1093A">
        <w:rPr>
          <w:rFonts w:ascii="Calibri" w:hAnsi="Calibri"/>
          <w:sz w:val="24"/>
          <w:szCs w:val="24"/>
          <w:lang w:val="en-GB"/>
        </w:rPr>
        <w:t>marginalizare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peste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medie</w:t>
      </w:r>
      <w:proofErr w:type="spellEnd"/>
      <w:r w:rsidRPr="00C1093A">
        <w:rPr>
          <w:rFonts w:ascii="Calibri" w:hAnsi="Calibri"/>
          <w:sz w:val="24"/>
          <w:szCs w:val="24"/>
          <w:lang w:val="en-GB"/>
        </w:rPr>
        <w:t xml:space="preserve"> conform </w:t>
      </w:r>
      <w:proofErr w:type="spellStart"/>
      <w:r w:rsidRPr="00C1093A">
        <w:rPr>
          <w:rFonts w:ascii="Calibri" w:hAnsi="Calibri"/>
          <w:sz w:val="24"/>
          <w:szCs w:val="24"/>
          <w:lang w:val="en-GB"/>
        </w:rPr>
        <w:t>Atlasului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zonelor</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rurale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marginalizate</w:t>
      </w:r>
      <w:proofErr w:type="spellEnd"/>
      <w:r w:rsidRPr="00C1093A">
        <w:rPr>
          <w:rFonts w:ascii="Calibri" w:hAnsi="Calibri"/>
          <w:sz w:val="24"/>
          <w:szCs w:val="24"/>
          <w:lang w:val="en-GB"/>
        </w:rPr>
        <w:t xml:space="preserve"> – 4 </w:t>
      </w:r>
      <w:proofErr w:type="spellStart"/>
      <w:r w:rsidRPr="00C1093A">
        <w:rPr>
          <w:rFonts w:ascii="Calibri" w:hAnsi="Calibri"/>
          <w:sz w:val="24"/>
          <w:szCs w:val="24"/>
          <w:lang w:val="en-GB"/>
        </w:rPr>
        <w:t>puncte</w:t>
      </w:r>
      <w:proofErr w:type="spellEnd"/>
    </w:p>
    <w:p w14:paraId="312FE87C" w14:textId="77777777" w:rsidR="00282B46" w:rsidRPr="00C1093A" w:rsidRDefault="00282B46" w:rsidP="00282B46">
      <w:pPr>
        <w:spacing w:before="0" w:after="0" w:line="256" w:lineRule="auto"/>
        <w:jc w:val="both"/>
        <w:rPr>
          <w:rFonts w:ascii="Calibri" w:hAnsi="Calibri"/>
          <w:sz w:val="24"/>
          <w:szCs w:val="24"/>
          <w:lang w:val="en-GB"/>
        </w:rPr>
      </w:pPr>
      <w:r w:rsidRPr="00C1093A">
        <w:rPr>
          <w:rFonts w:ascii="Calibri" w:hAnsi="Calibri"/>
          <w:sz w:val="24"/>
          <w:szCs w:val="24"/>
          <w:lang w:val="en-GB"/>
        </w:rPr>
        <w:t xml:space="preserve">c. </w:t>
      </w:r>
      <w:proofErr w:type="spellStart"/>
      <w:r w:rsidRPr="00C1093A">
        <w:rPr>
          <w:rFonts w:ascii="Calibri" w:hAnsi="Calibri"/>
          <w:sz w:val="24"/>
          <w:szCs w:val="24"/>
          <w:lang w:val="en-GB"/>
        </w:rPr>
        <w:t>Proiectul</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vizeaza</w:t>
      </w:r>
      <w:proofErr w:type="spellEnd"/>
      <w:r w:rsidRPr="00C1093A">
        <w:rPr>
          <w:rFonts w:ascii="Calibri" w:hAnsi="Calibri"/>
          <w:sz w:val="24"/>
          <w:szCs w:val="24"/>
          <w:lang w:val="en-GB"/>
        </w:rPr>
        <w:t xml:space="preserve"> o </w:t>
      </w:r>
      <w:proofErr w:type="spellStart"/>
      <w:r w:rsidRPr="00C1093A">
        <w:rPr>
          <w:rFonts w:ascii="Calibri" w:hAnsi="Calibri"/>
          <w:sz w:val="24"/>
          <w:szCs w:val="24"/>
          <w:lang w:val="en-GB"/>
        </w:rPr>
        <w:t>investiție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în</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mediul</w:t>
      </w:r>
      <w:proofErr w:type="spellEnd"/>
      <w:r w:rsidRPr="00C1093A">
        <w:rPr>
          <w:rFonts w:ascii="Calibri" w:hAnsi="Calibri"/>
          <w:sz w:val="24"/>
          <w:szCs w:val="24"/>
          <w:lang w:val="en-GB"/>
        </w:rPr>
        <w:t xml:space="preserve"> rural </w:t>
      </w:r>
      <w:proofErr w:type="spellStart"/>
      <w:r w:rsidRPr="00C1093A">
        <w:rPr>
          <w:rFonts w:ascii="Calibri" w:hAnsi="Calibri"/>
          <w:sz w:val="24"/>
          <w:szCs w:val="24"/>
          <w:lang w:val="en-GB"/>
        </w:rPr>
        <w:t>într</w:t>
      </w:r>
      <w:proofErr w:type="spellEnd"/>
      <w:r w:rsidRPr="00C1093A">
        <w:rPr>
          <w:rFonts w:ascii="Calibri" w:hAnsi="Calibri"/>
          <w:sz w:val="24"/>
          <w:szCs w:val="24"/>
          <w:lang w:val="en-GB"/>
        </w:rPr>
        <w:t xml:space="preserve">-un UAT din </w:t>
      </w:r>
      <w:proofErr w:type="spellStart"/>
      <w:r w:rsidRPr="00C1093A">
        <w:rPr>
          <w:rFonts w:ascii="Calibri" w:hAnsi="Calibri"/>
          <w:sz w:val="24"/>
          <w:szCs w:val="24"/>
          <w:lang w:val="en-GB"/>
        </w:rPr>
        <w:t>categoria</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comunelor</w:t>
      </w:r>
      <w:proofErr w:type="spellEnd"/>
      <w:r w:rsidRPr="00C1093A">
        <w:rPr>
          <w:rFonts w:ascii="Calibri" w:hAnsi="Calibri"/>
          <w:sz w:val="24"/>
          <w:szCs w:val="24"/>
          <w:lang w:val="en-GB"/>
        </w:rPr>
        <w:t xml:space="preserve"> cu </w:t>
      </w:r>
      <w:proofErr w:type="spellStart"/>
      <w:r w:rsidRPr="00C1093A">
        <w:rPr>
          <w:rFonts w:ascii="Calibri" w:hAnsi="Calibri"/>
          <w:sz w:val="24"/>
          <w:szCs w:val="24"/>
          <w:lang w:val="en-GB"/>
        </w:rPr>
        <w:t>marginalizare</w:t>
      </w:r>
      <w:proofErr w:type="spellEnd"/>
      <w:r w:rsidRPr="00C1093A">
        <w:rPr>
          <w:rFonts w:ascii="Calibri" w:hAnsi="Calibri"/>
          <w:sz w:val="24"/>
          <w:szCs w:val="24"/>
          <w:lang w:val="en-GB"/>
        </w:rPr>
        <w:t xml:space="preserve"> sub </w:t>
      </w:r>
      <w:proofErr w:type="spellStart"/>
      <w:r w:rsidRPr="00C1093A">
        <w:rPr>
          <w:rFonts w:ascii="Calibri" w:hAnsi="Calibri"/>
          <w:sz w:val="24"/>
          <w:szCs w:val="24"/>
          <w:lang w:val="en-GB"/>
        </w:rPr>
        <w:t>medie</w:t>
      </w:r>
      <w:proofErr w:type="spellEnd"/>
      <w:r w:rsidRPr="00C1093A">
        <w:rPr>
          <w:rFonts w:ascii="Calibri" w:hAnsi="Calibri"/>
          <w:sz w:val="24"/>
          <w:szCs w:val="24"/>
          <w:lang w:val="en-GB"/>
        </w:rPr>
        <w:t xml:space="preserve"> conform </w:t>
      </w:r>
      <w:proofErr w:type="spellStart"/>
      <w:r w:rsidRPr="00C1093A">
        <w:rPr>
          <w:rFonts w:ascii="Calibri" w:hAnsi="Calibri"/>
          <w:sz w:val="24"/>
          <w:szCs w:val="24"/>
          <w:lang w:val="en-GB"/>
        </w:rPr>
        <w:t>Atlasului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zonelor</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rurale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marginalizate</w:t>
      </w:r>
      <w:proofErr w:type="spellEnd"/>
      <w:r w:rsidRPr="00C1093A">
        <w:rPr>
          <w:rFonts w:ascii="Calibri" w:hAnsi="Calibri"/>
          <w:sz w:val="24"/>
          <w:szCs w:val="24"/>
          <w:lang w:val="en-GB"/>
        </w:rPr>
        <w:t xml:space="preserve"> – 0 </w:t>
      </w:r>
      <w:proofErr w:type="spellStart"/>
      <w:r w:rsidRPr="00C1093A">
        <w:rPr>
          <w:rFonts w:ascii="Calibri" w:hAnsi="Calibri"/>
          <w:sz w:val="24"/>
          <w:szCs w:val="24"/>
          <w:lang w:val="en-GB"/>
        </w:rPr>
        <w:t>puncte</w:t>
      </w:r>
      <w:proofErr w:type="spellEnd"/>
    </w:p>
    <w:p w14:paraId="15F698EB" w14:textId="77777777" w:rsidR="00282B46" w:rsidRPr="00C1093A" w:rsidRDefault="00282B46" w:rsidP="00282B46">
      <w:pPr>
        <w:spacing w:before="0" w:after="0" w:line="256" w:lineRule="auto"/>
        <w:jc w:val="both"/>
        <w:rPr>
          <w:rFonts w:ascii="Calibri" w:hAnsi="Calibri"/>
          <w:sz w:val="24"/>
          <w:szCs w:val="24"/>
          <w:lang w:val="en-GB"/>
        </w:rPr>
      </w:pPr>
    </w:p>
    <w:p w14:paraId="305527DE" w14:textId="77777777" w:rsidR="00282B46" w:rsidRPr="00C1093A" w:rsidRDefault="00282B46" w:rsidP="00282B46">
      <w:pPr>
        <w:spacing w:before="0" w:after="0" w:line="256" w:lineRule="auto"/>
        <w:jc w:val="both"/>
        <w:rPr>
          <w:rFonts w:ascii="Calibri" w:hAnsi="Calibri"/>
          <w:sz w:val="24"/>
          <w:szCs w:val="24"/>
          <w:lang w:val="en-GB"/>
        </w:rPr>
      </w:pPr>
      <w:r w:rsidRPr="00C1093A">
        <w:rPr>
          <w:rFonts w:ascii="Calibri" w:hAnsi="Calibri"/>
          <w:sz w:val="24"/>
          <w:szCs w:val="24"/>
          <w:lang w:val="en-GB"/>
        </w:rPr>
        <w:t>SAU</w:t>
      </w:r>
    </w:p>
    <w:p w14:paraId="4DE747D7" w14:textId="77777777" w:rsidR="00282B46" w:rsidRPr="00C1093A" w:rsidRDefault="00282B46" w:rsidP="00282B46">
      <w:pPr>
        <w:spacing w:before="0" w:after="0" w:line="256" w:lineRule="auto"/>
        <w:jc w:val="both"/>
        <w:rPr>
          <w:rFonts w:ascii="Calibri" w:hAnsi="Calibri"/>
          <w:sz w:val="24"/>
          <w:szCs w:val="24"/>
          <w:lang w:val="en-GB"/>
        </w:rPr>
      </w:pPr>
    </w:p>
    <w:p w14:paraId="3CBBD4ED" w14:textId="77777777" w:rsidR="00282B46" w:rsidRPr="00C1093A" w:rsidRDefault="00282B46" w:rsidP="00282B46">
      <w:pPr>
        <w:spacing w:before="0" w:after="0" w:line="256" w:lineRule="auto"/>
        <w:jc w:val="both"/>
        <w:rPr>
          <w:rFonts w:ascii="Calibri" w:hAnsi="Calibri"/>
          <w:b/>
          <w:bCs/>
          <w:sz w:val="24"/>
          <w:szCs w:val="24"/>
          <w:lang w:val="en-GB"/>
        </w:rPr>
      </w:pPr>
      <w:r w:rsidRPr="00C1093A">
        <w:rPr>
          <w:rFonts w:ascii="Calibri" w:hAnsi="Calibri"/>
          <w:sz w:val="24"/>
          <w:szCs w:val="24"/>
          <w:lang w:val="en-GB"/>
        </w:rPr>
        <w:t>1.5.2</w:t>
      </w:r>
      <w:r w:rsidRPr="00C1093A">
        <w:rPr>
          <w:rFonts w:ascii="Calibri" w:hAnsi="Calibri"/>
          <w:sz w:val="24"/>
          <w:szCs w:val="24"/>
          <w:lang w:val="en-GB"/>
        </w:rPr>
        <w:tab/>
      </w:r>
      <w:proofErr w:type="spellStart"/>
      <w:r w:rsidRPr="00C1093A">
        <w:rPr>
          <w:rFonts w:ascii="Calibri" w:hAnsi="Calibri"/>
          <w:b/>
          <w:bCs/>
          <w:sz w:val="24"/>
          <w:szCs w:val="24"/>
          <w:lang w:val="en-GB"/>
        </w:rPr>
        <w:t>Reducerea</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decalajelor</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privind</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accesul</w:t>
      </w:r>
      <w:proofErr w:type="spellEnd"/>
      <w:r w:rsidRPr="00C1093A">
        <w:rPr>
          <w:rFonts w:ascii="Calibri" w:hAnsi="Calibri"/>
          <w:b/>
          <w:bCs/>
          <w:sz w:val="24"/>
          <w:szCs w:val="24"/>
          <w:lang w:val="en-GB"/>
        </w:rPr>
        <w:t xml:space="preserve"> la </w:t>
      </w:r>
      <w:proofErr w:type="spellStart"/>
      <w:r w:rsidRPr="00C1093A">
        <w:rPr>
          <w:rFonts w:ascii="Calibri" w:hAnsi="Calibri"/>
          <w:b/>
          <w:bCs/>
          <w:sz w:val="24"/>
          <w:szCs w:val="24"/>
          <w:lang w:val="en-GB"/>
        </w:rPr>
        <w:t>educatie</w:t>
      </w:r>
      <w:proofErr w:type="spellEnd"/>
      <w:r w:rsidRPr="00C1093A">
        <w:rPr>
          <w:rFonts w:ascii="Calibri" w:hAnsi="Calibri"/>
          <w:b/>
          <w:bCs/>
          <w:sz w:val="24"/>
          <w:szCs w:val="24"/>
          <w:lang w:val="en-GB"/>
        </w:rPr>
        <w:t xml:space="preserve"> de </w:t>
      </w:r>
      <w:proofErr w:type="spellStart"/>
      <w:r w:rsidRPr="00C1093A">
        <w:rPr>
          <w:rFonts w:ascii="Calibri" w:hAnsi="Calibri"/>
          <w:b/>
          <w:bCs/>
          <w:sz w:val="24"/>
          <w:szCs w:val="24"/>
          <w:lang w:val="en-GB"/>
        </w:rPr>
        <w:t>calitate</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existente</w:t>
      </w:r>
      <w:proofErr w:type="spellEnd"/>
      <w:r w:rsidRPr="00C1093A">
        <w:rPr>
          <w:rFonts w:ascii="Calibri" w:hAnsi="Calibri"/>
          <w:b/>
          <w:bCs/>
          <w:sz w:val="24"/>
          <w:szCs w:val="24"/>
          <w:lang w:val="en-GB"/>
        </w:rPr>
        <w:t xml:space="preserve"> in </w:t>
      </w:r>
      <w:proofErr w:type="spellStart"/>
      <w:r w:rsidRPr="00C1093A">
        <w:rPr>
          <w:rFonts w:ascii="Calibri" w:hAnsi="Calibri"/>
          <w:b/>
          <w:bCs/>
          <w:sz w:val="24"/>
          <w:szCs w:val="24"/>
          <w:lang w:val="en-GB"/>
        </w:rPr>
        <w:t>interiorul</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localitatii</w:t>
      </w:r>
      <w:proofErr w:type="spellEnd"/>
      <w:r w:rsidRPr="00C1093A">
        <w:rPr>
          <w:rFonts w:ascii="Calibri" w:hAnsi="Calibri"/>
          <w:b/>
          <w:bCs/>
          <w:sz w:val="24"/>
          <w:szCs w:val="24"/>
          <w:lang w:val="en-GB"/>
        </w:rPr>
        <w:t xml:space="preserve"> urbane (</w:t>
      </w:r>
      <w:proofErr w:type="spellStart"/>
      <w:r w:rsidRPr="00C1093A">
        <w:rPr>
          <w:rFonts w:ascii="Calibri" w:hAnsi="Calibri"/>
          <w:b/>
          <w:bCs/>
          <w:sz w:val="24"/>
          <w:szCs w:val="24"/>
          <w:lang w:val="en-GB"/>
        </w:rPr>
        <w:t>subcriteriul</w:t>
      </w:r>
      <w:proofErr w:type="spellEnd"/>
      <w:r w:rsidRPr="00C1093A">
        <w:rPr>
          <w:rFonts w:ascii="Calibri" w:hAnsi="Calibri"/>
          <w:b/>
          <w:bCs/>
          <w:sz w:val="24"/>
          <w:szCs w:val="24"/>
          <w:lang w:val="en-GB"/>
        </w:rPr>
        <w:t xml:space="preserve"> se </w:t>
      </w:r>
      <w:proofErr w:type="spellStart"/>
      <w:r w:rsidRPr="00C1093A">
        <w:rPr>
          <w:rFonts w:ascii="Calibri" w:hAnsi="Calibri"/>
          <w:b/>
          <w:bCs/>
          <w:sz w:val="24"/>
          <w:szCs w:val="24"/>
          <w:lang w:val="en-GB"/>
        </w:rPr>
        <w:t>va</w:t>
      </w:r>
      <w:proofErr w:type="spellEnd"/>
      <w:r w:rsidRPr="00C1093A">
        <w:rPr>
          <w:rFonts w:ascii="Calibri" w:hAnsi="Calibri"/>
          <w:b/>
          <w:bCs/>
          <w:sz w:val="24"/>
          <w:szCs w:val="24"/>
          <w:lang w:val="en-GB"/>
        </w:rPr>
        <w:t xml:space="preserve"> puncta </w:t>
      </w:r>
      <w:proofErr w:type="spellStart"/>
      <w:r w:rsidRPr="00C1093A">
        <w:rPr>
          <w:rFonts w:ascii="Calibri" w:hAnsi="Calibri"/>
          <w:b/>
          <w:bCs/>
          <w:sz w:val="24"/>
          <w:szCs w:val="24"/>
          <w:lang w:val="en-GB"/>
        </w:rPr>
        <w:t>numai</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pentru</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proiectele</w:t>
      </w:r>
      <w:proofErr w:type="spellEnd"/>
      <w:r w:rsidRPr="00C1093A">
        <w:rPr>
          <w:rFonts w:ascii="Calibri" w:hAnsi="Calibri"/>
          <w:b/>
          <w:bCs/>
          <w:sz w:val="24"/>
          <w:szCs w:val="24"/>
          <w:lang w:val="en-GB"/>
        </w:rPr>
        <w:t xml:space="preserve"> din urban) – maxim 8 </w:t>
      </w:r>
      <w:proofErr w:type="spellStart"/>
      <w:r w:rsidRPr="00C1093A">
        <w:rPr>
          <w:rFonts w:ascii="Calibri" w:hAnsi="Calibri"/>
          <w:b/>
          <w:bCs/>
          <w:sz w:val="24"/>
          <w:szCs w:val="24"/>
          <w:lang w:val="en-GB"/>
        </w:rPr>
        <w:t>puncte</w:t>
      </w:r>
      <w:proofErr w:type="spellEnd"/>
    </w:p>
    <w:p w14:paraId="0CE46F6D" w14:textId="7062D568" w:rsidR="00282B46" w:rsidRPr="00C1093A" w:rsidRDefault="00282B46" w:rsidP="00282B46">
      <w:pPr>
        <w:spacing w:before="0" w:after="0" w:line="256" w:lineRule="auto"/>
        <w:jc w:val="both"/>
        <w:rPr>
          <w:rFonts w:ascii="Calibri" w:hAnsi="Calibri"/>
          <w:sz w:val="24"/>
          <w:szCs w:val="24"/>
          <w:lang w:val="en-GB"/>
        </w:rPr>
      </w:pPr>
      <w:r w:rsidRPr="00C1093A">
        <w:rPr>
          <w:rFonts w:ascii="Calibri" w:hAnsi="Calibri"/>
          <w:sz w:val="24"/>
          <w:szCs w:val="24"/>
          <w:lang w:val="en-GB"/>
        </w:rPr>
        <w:t xml:space="preserve">a. </w:t>
      </w:r>
      <w:proofErr w:type="spellStart"/>
      <w:r w:rsidRPr="00C1093A">
        <w:rPr>
          <w:rFonts w:ascii="Calibri" w:hAnsi="Calibri"/>
          <w:sz w:val="24"/>
          <w:szCs w:val="24"/>
          <w:lang w:val="en-GB"/>
        </w:rPr>
        <w:t>Proiectul</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vizeaza</w:t>
      </w:r>
      <w:proofErr w:type="spellEnd"/>
      <w:r w:rsidRPr="00C1093A">
        <w:rPr>
          <w:rFonts w:ascii="Calibri" w:hAnsi="Calibri"/>
          <w:sz w:val="24"/>
          <w:szCs w:val="24"/>
          <w:lang w:val="en-GB"/>
        </w:rPr>
        <w:t xml:space="preserve"> o </w:t>
      </w:r>
      <w:proofErr w:type="spellStart"/>
      <w:r w:rsidRPr="00C1093A">
        <w:rPr>
          <w:rFonts w:ascii="Calibri" w:hAnsi="Calibri"/>
          <w:sz w:val="24"/>
          <w:szCs w:val="24"/>
          <w:lang w:val="en-GB"/>
        </w:rPr>
        <w:t>investiție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în</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mediul</w:t>
      </w:r>
      <w:proofErr w:type="spellEnd"/>
      <w:r w:rsidRPr="00C1093A">
        <w:rPr>
          <w:rFonts w:ascii="Calibri" w:hAnsi="Calibri"/>
          <w:sz w:val="24"/>
          <w:szCs w:val="24"/>
          <w:lang w:val="en-GB"/>
        </w:rPr>
        <w:t xml:space="preserve"> urban </w:t>
      </w:r>
      <w:proofErr w:type="spellStart"/>
      <w:r w:rsidRPr="00C1093A">
        <w:rPr>
          <w:rFonts w:ascii="Calibri" w:hAnsi="Calibri"/>
          <w:sz w:val="24"/>
          <w:szCs w:val="24"/>
          <w:lang w:val="en-GB"/>
        </w:rPr>
        <w:t>într</w:t>
      </w:r>
      <w:proofErr w:type="spellEnd"/>
      <w:r w:rsidRPr="00C1093A">
        <w:rPr>
          <w:rFonts w:ascii="Calibri" w:hAnsi="Calibri"/>
          <w:sz w:val="24"/>
          <w:szCs w:val="24"/>
          <w:lang w:val="en-GB"/>
        </w:rPr>
        <w:t xml:space="preserve">-un UAT cu </w:t>
      </w:r>
      <w:proofErr w:type="spellStart"/>
      <w:r w:rsidRPr="00C1093A">
        <w:rPr>
          <w:rFonts w:ascii="Calibri" w:hAnsi="Calibri"/>
          <w:sz w:val="24"/>
          <w:szCs w:val="24"/>
          <w:lang w:val="en-GB"/>
        </w:rPr>
        <w:t>procent</w:t>
      </w:r>
      <w:proofErr w:type="spellEnd"/>
      <w:r w:rsidRPr="00C1093A">
        <w:rPr>
          <w:rFonts w:ascii="Calibri" w:hAnsi="Calibri"/>
          <w:sz w:val="24"/>
          <w:szCs w:val="24"/>
          <w:lang w:val="en-GB"/>
        </w:rPr>
        <w:t xml:space="preserve"> al </w:t>
      </w:r>
      <w:proofErr w:type="spellStart"/>
      <w:r w:rsidRPr="00C1093A">
        <w:rPr>
          <w:rFonts w:ascii="Calibri" w:hAnsi="Calibri"/>
          <w:sz w:val="24"/>
          <w:szCs w:val="24"/>
          <w:lang w:val="en-GB"/>
        </w:rPr>
        <w:t>populației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în</w:t>
      </w:r>
      <w:proofErr w:type="spellEnd"/>
      <w:r w:rsidRPr="00C1093A">
        <w:rPr>
          <w:rFonts w:ascii="Calibri" w:hAnsi="Calibri"/>
          <w:sz w:val="24"/>
          <w:szCs w:val="24"/>
          <w:lang w:val="en-GB"/>
        </w:rPr>
        <w:t xml:space="preserve"> zone </w:t>
      </w:r>
      <w:proofErr w:type="spellStart"/>
      <w:r w:rsidRPr="00C1093A">
        <w:rPr>
          <w:rFonts w:ascii="Calibri" w:hAnsi="Calibri"/>
          <w:sz w:val="24"/>
          <w:szCs w:val="24"/>
          <w:lang w:val="en-GB"/>
        </w:rPr>
        <w:t>marginalizate</w:t>
      </w:r>
      <w:proofErr w:type="spellEnd"/>
      <w:r w:rsidRPr="00C1093A">
        <w:rPr>
          <w:rFonts w:ascii="Calibri" w:hAnsi="Calibri"/>
          <w:sz w:val="24"/>
          <w:szCs w:val="24"/>
          <w:lang w:val="en-GB"/>
        </w:rPr>
        <w:t xml:space="preserve"> ≥ 12.9% conform </w:t>
      </w:r>
      <w:proofErr w:type="spellStart"/>
      <w:r w:rsidRPr="00C1093A">
        <w:rPr>
          <w:rFonts w:ascii="Calibri" w:hAnsi="Calibri"/>
          <w:sz w:val="24"/>
          <w:szCs w:val="24"/>
          <w:lang w:val="en-GB"/>
        </w:rPr>
        <w:t>Atlasului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zonelor</w:t>
      </w:r>
      <w:proofErr w:type="spellEnd"/>
      <w:r w:rsidRPr="00C1093A">
        <w:rPr>
          <w:rFonts w:ascii="Calibri" w:hAnsi="Calibri"/>
          <w:sz w:val="24"/>
          <w:szCs w:val="24"/>
          <w:lang w:val="en-GB"/>
        </w:rPr>
        <w:t xml:space="preserve"> urbane </w:t>
      </w:r>
      <w:proofErr w:type="spellStart"/>
      <w:r w:rsidRPr="00C1093A">
        <w:rPr>
          <w:rFonts w:ascii="Calibri" w:hAnsi="Calibri"/>
          <w:sz w:val="24"/>
          <w:szCs w:val="24"/>
          <w:lang w:val="en-GB"/>
        </w:rPr>
        <w:t>marginalizate</w:t>
      </w:r>
      <w:proofErr w:type="spellEnd"/>
      <w:r w:rsidRPr="00C1093A">
        <w:rPr>
          <w:rFonts w:ascii="Calibri" w:hAnsi="Calibri"/>
          <w:sz w:val="24"/>
          <w:szCs w:val="24"/>
          <w:lang w:val="en-GB"/>
        </w:rPr>
        <w:t xml:space="preserve"> – 8 </w:t>
      </w:r>
      <w:proofErr w:type="spellStart"/>
      <w:r w:rsidRPr="00C1093A">
        <w:rPr>
          <w:rFonts w:ascii="Calibri" w:hAnsi="Calibri"/>
          <w:sz w:val="24"/>
          <w:szCs w:val="24"/>
          <w:lang w:val="en-GB"/>
        </w:rPr>
        <w:t>puncte</w:t>
      </w:r>
      <w:proofErr w:type="spellEnd"/>
    </w:p>
    <w:p w14:paraId="32936E95" w14:textId="77777777" w:rsidR="00282B46" w:rsidRPr="00C1093A" w:rsidRDefault="00282B46" w:rsidP="00282B46">
      <w:pPr>
        <w:spacing w:before="0" w:after="0" w:line="256" w:lineRule="auto"/>
        <w:jc w:val="both"/>
        <w:rPr>
          <w:rFonts w:ascii="Calibri" w:hAnsi="Calibri"/>
          <w:sz w:val="24"/>
          <w:szCs w:val="24"/>
          <w:lang w:val="en-GB"/>
        </w:rPr>
      </w:pPr>
      <w:r w:rsidRPr="00C1093A">
        <w:rPr>
          <w:rFonts w:ascii="Calibri" w:hAnsi="Calibri"/>
          <w:sz w:val="24"/>
          <w:szCs w:val="24"/>
          <w:lang w:val="en-GB"/>
        </w:rPr>
        <w:t xml:space="preserve">b. </w:t>
      </w:r>
      <w:proofErr w:type="spellStart"/>
      <w:r w:rsidRPr="00C1093A">
        <w:rPr>
          <w:rFonts w:ascii="Calibri" w:hAnsi="Calibri"/>
          <w:sz w:val="24"/>
          <w:szCs w:val="24"/>
          <w:lang w:val="en-GB"/>
        </w:rPr>
        <w:t>Proiectul</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vizeaza</w:t>
      </w:r>
      <w:proofErr w:type="spellEnd"/>
      <w:r w:rsidRPr="00C1093A">
        <w:rPr>
          <w:rFonts w:ascii="Calibri" w:hAnsi="Calibri"/>
          <w:sz w:val="24"/>
          <w:szCs w:val="24"/>
          <w:lang w:val="en-GB"/>
        </w:rPr>
        <w:t xml:space="preserve"> o </w:t>
      </w:r>
      <w:proofErr w:type="spellStart"/>
      <w:r w:rsidRPr="00C1093A">
        <w:rPr>
          <w:rFonts w:ascii="Calibri" w:hAnsi="Calibri"/>
          <w:sz w:val="24"/>
          <w:szCs w:val="24"/>
          <w:lang w:val="en-GB"/>
        </w:rPr>
        <w:t>investiție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în</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mediul</w:t>
      </w:r>
      <w:proofErr w:type="spellEnd"/>
      <w:r w:rsidRPr="00C1093A">
        <w:rPr>
          <w:rFonts w:ascii="Calibri" w:hAnsi="Calibri"/>
          <w:sz w:val="24"/>
          <w:szCs w:val="24"/>
          <w:lang w:val="en-GB"/>
        </w:rPr>
        <w:t xml:space="preserve"> urban </w:t>
      </w:r>
      <w:proofErr w:type="spellStart"/>
      <w:r w:rsidRPr="00C1093A">
        <w:rPr>
          <w:rFonts w:ascii="Calibri" w:hAnsi="Calibri"/>
          <w:sz w:val="24"/>
          <w:szCs w:val="24"/>
          <w:lang w:val="en-GB"/>
        </w:rPr>
        <w:t>într</w:t>
      </w:r>
      <w:proofErr w:type="spellEnd"/>
      <w:r w:rsidRPr="00C1093A">
        <w:rPr>
          <w:rFonts w:ascii="Calibri" w:hAnsi="Calibri"/>
          <w:sz w:val="24"/>
          <w:szCs w:val="24"/>
          <w:lang w:val="en-GB"/>
        </w:rPr>
        <w:t xml:space="preserve">-un UAT cu </w:t>
      </w:r>
      <w:proofErr w:type="spellStart"/>
      <w:r w:rsidRPr="00C1093A">
        <w:rPr>
          <w:rFonts w:ascii="Calibri" w:hAnsi="Calibri"/>
          <w:sz w:val="24"/>
          <w:szCs w:val="24"/>
          <w:lang w:val="en-GB"/>
        </w:rPr>
        <w:t>procent</w:t>
      </w:r>
      <w:proofErr w:type="spellEnd"/>
      <w:r w:rsidRPr="00C1093A">
        <w:rPr>
          <w:rFonts w:ascii="Calibri" w:hAnsi="Calibri"/>
          <w:sz w:val="24"/>
          <w:szCs w:val="24"/>
          <w:lang w:val="en-GB"/>
        </w:rPr>
        <w:t xml:space="preserve"> al </w:t>
      </w:r>
      <w:proofErr w:type="spellStart"/>
      <w:r w:rsidRPr="00C1093A">
        <w:rPr>
          <w:rFonts w:ascii="Calibri" w:hAnsi="Calibri"/>
          <w:sz w:val="24"/>
          <w:szCs w:val="24"/>
          <w:lang w:val="en-GB"/>
        </w:rPr>
        <w:t>populației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în</w:t>
      </w:r>
      <w:proofErr w:type="spellEnd"/>
      <w:r w:rsidRPr="00C1093A">
        <w:rPr>
          <w:rFonts w:ascii="Calibri" w:hAnsi="Calibri"/>
          <w:sz w:val="24"/>
          <w:szCs w:val="24"/>
          <w:lang w:val="en-GB"/>
        </w:rPr>
        <w:t xml:space="preserve"> zone </w:t>
      </w:r>
      <w:proofErr w:type="spellStart"/>
      <w:r w:rsidRPr="00C1093A">
        <w:rPr>
          <w:rFonts w:ascii="Calibri" w:hAnsi="Calibri"/>
          <w:sz w:val="24"/>
          <w:szCs w:val="24"/>
          <w:lang w:val="en-GB"/>
        </w:rPr>
        <w:t>marginalizate</w:t>
      </w:r>
      <w:proofErr w:type="spellEnd"/>
      <w:r w:rsidRPr="00C1093A">
        <w:rPr>
          <w:rFonts w:ascii="Calibri" w:hAnsi="Calibri"/>
          <w:sz w:val="24"/>
          <w:szCs w:val="24"/>
          <w:lang w:val="en-GB"/>
        </w:rPr>
        <w:t xml:space="preserve">   ≥6.8% &lt; 12.9% conform </w:t>
      </w:r>
      <w:proofErr w:type="spellStart"/>
      <w:r w:rsidRPr="00C1093A">
        <w:rPr>
          <w:rFonts w:ascii="Calibri" w:hAnsi="Calibri"/>
          <w:sz w:val="24"/>
          <w:szCs w:val="24"/>
          <w:lang w:val="en-GB"/>
        </w:rPr>
        <w:t>Atlasului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zonelor</w:t>
      </w:r>
      <w:proofErr w:type="spellEnd"/>
      <w:r w:rsidRPr="00C1093A">
        <w:rPr>
          <w:rFonts w:ascii="Calibri" w:hAnsi="Calibri"/>
          <w:sz w:val="24"/>
          <w:szCs w:val="24"/>
          <w:lang w:val="en-GB"/>
        </w:rPr>
        <w:t xml:space="preserve"> urbane </w:t>
      </w:r>
      <w:proofErr w:type="spellStart"/>
      <w:r w:rsidRPr="00C1093A">
        <w:rPr>
          <w:rFonts w:ascii="Calibri" w:hAnsi="Calibri"/>
          <w:sz w:val="24"/>
          <w:szCs w:val="24"/>
          <w:lang w:val="en-GB"/>
        </w:rPr>
        <w:t>marginalizate</w:t>
      </w:r>
      <w:proofErr w:type="spellEnd"/>
      <w:r w:rsidRPr="00C1093A">
        <w:rPr>
          <w:rFonts w:ascii="Calibri" w:hAnsi="Calibri"/>
          <w:sz w:val="24"/>
          <w:szCs w:val="24"/>
          <w:lang w:val="en-GB"/>
        </w:rPr>
        <w:t xml:space="preserve"> – 4 </w:t>
      </w:r>
      <w:proofErr w:type="spellStart"/>
      <w:r w:rsidRPr="00C1093A">
        <w:rPr>
          <w:rFonts w:ascii="Calibri" w:hAnsi="Calibri"/>
          <w:sz w:val="24"/>
          <w:szCs w:val="24"/>
          <w:lang w:val="en-GB"/>
        </w:rPr>
        <w:t>puncte</w:t>
      </w:r>
      <w:proofErr w:type="spellEnd"/>
    </w:p>
    <w:p w14:paraId="5D0616A1" w14:textId="77777777" w:rsidR="00282B46" w:rsidRPr="00C1093A" w:rsidRDefault="00282B46" w:rsidP="00282B46">
      <w:pPr>
        <w:spacing w:before="0" w:after="0" w:line="256" w:lineRule="auto"/>
        <w:jc w:val="both"/>
        <w:rPr>
          <w:rFonts w:ascii="Calibri" w:hAnsi="Calibri"/>
          <w:sz w:val="24"/>
          <w:szCs w:val="24"/>
          <w:lang w:val="en-GB"/>
        </w:rPr>
      </w:pPr>
      <w:r w:rsidRPr="00C1093A">
        <w:rPr>
          <w:rFonts w:ascii="Calibri" w:hAnsi="Calibri"/>
          <w:sz w:val="24"/>
          <w:szCs w:val="24"/>
          <w:lang w:val="en-GB"/>
        </w:rPr>
        <w:t xml:space="preserve">c. </w:t>
      </w:r>
      <w:proofErr w:type="spellStart"/>
      <w:r w:rsidRPr="00C1093A">
        <w:rPr>
          <w:rFonts w:ascii="Calibri" w:hAnsi="Calibri"/>
          <w:sz w:val="24"/>
          <w:szCs w:val="24"/>
          <w:lang w:val="en-GB"/>
        </w:rPr>
        <w:t>Proiectul</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vizeaza</w:t>
      </w:r>
      <w:proofErr w:type="spellEnd"/>
      <w:r w:rsidRPr="00C1093A">
        <w:rPr>
          <w:rFonts w:ascii="Calibri" w:hAnsi="Calibri"/>
          <w:sz w:val="24"/>
          <w:szCs w:val="24"/>
          <w:lang w:val="en-GB"/>
        </w:rPr>
        <w:t xml:space="preserve"> o </w:t>
      </w:r>
      <w:proofErr w:type="spellStart"/>
      <w:r w:rsidRPr="00C1093A">
        <w:rPr>
          <w:rFonts w:ascii="Calibri" w:hAnsi="Calibri"/>
          <w:sz w:val="24"/>
          <w:szCs w:val="24"/>
          <w:lang w:val="en-GB"/>
        </w:rPr>
        <w:t>investiție</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în</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mediul</w:t>
      </w:r>
      <w:proofErr w:type="spellEnd"/>
      <w:r w:rsidRPr="00C1093A">
        <w:rPr>
          <w:rFonts w:ascii="Calibri" w:hAnsi="Calibri"/>
          <w:sz w:val="24"/>
          <w:szCs w:val="24"/>
          <w:lang w:val="en-GB"/>
        </w:rPr>
        <w:t xml:space="preserve"> urban </w:t>
      </w:r>
      <w:proofErr w:type="spellStart"/>
      <w:r w:rsidRPr="00C1093A">
        <w:rPr>
          <w:rFonts w:ascii="Calibri" w:hAnsi="Calibri"/>
          <w:sz w:val="24"/>
          <w:szCs w:val="24"/>
          <w:lang w:val="en-GB"/>
        </w:rPr>
        <w:t>într</w:t>
      </w:r>
      <w:proofErr w:type="spellEnd"/>
      <w:r w:rsidRPr="00C1093A">
        <w:rPr>
          <w:rFonts w:ascii="Calibri" w:hAnsi="Calibri"/>
          <w:sz w:val="24"/>
          <w:szCs w:val="24"/>
          <w:lang w:val="en-GB"/>
        </w:rPr>
        <w:t xml:space="preserve">-un UAT cu </w:t>
      </w:r>
      <w:proofErr w:type="spellStart"/>
      <w:r w:rsidRPr="00C1093A">
        <w:rPr>
          <w:rFonts w:ascii="Calibri" w:hAnsi="Calibri"/>
          <w:sz w:val="24"/>
          <w:szCs w:val="24"/>
          <w:lang w:val="en-GB"/>
        </w:rPr>
        <w:t>procent</w:t>
      </w:r>
      <w:proofErr w:type="spellEnd"/>
      <w:r w:rsidRPr="00C1093A">
        <w:rPr>
          <w:rFonts w:ascii="Calibri" w:hAnsi="Calibri"/>
          <w:sz w:val="24"/>
          <w:szCs w:val="24"/>
          <w:lang w:val="en-GB"/>
        </w:rPr>
        <w:t xml:space="preserve"> al </w:t>
      </w:r>
      <w:proofErr w:type="spellStart"/>
      <w:r w:rsidRPr="00C1093A">
        <w:rPr>
          <w:rFonts w:ascii="Calibri" w:hAnsi="Calibri"/>
          <w:sz w:val="24"/>
          <w:szCs w:val="24"/>
          <w:lang w:val="en-GB"/>
        </w:rPr>
        <w:t>populației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în</w:t>
      </w:r>
      <w:proofErr w:type="spellEnd"/>
      <w:r w:rsidRPr="00C1093A">
        <w:rPr>
          <w:rFonts w:ascii="Calibri" w:hAnsi="Calibri"/>
          <w:sz w:val="24"/>
          <w:szCs w:val="24"/>
          <w:lang w:val="en-GB"/>
        </w:rPr>
        <w:t xml:space="preserve"> zone </w:t>
      </w:r>
      <w:proofErr w:type="spellStart"/>
      <w:r w:rsidRPr="00C1093A">
        <w:rPr>
          <w:rFonts w:ascii="Calibri" w:hAnsi="Calibri"/>
          <w:sz w:val="24"/>
          <w:szCs w:val="24"/>
          <w:lang w:val="en-GB"/>
        </w:rPr>
        <w:t>marginalizate</w:t>
      </w:r>
      <w:proofErr w:type="spellEnd"/>
      <w:r w:rsidRPr="00C1093A">
        <w:rPr>
          <w:rFonts w:ascii="Calibri" w:hAnsi="Calibri"/>
          <w:sz w:val="24"/>
          <w:szCs w:val="24"/>
          <w:lang w:val="en-GB"/>
        </w:rPr>
        <w:t xml:space="preserve">   ≥1.9% &lt; 6.8% conform </w:t>
      </w:r>
      <w:proofErr w:type="spellStart"/>
      <w:r w:rsidRPr="00C1093A">
        <w:rPr>
          <w:rFonts w:ascii="Calibri" w:hAnsi="Calibri"/>
          <w:sz w:val="24"/>
          <w:szCs w:val="24"/>
          <w:lang w:val="en-GB"/>
        </w:rPr>
        <w:t>Atlasului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zonelor</w:t>
      </w:r>
      <w:proofErr w:type="spellEnd"/>
      <w:r w:rsidRPr="00C1093A">
        <w:rPr>
          <w:rFonts w:ascii="Calibri" w:hAnsi="Calibri"/>
          <w:sz w:val="24"/>
          <w:szCs w:val="24"/>
          <w:lang w:val="en-GB"/>
        </w:rPr>
        <w:t xml:space="preserve"> urbane </w:t>
      </w:r>
      <w:proofErr w:type="spellStart"/>
      <w:r w:rsidRPr="00C1093A">
        <w:rPr>
          <w:rFonts w:ascii="Calibri" w:hAnsi="Calibri"/>
          <w:sz w:val="24"/>
          <w:szCs w:val="24"/>
          <w:lang w:val="en-GB"/>
        </w:rPr>
        <w:t>marginalizate</w:t>
      </w:r>
      <w:proofErr w:type="spellEnd"/>
      <w:r w:rsidRPr="00C1093A">
        <w:rPr>
          <w:rFonts w:ascii="Calibri" w:hAnsi="Calibri"/>
          <w:sz w:val="24"/>
          <w:szCs w:val="24"/>
          <w:lang w:val="en-GB"/>
        </w:rPr>
        <w:t xml:space="preserve"> – 0 </w:t>
      </w:r>
      <w:proofErr w:type="spellStart"/>
      <w:r w:rsidRPr="00C1093A">
        <w:rPr>
          <w:rFonts w:ascii="Calibri" w:hAnsi="Calibri"/>
          <w:sz w:val="24"/>
          <w:szCs w:val="24"/>
          <w:lang w:val="en-GB"/>
        </w:rPr>
        <w:t>puncte</w:t>
      </w:r>
      <w:proofErr w:type="spellEnd"/>
    </w:p>
    <w:p w14:paraId="4D9F09C9" w14:textId="77777777" w:rsidR="00282B46" w:rsidRPr="00C1093A" w:rsidRDefault="00282B46" w:rsidP="00282B46">
      <w:pPr>
        <w:spacing w:before="0" w:after="0" w:line="256" w:lineRule="auto"/>
        <w:jc w:val="both"/>
        <w:rPr>
          <w:rFonts w:ascii="Calibri" w:hAnsi="Calibri"/>
          <w:i/>
          <w:iCs/>
          <w:sz w:val="24"/>
          <w:szCs w:val="24"/>
          <w:lang w:val="en-GB"/>
        </w:rPr>
      </w:pPr>
      <w:r w:rsidRPr="00C1093A">
        <w:rPr>
          <w:rFonts w:ascii="Calibri" w:hAnsi="Calibri"/>
          <w:i/>
          <w:iCs/>
          <w:sz w:val="24"/>
          <w:szCs w:val="24"/>
          <w:lang w:val="en-GB"/>
        </w:rPr>
        <w:lastRenderedPageBreak/>
        <w:t xml:space="preserve">In </w:t>
      </w:r>
      <w:proofErr w:type="spellStart"/>
      <w:r w:rsidRPr="00C1093A">
        <w:rPr>
          <w:rFonts w:ascii="Calibri" w:hAnsi="Calibri"/>
          <w:i/>
          <w:iCs/>
          <w:sz w:val="24"/>
          <w:szCs w:val="24"/>
          <w:lang w:val="en-GB"/>
        </w:rPr>
        <w:t>cazul</w:t>
      </w:r>
      <w:proofErr w:type="spellEnd"/>
      <w:r w:rsidRPr="00C1093A">
        <w:rPr>
          <w:rFonts w:ascii="Calibri" w:hAnsi="Calibri"/>
          <w:i/>
          <w:iCs/>
          <w:sz w:val="24"/>
          <w:szCs w:val="24"/>
          <w:lang w:val="en-GB"/>
        </w:rPr>
        <w:t xml:space="preserve"> in care la data </w:t>
      </w:r>
      <w:proofErr w:type="spellStart"/>
      <w:r w:rsidRPr="00C1093A">
        <w:rPr>
          <w:rFonts w:ascii="Calibri" w:hAnsi="Calibri"/>
          <w:i/>
          <w:iCs/>
          <w:sz w:val="24"/>
          <w:szCs w:val="24"/>
          <w:lang w:val="en-GB"/>
        </w:rPr>
        <w:t>evaluarii</w:t>
      </w:r>
      <w:proofErr w:type="spellEnd"/>
      <w:r w:rsidRPr="00C1093A">
        <w:rPr>
          <w:rFonts w:ascii="Calibri" w:hAnsi="Calibri"/>
          <w:i/>
          <w:iCs/>
          <w:sz w:val="24"/>
          <w:szCs w:val="24"/>
          <w:lang w:val="en-GB"/>
        </w:rPr>
        <w:t xml:space="preserve"> nu </w:t>
      </w:r>
      <w:proofErr w:type="spellStart"/>
      <w:r w:rsidRPr="00C1093A">
        <w:rPr>
          <w:rFonts w:ascii="Calibri" w:hAnsi="Calibri"/>
          <w:i/>
          <w:iCs/>
          <w:sz w:val="24"/>
          <w:szCs w:val="24"/>
          <w:lang w:val="en-GB"/>
        </w:rPr>
        <w:t>va</w:t>
      </w:r>
      <w:proofErr w:type="spellEnd"/>
      <w:r w:rsidRPr="00C1093A">
        <w:rPr>
          <w:rFonts w:ascii="Calibri" w:hAnsi="Calibri"/>
          <w:i/>
          <w:iCs/>
          <w:sz w:val="24"/>
          <w:szCs w:val="24"/>
          <w:lang w:val="en-GB"/>
        </w:rPr>
        <w:t xml:space="preserve"> fi </w:t>
      </w:r>
      <w:proofErr w:type="spellStart"/>
      <w:r w:rsidRPr="00C1093A">
        <w:rPr>
          <w:rFonts w:ascii="Calibri" w:hAnsi="Calibri"/>
          <w:i/>
          <w:iCs/>
          <w:sz w:val="24"/>
          <w:szCs w:val="24"/>
          <w:lang w:val="en-GB"/>
        </w:rPr>
        <w:t>publicat</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Atlasul</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zonelor</w:t>
      </w:r>
      <w:proofErr w:type="spellEnd"/>
      <w:r w:rsidRPr="00C1093A">
        <w:rPr>
          <w:rFonts w:ascii="Calibri" w:hAnsi="Calibri"/>
          <w:i/>
          <w:iCs/>
          <w:sz w:val="24"/>
          <w:szCs w:val="24"/>
          <w:lang w:val="en-GB"/>
        </w:rPr>
        <w:t xml:space="preserve"> urbane/</w:t>
      </w:r>
      <w:proofErr w:type="spellStart"/>
      <w:r w:rsidRPr="00C1093A">
        <w:rPr>
          <w:rFonts w:ascii="Calibri" w:hAnsi="Calibri"/>
          <w:i/>
          <w:iCs/>
          <w:sz w:val="24"/>
          <w:szCs w:val="24"/>
          <w:lang w:val="en-GB"/>
        </w:rPr>
        <w:t>rurale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marginalizate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actualizat</w:t>
      </w:r>
      <w:proofErr w:type="spellEnd"/>
      <w:r w:rsidRPr="00C1093A">
        <w:rPr>
          <w:rFonts w:ascii="Calibri" w:hAnsi="Calibri"/>
          <w:i/>
          <w:iCs/>
          <w:sz w:val="24"/>
          <w:szCs w:val="24"/>
          <w:lang w:val="en-GB"/>
        </w:rPr>
        <w:t xml:space="preserve"> la 2023, </w:t>
      </w:r>
      <w:proofErr w:type="spellStart"/>
      <w:r w:rsidRPr="00C1093A">
        <w:rPr>
          <w:rFonts w:ascii="Calibri" w:hAnsi="Calibri"/>
          <w:i/>
          <w:iCs/>
          <w:sz w:val="24"/>
          <w:szCs w:val="24"/>
          <w:lang w:val="en-GB"/>
        </w:rPr>
        <w:t>punctarea</w:t>
      </w:r>
      <w:proofErr w:type="spellEnd"/>
      <w:r w:rsidRPr="00C1093A">
        <w:rPr>
          <w:rFonts w:ascii="Calibri" w:hAnsi="Calibri"/>
          <w:i/>
          <w:iCs/>
          <w:sz w:val="24"/>
          <w:szCs w:val="24"/>
          <w:lang w:val="en-GB"/>
        </w:rPr>
        <w:t xml:space="preserve"> se </w:t>
      </w:r>
      <w:proofErr w:type="spellStart"/>
      <w:r w:rsidRPr="00C1093A">
        <w:rPr>
          <w:rFonts w:ascii="Calibri" w:hAnsi="Calibri"/>
          <w:i/>
          <w:iCs/>
          <w:sz w:val="24"/>
          <w:szCs w:val="24"/>
          <w:lang w:val="en-GB"/>
        </w:rPr>
        <w:t>va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putea</w:t>
      </w:r>
      <w:proofErr w:type="spellEnd"/>
      <w:r w:rsidRPr="00C1093A">
        <w:rPr>
          <w:rFonts w:ascii="Calibri" w:hAnsi="Calibri"/>
          <w:i/>
          <w:iCs/>
          <w:sz w:val="24"/>
          <w:szCs w:val="24"/>
          <w:lang w:val="en-GB"/>
        </w:rPr>
        <w:t xml:space="preserve"> face in </w:t>
      </w:r>
      <w:proofErr w:type="spellStart"/>
      <w:r w:rsidRPr="00C1093A">
        <w:rPr>
          <w:rFonts w:ascii="Calibri" w:hAnsi="Calibri"/>
          <w:i/>
          <w:iCs/>
          <w:sz w:val="24"/>
          <w:szCs w:val="24"/>
          <w:lang w:val="en-GB"/>
        </w:rPr>
        <w:t>baza</w:t>
      </w:r>
      <w:proofErr w:type="spellEnd"/>
      <w:r w:rsidRPr="00C1093A">
        <w:rPr>
          <w:rFonts w:ascii="Calibri" w:hAnsi="Calibri"/>
          <w:i/>
          <w:iCs/>
          <w:sz w:val="24"/>
          <w:szCs w:val="24"/>
          <w:lang w:val="en-GB"/>
        </w:rPr>
        <w:t xml:space="preserve"> SIDU/SDU/</w:t>
      </w:r>
      <w:proofErr w:type="spellStart"/>
      <w:r w:rsidRPr="00C1093A">
        <w:rPr>
          <w:rFonts w:ascii="Calibri" w:hAnsi="Calibri"/>
          <w:i/>
          <w:iCs/>
          <w:sz w:val="24"/>
          <w:szCs w:val="24"/>
          <w:lang w:val="en-GB"/>
        </w:rPr>
        <w:t>studii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sau</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strategii</w:t>
      </w:r>
      <w:proofErr w:type="spellEnd"/>
      <w:r w:rsidRPr="00C1093A">
        <w:rPr>
          <w:rFonts w:ascii="Calibri" w:hAnsi="Calibri"/>
          <w:i/>
          <w:iCs/>
          <w:sz w:val="24"/>
          <w:szCs w:val="24"/>
          <w:lang w:val="en-GB"/>
        </w:rPr>
        <w:t xml:space="preserve"> in </w:t>
      </w:r>
      <w:proofErr w:type="spellStart"/>
      <w:r w:rsidRPr="00C1093A">
        <w:rPr>
          <w:rFonts w:ascii="Calibri" w:hAnsi="Calibri"/>
          <w:i/>
          <w:iCs/>
          <w:sz w:val="24"/>
          <w:szCs w:val="24"/>
          <w:lang w:val="en-GB"/>
        </w:rPr>
        <w:t>domeniu</w:t>
      </w:r>
      <w:proofErr w:type="spellEnd"/>
      <w:r w:rsidRPr="00C1093A">
        <w:rPr>
          <w:rFonts w:ascii="Calibri" w:hAnsi="Calibri"/>
          <w:i/>
          <w:iCs/>
          <w:sz w:val="24"/>
          <w:szCs w:val="24"/>
          <w:lang w:val="en-GB"/>
        </w:rPr>
        <w:t>.</w:t>
      </w:r>
    </w:p>
    <w:p w14:paraId="0F6F2FA3" w14:textId="7A134FD7" w:rsidR="00C441F5" w:rsidRPr="00C1093A" w:rsidRDefault="00282B46" w:rsidP="00282B46">
      <w:pPr>
        <w:spacing w:before="0" w:after="0" w:line="256" w:lineRule="auto"/>
        <w:jc w:val="both"/>
        <w:rPr>
          <w:rFonts w:ascii="Calibri" w:hAnsi="Calibri"/>
          <w:i/>
          <w:iCs/>
          <w:sz w:val="24"/>
          <w:szCs w:val="24"/>
          <w:lang w:val="en-GB"/>
        </w:rPr>
      </w:pPr>
      <w:proofErr w:type="spellStart"/>
      <w:r w:rsidRPr="00C1093A">
        <w:rPr>
          <w:rFonts w:ascii="Calibri" w:hAnsi="Calibri"/>
          <w:i/>
          <w:iCs/>
          <w:sz w:val="24"/>
          <w:szCs w:val="24"/>
          <w:lang w:val="en-GB"/>
        </w:rPr>
        <w:t>Punctarea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subcriteriului</w:t>
      </w:r>
      <w:proofErr w:type="spellEnd"/>
      <w:r w:rsidRPr="00C1093A">
        <w:rPr>
          <w:rFonts w:ascii="Calibri" w:hAnsi="Calibri"/>
          <w:i/>
          <w:iCs/>
          <w:sz w:val="24"/>
          <w:szCs w:val="24"/>
          <w:lang w:val="en-GB"/>
        </w:rPr>
        <w:t xml:space="preserve"> se face </w:t>
      </w:r>
      <w:proofErr w:type="spellStart"/>
      <w:r w:rsidRPr="00C1093A">
        <w:rPr>
          <w:rFonts w:ascii="Calibri" w:hAnsi="Calibri"/>
          <w:i/>
          <w:iCs/>
          <w:sz w:val="24"/>
          <w:szCs w:val="24"/>
          <w:lang w:val="en-GB"/>
        </w:rPr>
        <w:t>prin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selectarea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unei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singure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optiuni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și</w:t>
      </w:r>
      <w:proofErr w:type="spellEnd"/>
      <w:r w:rsidRPr="00C1093A">
        <w:rPr>
          <w:rFonts w:ascii="Calibri" w:hAnsi="Calibri"/>
          <w:i/>
          <w:iCs/>
          <w:sz w:val="24"/>
          <w:szCs w:val="24"/>
          <w:lang w:val="en-GB"/>
        </w:rPr>
        <w:t xml:space="preserve"> a </w:t>
      </w:r>
      <w:proofErr w:type="spellStart"/>
      <w:r w:rsidRPr="00C1093A">
        <w:rPr>
          <w:rFonts w:ascii="Calibri" w:hAnsi="Calibri"/>
          <w:i/>
          <w:iCs/>
          <w:sz w:val="24"/>
          <w:szCs w:val="24"/>
          <w:lang w:val="en-GB"/>
        </w:rPr>
        <w:t>punctajului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aferent</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acesteia</w:t>
      </w:r>
      <w:proofErr w:type="spellEnd"/>
      <w:r w:rsidRPr="00C1093A">
        <w:rPr>
          <w:rFonts w:ascii="Calibri" w:hAnsi="Calibri"/>
          <w:i/>
          <w:iCs/>
          <w:sz w:val="24"/>
          <w:szCs w:val="24"/>
          <w:lang w:val="en-GB"/>
        </w:rPr>
        <w:t>.</w:t>
      </w:r>
    </w:p>
    <w:p w14:paraId="51EAD654" w14:textId="77777777" w:rsidR="00282B46" w:rsidRPr="00C1093A" w:rsidRDefault="00282B46" w:rsidP="00282B46">
      <w:pPr>
        <w:spacing w:before="0" w:after="0" w:line="256" w:lineRule="auto"/>
        <w:jc w:val="both"/>
        <w:rPr>
          <w:rFonts w:ascii="Calibri" w:hAnsi="Calibri"/>
          <w:sz w:val="24"/>
          <w:szCs w:val="24"/>
          <w:lang w:val="en-GB"/>
        </w:rPr>
      </w:pPr>
    </w:p>
    <w:p w14:paraId="7934F212" w14:textId="428BF414" w:rsidR="003E37FE" w:rsidRPr="00C1093A" w:rsidRDefault="005A5826" w:rsidP="00E07D7E">
      <w:pPr>
        <w:numPr>
          <w:ilvl w:val="1"/>
          <w:numId w:val="23"/>
        </w:numPr>
        <w:spacing w:before="0" w:after="0" w:line="256" w:lineRule="auto"/>
        <w:jc w:val="both"/>
        <w:rPr>
          <w:rFonts w:ascii="Calibri" w:hAnsi="Calibri"/>
          <w:sz w:val="24"/>
          <w:szCs w:val="24"/>
          <w:lang w:val="fr-FR"/>
        </w:rPr>
      </w:pPr>
      <w:proofErr w:type="spellStart"/>
      <w:r w:rsidRPr="00C1093A">
        <w:rPr>
          <w:rFonts w:ascii="Calibri" w:hAnsi="Calibri"/>
          <w:b/>
          <w:bCs/>
          <w:sz w:val="24"/>
          <w:szCs w:val="24"/>
          <w:lang w:val="fr-FR"/>
        </w:rPr>
        <w:t>Includerea</w:t>
      </w:r>
      <w:proofErr w:type="spellEnd"/>
      <w:r w:rsidRPr="00C1093A">
        <w:rPr>
          <w:rFonts w:ascii="Calibri" w:hAnsi="Calibri"/>
          <w:b/>
          <w:bCs/>
          <w:sz w:val="24"/>
          <w:szCs w:val="24"/>
          <w:lang w:val="fr-FR"/>
        </w:rPr>
        <w:t xml:space="preserve"> in </w:t>
      </w:r>
      <w:proofErr w:type="spellStart"/>
      <w:r w:rsidRPr="00C1093A">
        <w:rPr>
          <w:rFonts w:ascii="Calibri" w:hAnsi="Calibri"/>
          <w:b/>
          <w:bCs/>
          <w:sz w:val="24"/>
          <w:szCs w:val="24"/>
          <w:lang w:val="fr-FR"/>
        </w:rPr>
        <w:t>cadrul</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proiectului</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activitati</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tip</w:t>
      </w:r>
      <w:proofErr w:type="spellEnd"/>
      <w:r w:rsidRPr="00C1093A">
        <w:rPr>
          <w:rFonts w:ascii="Calibri" w:hAnsi="Calibri"/>
          <w:b/>
          <w:bCs/>
          <w:sz w:val="24"/>
          <w:szCs w:val="24"/>
          <w:lang w:val="fr-FR"/>
        </w:rPr>
        <w:t xml:space="preserve"> FSE</w:t>
      </w:r>
      <w:r w:rsidR="00282B46" w:rsidRPr="00C1093A">
        <w:rPr>
          <w:rFonts w:ascii="Calibri" w:hAnsi="Calibri"/>
          <w:sz w:val="24"/>
          <w:szCs w:val="24"/>
          <w:lang w:val="fr-FR"/>
        </w:rPr>
        <w:t xml:space="preserve"> – </w:t>
      </w:r>
      <w:proofErr w:type="spellStart"/>
      <w:r w:rsidR="00282B46" w:rsidRPr="00C1093A">
        <w:rPr>
          <w:rFonts w:ascii="Calibri" w:hAnsi="Calibri"/>
          <w:sz w:val="24"/>
          <w:szCs w:val="24"/>
          <w:lang w:val="fr-FR"/>
        </w:rPr>
        <w:t>maxim</w:t>
      </w:r>
      <w:proofErr w:type="spellEnd"/>
      <w:r w:rsidR="00282B46" w:rsidRPr="00C1093A">
        <w:rPr>
          <w:rFonts w:ascii="Calibri" w:hAnsi="Calibri"/>
          <w:sz w:val="24"/>
          <w:szCs w:val="24"/>
          <w:lang w:val="fr-FR"/>
        </w:rPr>
        <w:t xml:space="preserve"> 5 </w:t>
      </w:r>
      <w:proofErr w:type="spellStart"/>
      <w:r w:rsidR="00282B46" w:rsidRPr="00C1093A">
        <w:rPr>
          <w:rFonts w:ascii="Calibri" w:hAnsi="Calibri"/>
          <w:sz w:val="24"/>
          <w:szCs w:val="24"/>
          <w:lang w:val="fr-FR"/>
        </w:rPr>
        <w:t>puncte</w:t>
      </w:r>
      <w:proofErr w:type="spellEnd"/>
    </w:p>
    <w:p w14:paraId="26F5C77B" w14:textId="77777777" w:rsidR="00FD129A" w:rsidRPr="00C1093A" w:rsidRDefault="00FD129A" w:rsidP="00FD129A">
      <w:pPr>
        <w:spacing w:before="0" w:after="0" w:line="259" w:lineRule="auto"/>
        <w:jc w:val="both"/>
        <w:rPr>
          <w:rFonts w:ascii="Calibri" w:hAnsi="Calibri"/>
          <w:sz w:val="24"/>
          <w:szCs w:val="24"/>
          <w:lang w:val="fr-FR"/>
        </w:rPr>
      </w:pPr>
      <w:r w:rsidRPr="00C1093A">
        <w:rPr>
          <w:rFonts w:ascii="Calibri" w:hAnsi="Calibri"/>
          <w:sz w:val="24"/>
          <w:szCs w:val="24"/>
          <w:lang w:val="fr-FR"/>
        </w:rPr>
        <w:t xml:space="preserve">a. </w:t>
      </w:r>
      <w:proofErr w:type="spellStart"/>
      <w:r w:rsidRPr="00C1093A">
        <w:rPr>
          <w:rFonts w:ascii="Calibri" w:hAnsi="Calibri"/>
          <w:sz w:val="24"/>
          <w:szCs w:val="24"/>
          <w:lang w:val="fr-FR"/>
        </w:rPr>
        <w:t>Proiectul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vizeaza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activitati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tip</w:t>
      </w:r>
      <w:proofErr w:type="spellEnd"/>
      <w:r w:rsidRPr="00C1093A">
        <w:rPr>
          <w:rFonts w:ascii="Calibri" w:hAnsi="Calibri"/>
          <w:sz w:val="24"/>
          <w:szCs w:val="24"/>
          <w:lang w:val="fr-FR"/>
        </w:rPr>
        <w:t xml:space="preserve"> FSE – 5 </w:t>
      </w:r>
      <w:proofErr w:type="spellStart"/>
      <w:r w:rsidRPr="00C1093A">
        <w:rPr>
          <w:rFonts w:ascii="Calibri" w:hAnsi="Calibri"/>
          <w:sz w:val="24"/>
          <w:szCs w:val="24"/>
          <w:lang w:val="fr-FR"/>
        </w:rPr>
        <w:t>puncte</w:t>
      </w:r>
      <w:proofErr w:type="spellEnd"/>
    </w:p>
    <w:p w14:paraId="3DF28C08" w14:textId="77777777" w:rsidR="00FD129A" w:rsidRPr="00C1093A" w:rsidRDefault="00FD129A" w:rsidP="00FD129A">
      <w:pPr>
        <w:spacing w:before="0" w:after="0" w:line="259" w:lineRule="auto"/>
        <w:jc w:val="both"/>
        <w:rPr>
          <w:rFonts w:ascii="Calibri" w:hAnsi="Calibri"/>
          <w:sz w:val="24"/>
          <w:szCs w:val="24"/>
          <w:lang w:val="fr-FR"/>
        </w:rPr>
      </w:pPr>
      <w:r w:rsidRPr="00C1093A">
        <w:rPr>
          <w:rFonts w:ascii="Calibri" w:hAnsi="Calibri"/>
          <w:sz w:val="24"/>
          <w:szCs w:val="24"/>
          <w:lang w:val="fr-FR"/>
        </w:rPr>
        <w:t xml:space="preserve">b. </w:t>
      </w:r>
      <w:proofErr w:type="spellStart"/>
      <w:r w:rsidRPr="00C1093A">
        <w:rPr>
          <w:rFonts w:ascii="Calibri" w:hAnsi="Calibri"/>
          <w:sz w:val="24"/>
          <w:szCs w:val="24"/>
          <w:lang w:val="fr-FR"/>
        </w:rPr>
        <w:t>Proiectul</w:t>
      </w:r>
      <w:proofErr w:type="spellEnd"/>
      <w:r w:rsidRPr="00C1093A">
        <w:rPr>
          <w:rFonts w:ascii="Calibri" w:hAnsi="Calibri"/>
          <w:sz w:val="24"/>
          <w:szCs w:val="24"/>
          <w:lang w:val="fr-FR"/>
        </w:rPr>
        <w:t xml:space="preserve"> nu </w:t>
      </w:r>
      <w:proofErr w:type="spellStart"/>
      <w:r w:rsidRPr="00C1093A">
        <w:rPr>
          <w:rFonts w:ascii="Calibri" w:hAnsi="Calibri"/>
          <w:sz w:val="24"/>
          <w:szCs w:val="24"/>
          <w:lang w:val="fr-FR"/>
        </w:rPr>
        <w:t>vizeaza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activitati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tip</w:t>
      </w:r>
      <w:proofErr w:type="spellEnd"/>
      <w:r w:rsidRPr="00C1093A">
        <w:rPr>
          <w:rFonts w:ascii="Calibri" w:hAnsi="Calibri"/>
          <w:sz w:val="24"/>
          <w:szCs w:val="24"/>
          <w:lang w:val="fr-FR"/>
        </w:rPr>
        <w:t xml:space="preserve"> FSE – 0 </w:t>
      </w:r>
      <w:proofErr w:type="spellStart"/>
      <w:r w:rsidRPr="00C1093A">
        <w:rPr>
          <w:rFonts w:ascii="Calibri" w:hAnsi="Calibri"/>
          <w:sz w:val="24"/>
          <w:szCs w:val="24"/>
          <w:lang w:val="fr-FR"/>
        </w:rPr>
        <w:t>puncte</w:t>
      </w:r>
      <w:proofErr w:type="spellEnd"/>
    </w:p>
    <w:p w14:paraId="1376977F" w14:textId="50DC21CB" w:rsidR="003E37FE" w:rsidRPr="00C1093A" w:rsidRDefault="00FD129A" w:rsidP="00FD129A">
      <w:pPr>
        <w:spacing w:before="0" w:after="0" w:line="259" w:lineRule="auto"/>
        <w:jc w:val="both"/>
        <w:rPr>
          <w:rFonts w:ascii="Calibri" w:hAnsi="Calibri"/>
          <w:i/>
          <w:iCs/>
          <w:sz w:val="24"/>
          <w:szCs w:val="24"/>
          <w:lang w:val="en-GB"/>
        </w:rPr>
      </w:pPr>
      <w:proofErr w:type="spellStart"/>
      <w:r w:rsidRPr="00C1093A">
        <w:rPr>
          <w:rFonts w:ascii="Calibri" w:hAnsi="Calibri"/>
          <w:i/>
          <w:iCs/>
          <w:sz w:val="24"/>
          <w:szCs w:val="24"/>
          <w:lang w:val="en-GB"/>
        </w:rPr>
        <w:t>Punctarea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subcriteriului</w:t>
      </w:r>
      <w:proofErr w:type="spellEnd"/>
      <w:r w:rsidRPr="00C1093A">
        <w:rPr>
          <w:rFonts w:ascii="Calibri" w:hAnsi="Calibri"/>
          <w:i/>
          <w:iCs/>
          <w:sz w:val="24"/>
          <w:szCs w:val="24"/>
          <w:lang w:val="en-GB"/>
        </w:rPr>
        <w:t xml:space="preserve"> se face </w:t>
      </w:r>
      <w:proofErr w:type="spellStart"/>
      <w:r w:rsidRPr="00C1093A">
        <w:rPr>
          <w:rFonts w:ascii="Calibri" w:hAnsi="Calibri"/>
          <w:i/>
          <w:iCs/>
          <w:sz w:val="24"/>
          <w:szCs w:val="24"/>
          <w:lang w:val="en-GB"/>
        </w:rPr>
        <w:t>prin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selectarea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unei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singure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optiuni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și</w:t>
      </w:r>
      <w:proofErr w:type="spellEnd"/>
      <w:r w:rsidRPr="00C1093A">
        <w:rPr>
          <w:rFonts w:ascii="Calibri" w:hAnsi="Calibri"/>
          <w:i/>
          <w:iCs/>
          <w:sz w:val="24"/>
          <w:szCs w:val="24"/>
          <w:lang w:val="en-GB"/>
        </w:rPr>
        <w:t xml:space="preserve"> a </w:t>
      </w:r>
      <w:proofErr w:type="spellStart"/>
      <w:r w:rsidRPr="00C1093A">
        <w:rPr>
          <w:rFonts w:ascii="Calibri" w:hAnsi="Calibri"/>
          <w:i/>
          <w:iCs/>
          <w:sz w:val="24"/>
          <w:szCs w:val="24"/>
          <w:lang w:val="en-GB"/>
        </w:rPr>
        <w:t>punctajului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aferent</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acesteia</w:t>
      </w:r>
      <w:proofErr w:type="spellEnd"/>
      <w:r w:rsidRPr="00C1093A">
        <w:rPr>
          <w:rFonts w:ascii="Calibri" w:hAnsi="Calibri"/>
          <w:i/>
          <w:iCs/>
          <w:sz w:val="24"/>
          <w:szCs w:val="24"/>
          <w:lang w:val="en-GB"/>
        </w:rPr>
        <w:t>.</w:t>
      </w:r>
    </w:p>
    <w:p w14:paraId="24CD78F1" w14:textId="77777777" w:rsidR="00FD129A" w:rsidRPr="00C1093A" w:rsidRDefault="00FD129A" w:rsidP="00FD129A">
      <w:pPr>
        <w:spacing w:before="0" w:after="0" w:line="259" w:lineRule="auto"/>
        <w:jc w:val="both"/>
        <w:rPr>
          <w:rFonts w:ascii="Calibri" w:hAnsi="Calibri"/>
          <w:sz w:val="24"/>
          <w:szCs w:val="24"/>
          <w:lang w:val="en-GB"/>
        </w:rPr>
      </w:pPr>
    </w:p>
    <w:p w14:paraId="479E926B" w14:textId="0A373CF3" w:rsidR="003E37FE" w:rsidRPr="00C1093A" w:rsidRDefault="00443742" w:rsidP="00E07D7E">
      <w:pPr>
        <w:numPr>
          <w:ilvl w:val="1"/>
          <w:numId w:val="23"/>
        </w:numPr>
        <w:spacing w:before="0" w:after="0" w:line="259" w:lineRule="auto"/>
        <w:jc w:val="both"/>
        <w:rPr>
          <w:rFonts w:ascii="Calibri" w:hAnsi="Calibri"/>
          <w:b/>
          <w:bCs/>
          <w:sz w:val="24"/>
          <w:szCs w:val="24"/>
          <w:lang w:val="en-GB"/>
        </w:rPr>
      </w:pPr>
      <w:proofErr w:type="spellStart"/>
      <w:r w:rsidRPr="00C1093A">
        <w:rPr>
          <w:rFonts w:ascii="Calibri" w:hAnsi="Calibri"/>
          <w:b/>
          <w:bCs/>
          <w:sz w:val="24"/>
          <w:szCs w:val="24"/>
          <w:lang w:val="en-GB"/>
        </w:rPr>
        <w:t>Eficiența</w:t>
      </w:r>
      <w:proofErr w:type="spellEnd"/>
      <w:r w:rsidR="003E37FE" w:rsidRPr="00C1093A">
        <w:rPr>
          <w:rFonts w:ascii="Calibri" w:hAnsi="Calibri"/>
          <w:b/>
          <w:bCs/>
          <w:sz w:val="24"/>
          <w:szCs w:val="24"/>
          <w:lang w:val="en-GB"/>
        </w:rPr>
        <w:t xml:space="preserve"> </w:t>
      </w:r>
      <w:proofErr w:type="spellStart"/>
      <w:r w:rsidR="003E37FE" w:rsidRPr="00C1093A">
        <w:rPr>
          <w:rFonts w:ascii="Calibri" w:hAnsi="Calibri"/>
          <w:b/>
          <w:bCs/>
          <w:sz w:val="24"/>
          <w:szCs w:val="24"/>
          <w:lang w:val="en-GB"/>
        </w:rPr>
        <w:t>costurilor</w:t>
      </w:r>
      <w:proofErr w:type="spellEnd"/>
      <w:r w:rsidR="003E37FE" w:rsidRPr="00C1093A">
        <w:rPr>
          <w:rFonts w:ascii="Calibri" w:hAnsi="Calibri"/>
          <w:b/>
          <w:bCs/>
          <w:sz w:val="24"/>
          <w:szCs w:val="24"/>
          <w:lang w:val="en-GB"/>
        </w:rPr>
        <w:t xml:space="preserve"> </w:t>
      </w:r>
      <w:proofErr w:type="spellStart"/>
      <w:r w:rsidR="003E37FE" w:rsidRPr="00C1093A">
        <w:rPr>
          <w:rFonts w:ascii="Calibri" w:hAnsi="Calibri"/>
          <w:b/>
          <w:bCs/>
          <w:sz w:val="24"/>
          <w:szCs w:val="24"/>
          <w:lang w:val="en-GB"/>
        </w:rPr>
        <w:t>proiectului</w:t>
      </w:r>
      <w:proofErr w:type="spellEnd"/>
      <w:r w:rsidR="00DE2E7C" w:rsidRPr="00C1093A">
        <w:rPr>
          <w:rFonts w:ascii="Calibri" w:hAnsi="Calibri"/>
          <w:b/>
          <w:bCs/>
          <w:sz w:val="24"/>
          <w:szCs w:val="24"/>
          <w:lang w:val="en-GB"/>
        </w:rPr>
        <w:t xml:space="preserve"> – maxim 10 </w:t>
      </w:r>
      <w:proofErr w:type="spellStart"/>
      <w:r w:rsidR="00DE2E7C" w:rsidRPr="00C1093A">
        <w:rPr>
          <w:rFonts w:ascii="Calibri" w:hAnsi="Calibri"/>
          <w:b/>
          <w:bCs/>
          <w:sz w:val="24"/>
          <w:szCs w:val="24"/>
          <w:lang w:val="en-GB"/>
        </w:rPr>
        <w:t>puncte</w:t>
      </w:r>
      <w:proofErr w:type="spellEnd"/>
    </w:p>
    <w:p w14:paraId="5A4B900C" w14:textId="77777777" w:rsidR="00DE2E7C" w:rsidRPr="00C1093A" w:rsidRDefault="00DE2E7C" w:rsidP="00DE2E7C">
      <w:pPr>
        <w:spacing w:before="0" w:after="0" w:line="259" w:lineRule="auto"/>
        <w:jc w:val="both"/>
        <w:rPr>
          <w:rFonts w:ascii="Calibri" w:hAnsi="Calibri"/>
          <w:sz w:val="24"/>
          <w:szCs w:val="24"/>
          <w:lang w:val="fr-FR"/>
        </w:rPr>
      </w:pPr>
      <w:r w:rsidRPr="00C1093A">
        <w:rPr>
          <w:rFonts w:ascii="Calibri" w:hAnsi="Calibri"/>
          <w:sz w:val="24"/>
          <w:szCs w:val="24"/>
          <w:lang w:val="fr-FR"/>
        </w:rPr>
        <w:t xml:space="preserve">a. </w:t>
      </w:r>
      <w:proofErr w:type="spellStart"/>
      <w:r w:rsidRPr="00C1093A">
        <w:rPr>
          <w:rFonts w:ascii="Calibri" w:hAnsi="Calibri"/>
          <w:sz w:val="24"/>
          <w:szCs w:val="24"/>
          <w:lang w:val="fr-FR"/>
        </w:rPr>
        <w:t>Costul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investitiei</w:t>
      </w:r>
      <w:proofErr w:type="spellEnd"/>
      <w:r w:rsidRPr="00C1093A">
        <w:rPr>
          <w:rFonts w:ascii="Calibri" w:hAnsi="Calibri"/>
          <w:sz w:val="24"/>
          <w:szCs w:val="24"/>
          <w:lang w:val="fr-FR"/>
        </w:rPr>
        <w:t xml:space="preserve"> se </w:t>
      </w:r>
      <w:proofErr w:type="spellStart"/>
      <w:r w:rsidRPr="00C1093A">
        <w:rPr>
          <w:rFonts w:ascii="Calibri" w:hAnsi="Calibri"/>
          <w:sz w:val="24"/>
          <w:szCs w:val="24"/>
          <w:lang w:val="fr-FR"/>
        </w:rPr>
        <w:t>situează</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sub</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costul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mediu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istoric</w:t>
      </w:r>
      <w:proofErr w:type="spellEnd"/>
      <w:r w:rsidRPr="00C1093A">
        <w:rPr>
          <w:rFonts w:ascii="Calibri" w:hAnsi="Calibri"/>
          <w:sz w:val="24"/>
          <w:szCs w:val="24"/>
          <w:lang w:val="fr-FR"/>
        </w:rPr>
        <w:t>) de 11.800 lei/</w:t>
      </w:r>
      <w:proofErr w:type="spellStart"/>
      <w:r w:rsidRPr="00C1093A">
        <w:rPr>
          <w:rFonts w:ascii="Calibri" w:hAnsi="Calibri"/>
          <w:sz w:val="24"/>
          <w:szCs w:val="24"/>
          <w:lang w:val="fr-FR"/>
        </w:rPr>
        <w:t>mp</w:t>
      </w:r>
      <w:proofErr w:type="spellEnd"/>
      <w:r w:rsidRPr="00C1093A">
        <w:rPr>
          <w:rFonts w:ascii="Calibri" w:hAnsi="Calibri"/>
          <w:sz w:val="24"/>
          <w:szCs w:val="24"/>
          <w:lang w:val="fr-FR"/>
        </w:rPr>
        <w:t xml:space="preserve"> – 10 </w:t>
      </w:r>
      <w:proofErr w:type="spellStart"/>
      <w:r w:rsidRPr="00C1093A">
        <w:rPr>
          <w:rFonts w:ascii="Calibri" w:hAnsi="Calibri"/>
          <w:sz w:val="24"/>
          <w:szCs w:val="24"/>
          <w:lang w:val="fr-FR"/>
        </w:rPr>
        <w:t>puncte</w:t>
      </w:r>
      <w:proofErr w:type="spellEnd"/>
    </w:p>
    <w:p w14:paraId="1FE1F2D4" w14:textId="77777777" w:rsidR="00DE2E7C" w:rsidRPr="00C1093A" w:rsidRDefault="00DE2E7C" w:rsidP="00DE2E7C">
      <w:pPr>
        <w:spacing w:before="0" w:after="0" w:line="259" w:lineRule="auto"/>
        <w:jc w:val="both"/>
        <w:rPr>
          <w:rFonts w:ascii="Calibri" w:hAnsi="Calibri"/>
          <w:sz w:val="24"/>
          <w:szCs w:val="24"/>
          <w:lang w:val="fr-FR"/>
        </w:rPr>
      </w:pPr>
      <w:r w:rsidRPr="00C1093A">
        <w:rPr>
          <w:rFonts w:ascii="Calibri" w:hAnsi="Calibri"/>
          <w:sz w:val="24"/>
          <w:szCs w:val="24"/>
          <w:lang w:val="fr-FR"/>
        </w:rPr>
        <w:t xml:space="preserve">b. </w:t>
      </w:r>
      <w:proofErr w:type="spellStart"/>
      <w:r w:rsidRPr="00C1093A">
        <w:rPr>
          <w:rFonts w:ascii="Calibri" w:hAnsi="Calibri"/>
          <w:sz w:val="24"/>
          <w:szCs w:val="24"/>
          <w:lang w:val="fr-FR"/>
        </w:rPr>
        <w:t>Costul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investitiei</w:t>
      </w:r>
      <w:proofErr w:type="spellEnd"/>
      <w:r w:rsidRPr="00C1093A">
        <w:rPr>
          <w:rFonts w:ascii="Calibri" w:hAnsi="Calibri"/>
          <w:sz w:val="24"/>
          <w:szCs w:val="24"/>
          <w:lang w:val="fr-FR"/>
        </w:rPr>
        <w:t xml:space="preserve"> se </w:t>
      </w:r>
      <w:proofErr w:type="spellStart"/>
      <w:r w:rsidRPr="00C1093A">
        <w:rPr>
          <w:rFonts w:ascii="Calibri" w:hAnsi="Calibri"/>
          <w:sz w:val="24"/>
          <w:szCs w:val="24"/>
          <w:lang w:val="fr-FR"/>
        </w:rPr>
        <w:t>situează</w:t>
      </w:r>
      <w:proofErr w:type="spellEnd"/>
      <w:r w:rsidRPr="00C1093A">
        <w:rPr>
          <w:rFonts w:ascii="Calibri" w:hAnsi="Calibri"/>
          <w:sz w:val="24"/>
          <w:szCs w:val="24"/>
          <w:lang w:val="fr-FR"/>
        </w:rPr>
        <w:t xml:space="preserve"> peste </w:t>
      </w:r>
      <w:proofErr w:type="spellStart"/>
      <w:r w:rsidRPr="00C1093A">
        <w:rPr>
          <w:rFonts w:ascii="Calibri" w:hAnsi="Calibri"/>
          <w:sz w:val="24"/>
          <w:szCs w:val="24"/>
          <w:lang w:val="fr-FR"/>
        </w:rPr>
        <w:t>costul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mediu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istoric</w:t>
      </w:r>
      <w:proofErr w:type="spellEnd"/>
      <w:r w:rsidRPr="00C1093A">
        <w:rPr>
          <w:rFonts w:ascii="Calibri" w:hAnsi="Calibri"/>
          <w:sz w:val="24"/>
          <w:szCs w:val="24"/>
          <w:lang w:val="fr-FR"/>
        </w:rPr>
        <w:t>) de 11.800 lei/</w:t>
      </w:r>
      <w:proofErr w:type="spellStart"/>
      <w:r w:rsidRPr="00C1093A">
        <w:rPr>
          <w:rFonts w:ascii="Calibri" w:hAnsi="Calibri"/>
          <w:sz w:val="24"/>
          <w:szCs w:val="24"/>
          <w:lang w:val="fr-FR"/>
        </w:rPr>
        <w:t>mp</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pana la 10% (</w:t>
      </w:r>
      <w:proofErr w:type="spellStart"/>
      <w:r w:rsidRPr="00C1093A">
        <w:rPr>
          <w:rFonts w:ascii="Calibri" w:hAnsi="Calibri"/>
          <w:sz w:val="24"/>
          <w:szCs w:val="24"/>
          <w:lang w:val="fr-FR"/>
        </w:rPr>
        <w:t>inclusiv</w:t>
      </w:r>
      <w:proofErr w:type="spellEnd"/>
      <w:r w:rsidRPr="00C1093A">
        <w:rPr>
          <w:rFonts w:ascii="Calibri" w:hAnsi="Calibri"/>
          <w:sz w:val="24"/>
          <w:szCs w:val="24"/>
          <w:lang w:val="fr-FR"/>
        </w:rPr>
        <w:t xml:space="preserve">) – 3 </w:t>
      </w:r>
      <w:proofErr w:type="spellStart"/>
      <w:r w:rsidRPr="00C1093A">
        <w:rPr>
          <w:rFonts w:ascii="Calibri" w:hAnsi="Calibri"/>
          <w:sz w:val="24"/>
          <w:szCs w:val="24"/>
          <w:lang w:val="fr-FR"/>
        </w:rPr>
        <w:t>puncte</w:t>
      </w:r>
      <w:proofErr w:type="spellEnd"/>
    </w:p>
    <w:p w14:paraId="3A2D7A05" w14:textId="332B5E69" w:rsidR="00DE2E7C" w:rsidRPr="00C1093A" w:rsidRDefault="00DE2E7C" w:rsidP="00DE2E7C">
      <w:pPr>
        <w:spacing w:before="0" w:after="0" w:line="259" w:lineRule="auto"/>
        <w:jc w:val="both"/>
        <w:rPr>
          <w:rFonts w:ascii="Calibri" w:hAnsi="Calibri"/>
          <w:sz w:val="24"/>
          <w:szCs w:val="24"/>
          <w:lang w:val="fr-FR"/>
        </w:rPr>
      </w:pPr>
      <w:r w:rsidRPr="00C1093A">
        <w:rPr>
          <w:rFonts w:ascii="Calibri" w:hAnsi="Calibri"/>
          <w:sz w:val="24"/>
          <w:szCs w:val="24"/>
          <w:lang w:val="fr-FR"/>
        </w:rPr>
        <w:t xml:space="preserve">c. </w:t>
      </w:r>
      <w:proofErr w:type="spellStart"/>
      <w:r w:rsidRPr="00C1093A">
        <w:rPr>
          <w:rFonts w:ascii="Calibri" w:hAnsi="Calibri"/>
          <w:sz w:val="24"/>
          <w:szCs w:val="24"/>
          <w:lang w:val="fr-FR"/>
        </w:rPr>
        <w:t>Costul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investitiei</w:t>
      </w:r>
      <w:proofErr w:type="spellEnd"/>
      <w:r w:rsidRPr="00C1093A">
        <w:rPr>
          <w:rFonts w:ascii="Calibri" w:hAnsi="Calibri"/>
          <w:sz w:val="24"/>
          <w:szCs w:val="24"/>
          <w:lang w:val="fr-FR"/>
        </w:rPr>
        <w:t xml:space="preserve"> se </w:t>
      </w:r>
      <w:proofErr w:type="spellStart"/>
      <w:r w:rsidRPr="00C1093A">
        <w:rPr>
          <w:rFonts w:ascii="Calibri" w:hAnsi="Calibri"/>
          <w:sz w:val="24"/>
          <w:szCs w:val="24"/>
          <w:lang w:val="fr-FR"/>
        </w:rPr>
        <w:t>situează</w:t>
      </w:r>
      <w:proofErr w:type="spellEnd"/>
      <w:r w:rsidRPr="00C1093A">
        <w:rPr>
          <w:rFonts w:ascii="Calibri" w:hAnsi="Calibri"/>
          <w:sz w:val="24"/>
          <w:szCs w:val="24"/>
          <w:lang w:val="fr-FR"/>
        </w:rPr>
        <w:t xml:space="preserve"> peste </w:t>
      </w:r>
      <w:proofErr w:type="spellStart"/>
      <w:r w:rsidRPr="00C1093A">
        <w:rPr>
          <w:rFonts w:ascii="Calibri" w:hAnsi="Calibri"/>
          <w:sz w:val="24"/>
          <w:szCs w:val="24"/>
          <w:lang w:val="fr-FR"/>
        </w:rPr>
        <w:t>costul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mediu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istoric</w:t>
      </w:r>
      <w:proofErr w:type="spellEnd"/>
      <w:r w:rsidRPr="00C1093A">
        <w:rPr>
          <w:rFonts w:ascii="Calibri" w:hAnsi="Calibri"/>
          <w:sz w:val="24"/>
          <w:szCs w:val="24"/>
          <w:lang w:val="fr-FR"/>
        </w:rPr>
        <w:t>) de 11.800 lei/</w:t>
      </w:r>
      <w:proofErr w:type="spellStart"/>
      <w:r w:rsidRPr="00C1093A">
        <w:rPr>
          <w:rFonts w:ascii="Calibri" w:hAnsi="Calibri"/>
          <w:sz w:val="24"/>
          <w:szCs w:val="24"/>
          <w:lang w:val="fr-FR"/>
        </w:rPr>
        <w:t>mp</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mai </w:t>
      </w:r>
      <w:proofErr w:type="spellStart"/>
      <w:r w:rsidRPr="00C1093A">
        <w:rPr>
          <w:rFonts w:ascii="Calibri" w:hAnsi="Calibri"/>
          <w:sz w:val="24"/>
          <w:szCs w:val="24"/>
          <w:lang w:val="fr-FR"/>
        </w:rPr>
        <w:t>mult</w:t>
      </w:r>
      <w:proofErr w:type="spellEnd"/>
      <w:r w:rsidRPr="00C1093A">
        <w:rPr>
          <w:rFonts w:ascii="Calibri" w:hAnsi="Calibri"/>
          <w:sz w:val="24"/>
          <w:szCs w:val="24"/>
          <w:lang w:val="fr-FR"/>
        </w:rPr>
        <w:t xml:space="preserve"> de </w:t>
      </w:r>
      <w:r w:rsidR="003D503B" w:rsidRPr="00C1093A">
        <w:rPr>
          <w:rFonts w:ascii="Calibri" w:hAnsi="Calibri"/>
          <w:sz w:val="24"/>
          <w:szCs w:val="24"/>
          <w:lang w:val="fr-FR"/>
        </w:rPr>
        <w:t>10</w:t>
      </w:r>
      <w:r w:rsidRPr="00C1093A">
        <w:rPr>
          <w:rFonts w:ascii="Calibri" w:hAnsi="Calibri"/>
          <w:sz w:val="24"/>
          <w:szCs w:val="24"/>
          <w:lang w:val="fr-FR"/>
        </w:rPr>
        <w:t>% (</w:t>
      </w:r>
      <w:proofErr w:type="spellStart"/>
      <w:r w:rsidRPr="00C1093A">
        <w:rPr>
          <w:rFonts w:ascii="Calibri" w:hAnsi="Calibri"/>
          <w:sz w:val="24"/>
          <w:szCs w:val="24"/>
          <w:lang w:val="fr-FR"/>
        </w:rPr>
        <w:t>inclusiv</w:t>
      </w:r>
      <w:proofErr w:type="spellEnd"/>
      <w:r w:rsidRPr="00C1093A">
        <w:rPr>
          <w:rFonts w:ascii="Calibri" w:hAnsi="Calibri"/>
          <w:sz w:val="24"/>
          <w:szCs w:val="24"/>
          <w:lang w:val="fr-FR"/>
        </w:rPr>
        <w:t xml:space="preserve">) – 0 </w:t>
      </w:r>
      <w:proofErr w:type="spellStart"/>
      <w:r w:rsidRPr="00C1093A">
        <w:rPr>
          <w:rFonts w:ascii="Calibri" w:hAnsi="Calibri"/>
          <w:sz w:val="24"/>
          <w:szCs w:val="24"/>
          <w:lang w:val="fr-FR"/>
        </w:rPr>
        <w:t>puncte</w:t>
      </w:r>
      <w:proofErr w:type="spellEnd"/>
    </w:p>
    <w:p w14:paraId="2963DDF3" w14:textId="7DAEE4D5" w:rsidR="003E37FE" w:rsidRPr="00C1093A" w:rsidRDefault="00DE2E7C" w:rsidP="00DE2E7C">
      <w:pPr>
        <w:spacing w:before="0" w:after="0" w:line="259" w:lineRule="auto"/>
        <w:jc w:val="both"/>
        <w:rPr>
          <w:rFonts w:ascii="Calibri" w:hAnsi="Calibri"/>
          <w:i/>
          <w:iCs/>
          <w:sz w:val="24"/>
          <w:szCs w:val="24"/>
          <w:lang w:val="en-GB"/>
        </w:rPr>
      </w:pPr>
      <w:proofErr w:type="spellStart"/>
      <w:r w:rsidRPr="00C1093A">
        <w:rPr>
          <w:rFonts w:ascii="Calibri" w:hAnsi="Calibri"/>
          <w:i/>
          <w:iCs/>
          <w:sz w:val="24"/>
          <w:szCs w:val="24"/>
          <w:lang w:val="en-GB"/>
        </w:rPr>
        <w:t>Punctarea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subcriteriului</w:t>
      </w:r>
      <w:proofErr w:type="spellEnd"/>
      <w:r w:rsidRPr="00C1093A">
        <w:rPr>
          <w:rFonts w:ascii="Calibri" w:hAnsi="Calibri"/>
          <w:i/>
          <w:iCs/>
          <w:sz w:val="24"/>
          <w:szCs w:val="24"/>
          <w:lang w:val="en-GB"/>
        </w:rPr>
        <w:t xml:space="preserve"> se face </w:t>
      </w:r>
      <w:proofErr w:type="spellStart"/>
      <w:r w:rsidRPr="00C1093A">
        <w:rPr>
          <w:rFonts w:ascii="Calibri" w:hAnsi="Calibri"/>
          <w:i/>
          <w:iCs/>
          <w:sz w:val="24"/>
          <w:szCs w:val="24"/>
          <w:lang w:val="en-GB"/>
        </w:rPr>
        <w:t>prin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selectarea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unei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singure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optiuni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și</w:t>
      </w:r>
      <w:proofErr w:type="spellEnd"/>
      <w:r w:rsidRPr="00C1093A">
        <w:rPr>
          <w:rFonts w:ascii="Calibri" w:hAnsi="Calibri"/>
          <w:i/>
          <w:iCs/>
          <w:sz w:val="24"/>
          <w:szCs w:val="24"/>
          <w:lang w:val="en-GB"/>
        </w:rPr>
        <w:t xml:space="preserve"> a </w:t>
      </w:r>
      <w:proofErr w:type="spellStart"/>
      <w:r w:rsidRPr="00C1093A">
        <w:rPr>
          <w:rFonts w:ascii="Calibri" w:hAnsi="Calibri"/>
          <w:i/>
          <w:iCs/>
          <w:sz w:val="24"/>
          <w:szCs w:val="24"/>
          <w:lang w:val="en-GB"/>
        </w:rPr>
        <w:t>punctajului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aferent</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acesteia</w:t>
      </w:r>
      <w:proofErr w:type="spellEnd"/>
      <w:r w:rsidRPr="00C1093A">
        <w:rPr>
          <w:rFonts w:ascii="Calibri" w:hAnsi="Calibri"/>
          <w:i/>
          <w:iCs/>
          <w:sz w:val="24"/>
          <w:szCs w:val="24"/>
          <w:lang w:val="en-GB"/>
        </w:rPr>
        <w:t>.</w:t>
      </w:r>
    </w:p>
    <w:p w14:paraId="77468D43" w14:textId="77777777" w:rsidR="003E37FE" w:rsidRPr="00C1093A" w:rsidRDefault="003E37FE" w:rsidP="003E37FE">
      <w:pPr>
        <w:spacing w:before="0" w:after="0" w:line="259" w:lineRule="auto"/>
        <w:ind w:left="720"/>
        <w:jc w:val="both"/>
        <w:rPr>
          <w:rFonts w:ascii="Calibri" w:hAnsi="Calibri"/>
          <w:sz w:val="24"/>
          <w:szCs w:val="24"/>
          <w:lang w:val="en-GB"/>
        </w:rPr>
      </w:pPr>
    </w:p>
    <w:p w14:paraId="68A6494F" w14:textId="4A63FC39" w:rsidR="003E37FE" w:rsidRPr="00C1093A" w:rsidRDefault="003E37FE" w:rsidP="00E07D7E">
      <w:pPr>
        <w:numPr>
          <w:ilvl w:val="0"/>
          <w:numId w:val="23"/>
        </w:numPr>
        <w:spacing w:before="0" w:after="0" w:line="256" w:lineRule="auto"/>
        <w:jc w:val="both"/>
        <w:rPr>
          <w:rFonts w:ascii="Calibri" w:hAnsi="Calibri"/>
          <w:b/>
          <w:bCs/>
          <w:sz w:val="24"/>
          <w:szCs w:val="24"/>
          <w:lang w:val="fr-FR"/>
        </w:rPr>
      </w:pPr>
      <w:proofErr w:type="spellStart"/>
      <w:r w:rsidRPr="00C1093A">
        <w:rPr>
          <w:rFonts w:ascii="Calibri" w:hAnsi="Calibri"/>
          <w:b/>
          <w:bCs/>
          <w:sz w:val="24"/>
          <w:szCs w:val="24"/>
          <w:lang w:val="fr-FR"/>
        </w:rPr>
        <w:t>Gradul</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pregătire</w:t>
      </w:r>
      <w:proofErr w:type="spellEnd"/>
      <w:r w:rsidRPr="00C1093A">
        <w:rPr>
          <w:rFonts w:ascii="Calibri" w:hAnsi="Calibri"/>
          <w:b/>
          <w:bCs/>
          <w:sz w:val="24"/>
          <w:szCs w:val="24"/>
          <w:lang w:val="fr-FR"/>
        </w:rPr>
        <w:t>/</w:t>
      </w:r>
      <w:proofErr w:type="spellStart"/>
      <w:r w:rsidRPr="00C1093A">
        <w:rPr>
          <w:rFonts w:ascii="Calibri" w:hAnsi="Calibri"/>
          <w:b/>
          <w:bCs/>
          <w:sz w:val="24"/>
          <w:szCs w:val="24"/>
          <w:lang w:val="fr-FR"/>
        </w:rPr>
        <w:t>maturitate</w:t>
      </w:r>
      <w:proofErr w:type="spellEnd"/>
      <w:r w:rsidRPr="00C1093A">
        <w:rPr>
          <w:rFonts w:ascii="Calibri" w:hAnsi="Calibri"/>
          <w:b/>
          <w:bCs/>
          <w:sz w:val="24"/>
          <w:szCs w:val="24"/>
          <w:lang w:val="fr-FR"/>
        </w:rPr>
        <w:t xml:space="preserve"> al </w:t>
      </w:r>
      <w:proofErr w:type="spellStart"/>
      <w:r w:rsidRPr="00C1093A">
        <w:rPr>
          <w:rFonts w:ascii="Calibri" w:hAnsi="Calibri"/>
          <w:b/>
          <w:bCs/>
          <w:sz w:val="24"/>
          <w:szCs w:val="24"/>
          <w:lang w:val="fr-FR"/>
        </w:rPr>
        <w:t>proiectului</w:t>
      </w:r>
      <w:proofErr w:type="spellEnd"/>
      <w:r w:rsidR="00ED50CA" w:rsidRPr="00C1093A">
        <w:rPr>
          <w:rFonts w:ascii="Calibri" w:hAnsi="Calibri"/>
          <w:b/>
          <w:bCs/>
          <w:sz w:val="24"/>
          <w:szCs w:val="24"/>
          <w:lang w:val="fr-FR"/>
        </w:rPr>
        <w:t xml:space="preserve"> – </w:t>
      </w:r>
      <w:proofErr w:type="spellStart"/>
      <w:r w:rsidR="00ED50CA" w:rsidRPr="00C1093A">
        <w:rPr>
          <w:rFonts w:ascii="Calibri" w:hAnsi="Calibri"/>
          <w:b/>
          <w:bCs/>
          <w:sz w:val="24"/>
          <w:szCs w:val="24"/>
          <w:lang w:val="fr-FR"/>
        </w:rPr>
        <w:t>maxim</w:t>
      </w:r>
      <w:proofErr w:type="spellEnd"/>
      <w:r w:rsidR="00ED50CA" w:rsidRPr="00C1093A">
        <w:rPr>
          <w:rFonts w:ascii="Calibri" w:hAnsi="Calibri"/>
          <w:b/>
          <w:bCs/>
          <w:sz w:val="24"/>
          <w:szCs w:val="24"/>
          <w:lang w:val="fr-FR"/>
        </w:rPr>
        <w:t xml:space="preserve"> 18 </w:t>
      </w:r>
      <w:proofErr w:type="spellStart"/>
      <w:r w:rsidR="00ED50CA" w:rsidRPr="00C1093A">
        <w:rPr>
          <w:rFonts w:ascii="Calibri" w:hAnsi="Calibri"/>
          <w:b/>
          <w:bCs/>
          <w:sz w:val="24"/>
          <w:szCs w:val="24"/>
          <w:lang w:val="fr-FR"/>
        </w:rPr>
        <w:t>puncte</w:t>
      </w:r>
      <w:proofErr w:type="spellEnd"/>
    </w:p>
    <w:p w14:paraId="37BD3B2D" w14:textId="77777777" w:rsidR="00ED50CA" w:rsidRPr="00C1093A" w:rsidRDefault="00ED50CA" w:rsidP="00D67E6C">
      <w:pPr>
        <w:spacing w:before="0" w:after="0" w:line="256" w:lineRule="auto"/>
        <w:ind w:left="720"/>
        <w:jc w:val="both"/>
        <w:rPr>
          <w:rFonts w:ascii="Calibri" w:hAnsi="Calibri"/>
          <w:sz w:val="24"/>
          <w:szCs w:val="24"/>
          <w:lang w:val="fr-FR"/>
        </w:rPr>
      </w:pPr>
      <w:r w:rsidRPr="00C1093A">
        <w:rPr>
          <w:rFonts w:ascii="Calibri" w:hAnsi="Calibri"/>
          <w:sz w:val="24"/>
          <w:szCs w:val="24"/>
          <w:lang w:val="fr-FR"/>
        </w:rPr>
        <w:t xml:space="preserve">a. exista </w:t>
      </w:r>
      <w:proofErr w:type="spellStart"/>
      <w:r w:rsidRPr="00C1093A">
        <w:rPr>
          <w:rFonts w:ascii="Calibri" w:hAnsi="Calibri"/>
          <w:sz w:val="24"/>
          <w:szCs w:val="24"/>
          <w:lang w:val="fr-FR"/>
        </w:rPr>
        <w:t>posibilitatea</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emitere</w:t>
      </w:r>
      <w:proofErr w:type="spellEnd"/>
      <w:r w:rsidRPr="00C1093A">
        <w:rPr>
          <w:rFonts w:ascii="Calibri" w:hAnsi="Calibri"/>
          <w:sz w:val="24"/>
          <w:szCs w:val="24"/>
          <w:lang w:val="fr-FR"/>
        </w:rPr>
        <w:t xml:space="preserve"> a </w:t>
      </w:r>
      <w:proofErr w:type="spellStart"/>
      <w:r w:rsidRPr="00C1093A">
        <w:rPr>
          <w:rFonts w:ascii="Calibri" w:hAnsi="Calibri"/>
          <w:sz w:val="24"/>
          <w:szCs w:val="24"/>
          <w:lang w:val="fr-FR"/>
        </w:rPr>
        <w:t>Ordinului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incepere</w:t>
      </w:r>
      <w:proofErr w:type="spellEnd"/>
      <w:r w:rsidRPr="00C1093A">
        <w:rPr>
          <w:rFonts w:ascii="Calibri" w:hAnsi="Calibri"/>
          <w:sz w:val="24"/>
          <w:szCs w:val="24"/>
          <w:lang w:val="fr-FR"/>
        </w:rPr>
        <w:t xml:space="preserve"> a </w:t>
      </w:r>
      <w:proofErr w:type="spellStart"/>
      <w:r w:rsidRPr="00C1093A">
        <w:rPr>
          <w:rFonts w:ascii="Calibri" w:hAnsi="Calibri"/>
          <w:sz w:val="24"/>
          <w:szCs w:val="24"/>
          <w:lang w:val="fr-FR"/>
        </w:rPr>
        <w:t>lucrarilor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procedura</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achizitie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finalizata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contract</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lucrari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adjudecat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sau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contract</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lucrari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semnat</w:t>
      </w:r>
      <w:proofErr w:type="spellEnd"/>
      <w:r w:rsidRPr="00C1093A">
        <w:rPr>
          <w:rFonts w:ascii="Calibri" w:hAnsi="Calibri"/>
          <w:sz w:val="24"/>
          <w:szCs w:val="24"/>
          <w:lang w:val="fr-FR"/>
        </w:rPr>
        <w:t xml:space="preserve">) – 18 </w:t>
      </w:r>
      <w:proofErr w:type="spellStart"/>
      <w:r w:rsidRPr="00C1093A">
        <w:rPr>
          <w:rFonts w:ascii="Calibri" w:hAnsi="Calibri"/>
          <w:sz w:val="24"/>
          <w:szCs w:val="24"/>
          <w:lang w:val="fr-FR"/>
        </w:rPr>
        <w:t>puncte</w:t>
      </w:r>
      <w:proofErr w:type="spellEnd"/>
    </w:p>
    <w:p w14:paraId="719408C3" w14:textId="77777777" w:rsidR="00ED50CA" w:rsidRPr="00C1093A" w:rsidRDefault="00ED50CA" w:rsidP="00D67E6C">
      <w:pPr>
        <w:spacing w:before="0" w:after="0" w:line="256" w:lineRule="auto"/>
        <w:ind w:left="720"/>
        <w:jc w:val="both"/>
        <w:rPr>
          <w:rFonts w:ascii="Calibri" w:hAnsi="Calibri"/>
          <w:sz w:val="24"/>
          <w:szCs w:val="24"/>
          <w:lang w:val="fr-FR"/>
        </w:rPr>
      </w:pPr>
      <w:r w:rsidRPr="00C1093A">
        <w:rPr>
          <w:rFonts w:ascii="Calibri" w:hAnsi="Calibri"/>
          <w:sz w:val="24"/>
          <w:szCs w:val="24"/>
          <w:lang w:val="fr-FR"/>
        </w:rPr>
        <w:t xml:space="preserve">b.  </w:t>
      </w:r>
      <w:proofErr w:type="spellStart"/>
      <w:r w:rsidRPr="00C1093A">
        <w:rPr>
          <w:rFonts w:ascii="Calibri" w:hAnsi="Calibri"/>
          <w:sz w:val="24"/>
          <w:szCs w:val="24"/>
          <w:lang w:val="fr-FR"/>
        </w:rPr>
        <w:t>Documentaţia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tehnico-economică</w:t>
      </w:r>
      <w:proofErr w:type="spellEnd"/>
      <w:r w:rsidRPr="00C1093A">
        <w:rPr>
          <w:rFonts w:ascii="Calibri" w:hAnsi="Calibri"/>
          <w:sz w:val="24"/>
          <w:szCs w:val="24"/>
          <w:lang w:val="fr-FR"/>
        </w:rPr>
        <w:t xml:space="preserve"> este la </w:t>
      </w:r>
      <w:proofErr w:type="spellStart"/>
      <w:r w:rsidRPr="00C1093A">
        <w:rPr>
          <w:rFonts w:ascii="Calibri" w:hAnsi="Calibri"/>
          <w:sz w:val="24"/>
          <w:szCs w:val="24"/>
          <w:lang w:val="fr-FR"/>
        </w:rPr>
        <w:t>nivel</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Proiect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tehnic</w:t>
      </w:r>
      <w:proofErr w:type="spellEnd"/>
      <w:r w:rsidRPr="00C1093A">
        <w:rPr>
          <w:rFonts w:ascii="Calibri" w:hAnsi="Calibri"/>
          <w:sz w:val="24"/>
          <w:szCs w:val="24"/>
          <w:lang w:val="fr-FR"/>
        </w:rPr>
        <w:t xml:space="preserve"> – 15 </w:t>
      </w:r>
      <w:proofErr w:type="spellStart"/>
      <w:r w:rsidRPr="00C1093A">
        <w:rPr>
          <w:rFonts w:ascii="Calibri" w:hAnsi="Calibri"/>
          <w:sz w:val="24"/>
          <w:szCs w:val="24"/>
          <w:lang w:val="fr-FR"/>
        </w:rPr>
        <w:t>puncte</w:t>
      </w:r>
      <w:proofErr w:type="spellEnd"/>
    </w:p>
    <w:p w14:paraId="57210265" w14:textId="212D5321" w:rsidR="00ED50CA" w:rsidRPr="00C1093A" w:rsidRDefault="00ED50CA" w:rsidP="00D67E6C">
      <w:pPr>
        <w:spacing w:before="0" w:after="0" w:line="256" w:lineRule="auto"/>
        <w:ind w:left="720"/>
        <w:jc w:val="both"/>
        <w:rPr>
          <w:rFonts w:ascii="Calibri" w:hAnsi="Calibri"/>
          <w:sz w:val="24"/>
          <w:szCs w:val="24"/>
          <w:lang w:val="fr-FR"/>
        </w:rPr>
      </w:pPr>
      <w:r w:rsidRPr="00C1093A">
        <w:rPr>
          <w:rFonts w:ascii="Calibri" w:hAnsi="Calibri"/>
          <w:sz w:val="24"/>
          <w:szCs w:val="24"/>
          <w:lang w:val="fr-FR"/>
        </w:rPr>
        <w:t xml:space="preserve">c.  </w:t>
      </w:r>
      <w:proofErr w:type="spellStart"/>
      <w:r w:rsidRPr="00C1093A">
        <w:rPr>
          <w:rFonts w:ascii="Calibri" w:hAnsi="Calibri"/>
          <w:sz w:val="24"/>
          <w:szCs w:val="24"/>
          <w:lang w:val="fr-FR"/>
        </w:rPr>
        <w:t>Documentaţia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tehnico-economică</w:t>
      </w:r>
      <w:proofErr w:type="spellEnd"/>
      <w:r w:rsidRPr="00C1093A">
        <w:rPr>
          <w:rFonts w:ascii="Calibri" w:hAnsi="Calibri"/>
          <w:sz w:val="24"/>
          <w:szCs w:val="24"/>
          <w:lang w:val="fr-FR"/>
        </w:rPr>
        <w:t xml:space="preserve"> este la </w:t>
      </w:r>
      <w:proofErr w:type="spellStart"/>
      <w:r w:rsidRPr="00C1093A">
        <w:rPr>
          <w:rFonts w:ascii="Calibri" w:hAnsi="Calibri"/>
          <w:sz w:val="24"/>
          <w:szCs w:val="24"/>
          <w:lang w:val="fr-FR"/>
        </w:rPr>
        <w:t>nivel</w:t>
      </w:r>
      <w:proofErr w:type="spellEnd"/>
      <w:r w:rsidRPr="00C1093A">
        <w:rPr>
          <w:rFonts w:ascii="Calibri" w:hAnsi="Calibri"/>
          <w:sz w:val="24"/>
          <w:szCs w:val="24"/>
          <w:lang w:val="fr-FR"/>
        </w:rPr>
        <w:t xml:space="preserve"> DTAC si </w:t>
      </w:r>
      <w:proofErr w:type="spellStart"/>
      <w:r w:rsidRPr="00C1093A">
        <w:rPr>
          <w:rFonts w:ascii="Calibri" w:hAnsi="Calibri"/>
          <w:sz w:val="24"/>
          <w:szCs w:val="24"/>
          <w:lang w:val="fr-FR"/>
        </w:rPr>
        <w:t>Autorizatie</w:t>
      </w:r>
      <w:proofErr w:type="spellEnd"/>
      <w:r w:rsidRPr="00C1093A">
        <w:rPr>
          <w:rFonts w:ascii="Calibri" w:hAnsi="Calibri"/>
          <w:sz w:val="24"/>
          <w:szCs w:val="24"/>
          <w:lang w:val="fr-FR"/>
        </w:rPr>
        <w:t xml:space="preserve"> de construire </w:t>
      </w:r>
      <w:proofErr w:type="spellStart"/>
      <w:r w:rsidRPr="00C1093A">
        <w:rPr>
          <w:rFonts w:ascii="Calibri" w:hAnsi="Calibri"/>
          <w:sz w:val="24"/>
          <w:szCs w:val="24"/>
          <w:lang w:val="fr-FR"/>
        </w:rPr>
        <w:t>emisa</w:t>
      </w:r>
      <w:proofErr w:type="spellEnd"/>
      <w:r w:rsidRPr="00C1093A">
        <w:rPr>
          <w:rFonts w:ascii="Calibri" w:hAnsi="Calibri"/>
          <w:sz w:val="24"/>
          <w:szCs w:val="24"/>
          <w:lang w:val="fr-FR"/>
        </w:rPr>
        <w:t xml:space="preserve"> – 10 </w:t>
      </w:r>
      <w:proofErr w:type="spellStart"/>
      <w:r w:rsidRPr="00C1093A">
        <w:rPr>
          <w:rFonts w:ascii="Calibri" w:hAnsi="Calibri"/>
          <w:sz w:val="24"/>
          <w:szCs w:val="24"/>
          <w:lang w:val="fr-FR"/>
        </w:rPr>
        <w:t>puncte</w:t>
      </w:r>
      <w:proofErr w:type="spellEnd"/>
    </w:p>
    <w:p w14:paraId="2865C9B7" w14:textId="77777777" w:rsidR="00ED50CA" w:rsidRPr="00C1093A" w:rsidRDefault="00ED50CA" w:rsidP="00D67E6C">
      <w:pPr>
        <w:spacing w:before="0" w:after="0" w:line="256" w:lineRule="auto"/>
        <w:ind w:left="720"/>
        <w:jc w:val="both"/>
        <w:rPr>
          <w:rFonts w:ascii="Calibri" w:hAnsi="Calibri"/>
          <w:sz w:val="24"/>
          <w:szCs w:val="24"/>
          <w:lang w:val="fr-FR"/>
        </w:rPr>
      </w:pPr>
      <w:r w:rsidRPr="00C1093A">
        <w:rPr>
          <w:rFonts w:ascii="Calibri" w:hAnsi="Calibri"/>
          <w:sz w:val="24"/>
          <w:szCs w:val="24"/>
          <w:lang w:val="fr-FR"/>
        </w:rPr>
        <w:t xml:space="preserve">d. </w:t>
      </w:r>
      <w:proofErr w:type="spellStart"/>
      <w:r w:rsidRPr="00C1093A">
        <w:rPr>
          <w:rFonts w:ascii="Calibri" w:hAnsi="Calibri"/>
          <w:sz w:val="24"/>
          <w:szCs w:val="24"/>
          <w:lang w:val="fr-FR"/>
        </w:rPr>
        <w:t>Solicitantul</w:t>
      </w:r>
      <w:proofErr w:type="spellEnd"/>
      <w:r w:rsidRPr="00C1093A">
        <w:rPr>
          <w:rFonts w:ascii="Calibri" w:hAnsi="Calibri"/>
          <w:sz w:val="24"/>
          <w:szCs w:val="24"/>
          <w:lang w:val="fr-FR"/>
        </w:rPr>
        <w:t xml:space="preserve"> a </w:t>
      </w:r>
      <w:proofErr w:type="spellStart"/>
      <w:r w:rsidRPr="00C1093A">
        <w:rPr>
          <w:rFonts w:ascii="Calibri" w:hAnsi="Calibri"/>
          <w:sz w:val="24"/>
          <w:szCs w:val="24"/>
          <w:lang w:val="fr-FR"/>
        </w:rPr>
        <w:t>lansat</w:t>
      </w:r>
      <w:proofErr w:type="spellEnd"/>
      <w:r w:rsidRPr="00C1093A">
        <w:rPr>
          <w:rFonts w:ascii="Calibri" w:hAnsi="Calibri"/>
          <w:sz w:val="24"/>
          <w:szCs w:val="24"/>
          <w:lang w:val="fr-FR"/>
        </w:rPr>
        <w:t xml:space="preserve"> la data </w:t>
      </w:r>
      <w:proofErr w:type="spellStart"/>
      <w:r w:rsidRPr="00C1093A">
        <w:rPr>
          <w:rFonts w:ascii="Calibri" w:hAnsi="Calibri"/>
          <w:sz w:val="24"/>
          <w:szCs w:val="24"/>
          <w:lang w:val="fr-FR"/>
        </w:rPr>
        <w:t>depunerii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cerererii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finantare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procedura</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achizitie</w:t>
      </w:r>
      <w:proofErr w:type="spellEnd"/>
      <w:r w:rsidRPr="00C1093A">
        <w:rPr>
          <w:rFonts w:ascii="Calibri" w:hAnsi="Calibri"/>
          <w:sz w:val="24"/>
          <w:szCs w:val="24"/>
          <w:lang w:val="fr-FR"/>
        </w:rPr>
        <w:t xml:space="preserve"> a </w:t>
      </w:r>
      <w:proofErr w:type="spellStart"/>
      <w:r w:rsidRPr="00C1093A">
        <w:rPr>
          <w:rFonts w:ascii="Calibri" w:hAnsi="Calibri"/>
          <w:sz w:val="24"/>
          <w:szCs w:val="24"/>
          <w:lang w:val="fr-FR"/>
        </w:rPr>
        <w:t>serviciilor</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elaborare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Proiect</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Tehnic</w:t>
      </w:r>
      <w:proofErr w:type="spellEnd"/>
      <w:r w:rsidRPr="00C1093A">
        <w:rPr>
          <w:rFonts w:ascii="Calibri" w:hAnsi="Calibri"/>
          <w:sz w:val="24"/>
          <w:szCs w:val="24"/>
          <w:lang w:val="fr-FR"/>
        </w:rPr>
        <w:t xml:space="preserve"> – 5 </w:t>
      </w:r>
      <w:proofErr w:type="spellStart"/>
      <w:proofErr w:type="gramStart"/>
      <w:r w:rsidRPr="00C1093A">
        <w:rPr>
          <w:rFonts w:ascii="Calibri" w:hAnsi="Calibri"/>
          <w:sz w:val="24"/>
          <w:szCs w:val="24"/>
          <w:lang w:val="fr-FR"/>
        </w:rPr>
        <w:t>puncte</w:t>
      </w:r>
      <w:proofErr w:type="spellEnd"/>
      <w:r w:rsidRPr="00C1093A">
        <w:rPr>
          <w:rFonts w:ascii="Calibri" w:hAnsi="Calibri"/>
          <w:sz w:val="24"/>
          <w:szCs w:val="24"/>
          <w:lang w:val="fr-FR"/>
        </w:rPr>
        <w:t>;</w:t>
      </w:r>
      <w:proofErr w:type="gramEnd"/>
    </w:p>
    <w:p w14:paraId="63F82FF8" w14:textId="77777777" w:rsidR="00ED50CA" w:rsidRPr="00C1093A" w:rsidRDefault="00ED50CA" w:rsidP="00D67E6C">
      <w:pPr>
        <w:spacing w:before="0" w:after="0" w:line="256" w:lineRule="auto"/>
        <w:ind w:left="720"/>
        <w:jc w:val="both"/>
        <w:rPr>
          <w:rFonts w:ascii="Calibri" w:hAnsi="Calibri"/>
          <w:sz w:val="24"/>
          <w:szCs w:val="24"/>
          <w:lang w:val="fr-FR"/>
        </w:rPr>
      </w:pPr>
      <w:r w:rsidRPr="00C1093A">
        <w:rPr>
          <w:rFonts w:ascii="Calibri" w:hAnsi="Calibri"/>
          <w:sz w:val="24"/>
          <w:szCs w:val="24"/>
          <w:lang w:val="fr-FR"/>
        </w:rPr>
        <w:t xml:space="preserve">e. </w:t>
      </w:r>
      <w:proofErr w:type="spellStart"/>
      <w:r w:rsidRPr="00C1093A">
        <w:rPr>
          <w:rFonts w:ascii="Calibri" w:hAnsi="Calibri"/>
          <w:sz w:val="24"/>
          <w:szCs w:val="24"/>
          <w:lang w:val="fr-FR"/>
        </w:rPr>
        <w:t>Documentatia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tehnico-economica</w:t>
      </w:r>
      <w:proofErr w:type="spellEnd"/>
      <w:r w:rsidRPr="00C1093A">
        <w:rPr>
          <w:rFonts w:ascii="Calibri" w:hAnsi="Calibri"/>
          <w:sz w:val="24"/>
          <w:szCs w:val="24"/>
          <w:lang w:val="fr-FR"/>
        </w:rPr>
        <w:t xml:space="preserve"> este la </w:t>
      </w:r>
      <w:proofErr w:type="spellStart"/>
      <w:r w:rsidRPr="00C1093A">
        <w:rPr>
          <w:rFonts w:ascii="Calibri" w:hAnsi="Calibri"/>
          <w:sz w:val="24"/>
          <w:szCs w:val="24"/>
          <w:lang w:val="fr-FR"/>
        </w:rPr>
        <w:t>nivel</w:t>
      </w:r>
      <w:proofErr w:type="spellEnd"/>
      <w:r w:rsidRPr="00C1093A">
        <w:rPr>
          <w:rFonts w:ascii="Calibri" w:hAnsi="Calibri"/>
          <w:sz w:val="24"/>
          <w:szCs w:val="24"/>
          <w:lang w:val="fr-FR"/>
        </w:rPr>
        <w:t xml:space="preserve"> de SF/DALI – 0 </w:t>
      </w:r>
      <w:proofErr w:type="spellStart"/>
      <w:r w:rsidRPr="00C1093A">
        <w:rPr>
          <w:rFonts w:ascii="Calibri" w:hAnsi="Calibri"/>
          <w:sz w:val="24"/>
          <w:szCs w:val="24"/>
          <w:lang w:val="fr-FR"/>
        </w:rPr>
        <w:t>puncte</w:t>
      </w:r>
      <w:proofErr w:type="spellEnd"/>
      <w:r w:rsidRPr="00C1093A">
        <w:rPr>
          <w:rFonts w:ascii="Calibri" w:hAnsi="Calibri"/>
          <w:sz w:val="24"/>
          <w:szCs w:val="24"/>
          <w:lang w:val="fr-FR"/>
        </w:rPr>
        <w:t>.</w:t>
      </w:r>
    </w:p>
    <w:p w14:paraId="327F2798" w14:textId="435529AA" w:rsidR="003E37FE" w:rsidRPr="00C1093A" w:rsidRDefault="00ED50CA" w:rsidP="00ED50CA">
      <w:pPr>
        <w:spacing w:before="0" w:after="0" w:line="256" w:lineRule="auto"/>
        <w:ind w:left="360"/>
        <w:jc w:val="both"/>
        <w:rPr>
          <w:rFonts w:ascii="Calibri" w:hAnsi="Calibri"/>
          <w:i/>
          <w:iCs/>
          <w:sz w:val="24"/>
          <w:szCs w:val="24"/>
          <w:lang w:val="en-GB"/>
        </w:rPr>
      </w:pPr>
      <w:proofErr w:type="spellStart"/>
      <w:r w:rsidRPr="00C1093A">
        <w:rPr>
          <w:rFonts w:ascii="Calibri" w:hAnsi="Calibri"/>
          <w:i/>
          <w:iCs/>
          <w:sz w:val="24"/>
          <w:szCs w:val="24"/>
          <w:lang w:val="en-GB"/>
        </w:rPr>
        <w:t>Punctarea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subcriteriului</w:t>
      </w:r>
      <w:proofErr w:type="spellEnd"/>
      <w:r w:rsidRPr="00C1093A">
        <w:rPr>
          <w:rFonts w:ascii="Calibri" w:hAnsi="Calibri"/>
          <w:i/>
          <w:iCs/>
          <w:sz w:val="24"/>
          <w:szCs w:val="24"/>
          <w:lang w:val="en-GB"/>
        </w:rPr>
        <w:t xml:space="preserve"> se face </w:t>
      </w:r>
      <w:proofErr w:type="spellStart"/>
      <w:r w:rsidRPr="00C1093A">
        <w:rPr>
          <w:rFonts w:ascii="Calibri" w:hAnsi="Calibri"/>
          <w:i/>
          <w:iCs/>
          <w:sz w:val="24"/>
          <w:szCs w:val="24"/>
          <w:lang w:val="en-GB"/>
        </w:rPr>
        <w:t>prin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selectarea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unei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singure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optiuni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și</w:t>
      </w:r>
      <w:proofErr w:type="spellEnd"/>
      <w:r w:rsidRPr="00C1093A">
        <w:rPr>
          <w:rFonts w:ascii="Calibri" w:hAnsi="Calibri"/>
          <w:i/>
          <w:iCs/>
          <w:sz w:val="24"/>
          <w:szCs w:val="24"/>
          <w:lang w:val="en-GB"/>
        </w:rPr>
        <w:t xml:space="preserve"> a </w:t>
      </w:r>
      <w:proofErr w:type="spellStart"/>
      <w:r w:rsidRPr="00C1093A">
        <w:rPr>
          <w:rFonts w:ascii="Calibri" w:hAnsi="Calibri"/>
          <w:i/>
          <w:iCs/>
          <w:sz w:val="24"/>
          <w:szCs w:val="24"/>
          <w:lang w:val="en-GB"/>
        </w:rPr>
        <w:t>punctajului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aferent</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acesteia</w:t>
      </w:r>
      <w:proofErr w:type="spellEnd"/>
      <w:r w:rsidRPr="00C1093A">
        <w:rPr>
          <w:rFonts w:ascii="Calibri" w:hAnsi="Calibri"/>
          <w:i/>
          <w:iCs/>
          <w:sz w:val="24"/>
          <w:szCs w:val="24"/>
          <w:lang w:val="en-GB"/>
        </w:rPr>
        <w:t>.</w:t>
      </w:r>
    </w:p>
    <w:p w14:paraId="531EB07C" w14:textId="77777777" w:rsidR="003E37FE" w:rsidRPr="00C1093A" w:rsidRDefault="003E37FE" w:rsidP="003E37FE">
      <w:pPr>
        <w:spacing w:before="0" w:after="0" w:line="256" w:lineRule="auto"/>
        <w:ind w:left="720"/>
        <w:jc w:val="both"/>
        <w:rPr>
          <w:rFonts w:ascii="Calibri" w:hAnsi="Calibri"/>
          <w:sz w:val="24"/>
          <w:szCs w:val="24"/>
          <w:lang w:val="en-GB"/>
        </w:rPr>
      </w:pPr>
    </w:p>
    <w:p w14:paraId="734BDB80" w14:textId="77777777" w:rsidR="00D67E6C" w:rsidRPr="00C1093A" w:rsidRDefault="00D67E6C" w:rsidP="00E07D7E">
      <w:pPr>
        <w:numPr>
          <w:ilvl w:val="0"/>
          <w:numId w:val="23"/>
        </w:numPr>
        <w:spacing w:before="0" w:after="0" w:line="256" w:lineRule="auto"/>
        <w:jc w:val="both"/>
        <w:rPr>
          <w:rFonts w:ascii="Calibri" w:hAnsi="Calibri"/>
          <w:b/>
          <w:bCs/>
          <w:sz w:val="24"/>
          <w:szCs w:val="24"/>
        </w:rPr>
      </w:pPr>
      <w:r w:rsidRPr="00C1093A">
        <w:rPr>
          <w:rFonts w:ascii="Calibri" w:hAnsi="Calibri"/>
          <w:b/>
          <w:bCs/>
          <w:sz w:val="24"/>
          <w:szCs w:val="24"/>
        </w:rPr>
        <w:t>Complementaritatea cu alte proiecte in curs de contractare/in Implementare prin PRSE 2021-2027/alte surse, programe de finanțare; integrarea cooperării la nivel de proiect – maxim 6 puncte</w:t>
      </w:r>
    </w:p>
    <w:p w14:paraId="4030BB28" w14:textId="77777777" w:rsidR="00D67E6C" w:rsidRPr="00C1093A" w:rsidRDefault="00D67E6C" w:rsidP="00D67E6C">
      <w:pPr>
        <w:spacing w:after="0" w:line="256" w:lineRule="auto"/>
        <w:jc w:val="both"/>
        <w:rPr>
          <w:rFonts w:ascii="Calibri" w:hAnsi="Calibri"/>
          <w:bCs/>
          <w:sz w:val="24"/>
          <w:szCs w:val="24"/>
        </w:rPr>
      </w:pPr>
      <w:r w:rsidRPr="00C1093A">
        <w:rPr>
          <w:rFonts w:ascii="Calibri" w:hAnsi="Calibri"/>
          <w:bCs/>
          <w:sz w:val="24"/>
          <w:szCs w:val="24"/>
        </w:rPr>
        <w:lastRenderedPageBreak/>
        <w:t>a. Proiectul este complementar cu cel putin un proiect din domeniul educatiei respectiv imbunatatirea accesului la servicii de educatie, inclusiv prin promovarea rezilientei pentru educatia si formarea la distanta si online – 3 puncte</w:t>
      </w:r>
    </w:p>
    <w:p w14:paraId="2888B889" w14:textId="77777777" w:rsidR="00D67E6C" w:rsidRPr="00C1093A" w:rsidRDefault="00D67E6C" w:rsidP="00D67E6C">
      <w:pPr>
        <w:spacing w:after="0" w:line="256" w:lineRule="auto"/>
        <w:jc w:val="both"/>
        <w:rPr>
          <w:rFonts w:ascii="Calibri" w:hAnsi="Calibri"/>
          <w:bCs/>
          <w:sz w:val="24"/>
          <w:szCs w:val="24"/>
        </w:rPr>
      </w:pPr>
      <w:r w:rsidRPr="00C1093A">
        <w:rPr>
          <w:rFonts w:ascii="Calibri" w:hAnsi="Calibri"/>
          <w:bCs/>
          <w:sz w:val="24"/>
          <w:szCs w:val="24"/>
        </w:rPr>
        <w:t>b. Proiectul este complementar cu cel putin un proiect din urmatoarele domenii: imbunatatire eficienta energetica, creare/extindere spatii verzi, regenerare urbana, mobilitate urbana (zone pietonale, piste de biciclete etc), in acelasi areal al zonei de interventie, la o distanta de maxim 500 m* (* cu exceptia investitiilor care vizeaza instalarea de statii de alimentare/ reincarcare electrica) – 2 puncte</w:t>
      </w:r>
    </w:p>
    <w:p w14:paraId="201C32CB" w14:textId="77777777" w:rsidR="00D67E6C" w:rsidRPr="00C1093A" w:rsidRDefault="00D67E6C" w:rsidP="00D67E6C">
      <w:pPr>
        <w:spacing w:after="0" w:line="256" w:lineRule="auto"/>
        <w:jc w:val="both"/>
        <w:rPr>
          <w:rFonts w:ascii="Calibri" w:hAnsi="Calibri"/>
          <w:bCs/>
          <w:sz w:val="24"/>
          <w:szCs w:val="24"/>
        </w:rPr>
      </w:pPr>
      <w:r w:rsidRPr="00C1093A">
        <w:rPr>
          <w:rFonts w:ascii="Calibri" w:hAnsi="Calibri"/>
          <w:bCs/>
          <w:sz w:val="24"/>
          <w:szCs w:val="24"/>
        </w:rPr>
        <w:t>c. Proiectul vizeaza actiuni de cooperare teritoriala care contribuie la atingerea obiectivelor prevazute in cadrul acestuia - 1 punct</w:t>
      </w:r>
    </w:p>
    <w:p w14:paraId="74D5531C" w14:textId="77777777" w:rsidR="00D67E6C" w:rsidRPr="00C1093A" w:rsidRDefault="00D67E6C" w:rsidP="00D67E6C">
      <w:pPr>
        <w:spacing w:after="0" w:line="256" w:lineRule="auto"/>
        <w:jc w:val="both"/>
        <w:rPr>
          <w:rFonts w:ascii="Calibri" w:hAnsi="Calibri"/>
          <w:bCs/>
          <w:i/>
          <w:iCs/>
          <w:sz w:val="24"/>
          <w:szCs w:val="24"/>
        </w:rPr>
      </w:pPr>
      <w:r w:rsidRPr="00C1093A">
        <w:rPr>
          <w:rFonts w:ascii="Calibri" w:hAnsi="Calibri"/>
          <w:bCs/>
          <w:i/>
          <w:iCs/>
          <w:sz w:val="24"/>
          <w:szCs w:val="24"/>
        </w:rPr>
        <w:t>Punctajul este cumulativ. In cazul in care proiectul nu raspunde cerintelor de la a/b/c, se va puncta la 0 (zero) la optiunea respectiva.</w:t>
      </w:r>
    </w:p>
    <w:p w14:paraId="3A0F3821" w14:textId="77777777" w:rsidR="00B85F22" w:rsidRPr="00C1093A" w:rsidRDefault="00B85F22" w:rsidP="00B85F22">
      <w:pPr>
        <w:spacing w:before="0" w:after="0" w:line="256" w:lineRule="auto"/>
        <w:jc w:val="both"/>
        <w:rPr>
          <w:rFonts w:ascii="Calibri" w:hAnsi="Calibri"/>
          <w:sz w:val="24"/>
          <w:szCs w:val="24"/>
          <w:lang w:val="fr-FR"/>
        </w:rPr>
      </w:pPr>
    </w:p>
    <w:p w14:paraId="51A7585F" w14:textId="3732141A" w:rsidR="00983B4B" w:rsidRPr="00C1093A" w:rsidRDefault="00983B4B" w:rsidP="00E07D7E">
      <w:pPr>
        <w:pStyle w:val="ListParagraph"/>
        <w:numPr>
          <w:ilvl w:val="0"/>
          <w:numId w:val="23"/>
        </w:numPr>
        <w:spacing w:before="0" w:after="0" w:line="256" w:lineRule="auto"/>
        <w:jc w:val="both"/>
        <w:rPr>
          <w:rFonts w:ascii="Calibri" w:hAnsi="Calibri"/>
          <w:b/>
          <w:bCs/>
          <w:sz w:val="24"/>
          <w:szCs w:val="24"/>
        </w:rPr>
      </w:pPr>
      <w:r w:rsidRPr="00C1093A">
        <w:rPr>
          <w:rFonts w:ascii="Calibri" w:hAnsi="Calibri"/>
          <w:b/>
          <w:bCs/>
          <w:sz w:val="24"/>
          <w:szCs w:val="24"/>
        </w:rPr>
        <w:t>Contribuția proiectului la teme orizontale – maxim 11 puncte</w:t>
      </w:r>
    </w:p>
    <w:p w14:paraId="1BF61206" w14:textId="77777777" w:rsidR="00983B4B" w:rsidRPr="00C1093A" w:rsidRDefault="00983B4B" w:rsidP="00983B4B">
      <w:pPr>
        <w:spacing w:after="0" w:line="256" w:lineRule="auto"/>
        <w:jc w:val="both"/>
        <w:rPr>
          <w:rFonts w:ascii="Calibri" w:hAnsi="Calibri"/>
          <w:bCs/>
          <w:sz w:val="24"/>
          <w:szCs w:val="24"/>
        </w:rPr>
      </w:pPr>
      <w:r w:rsidRPr="00C1093A">
        <w:rPr>
          <w:rFonts w:ascii="Calibri" w:hAnsi="Calibri"/>
          <w:bCs/>
          <w:sz w:val="24"/>
          <w:szCs w:val="24"/>
        </w:rPr>
        <w:t>a. 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 2 puncte</w:t>
      </w:r>
    </w:p>
    <w:p w14:paraId="4A1E3E08" w14:textId="77777777" w:rsidR="00983B4B" w:rsidRPr="00C1093A" w:rsidRDefault="00983B4B" w:rsidP="00983B4B">
      <w:pPr>
        <w:spacing w:after="0" w:line="256" w:lineRule="auto"/>
        <w:jc w:val="both"/>
        <w:rPr>
          <w:rFonts w:ascii="Calibri" w:hAnsi="Calibri"/>
          <w:bCs/>
          <w:sz w:val="24"/>
          <w:szCs w:val="24"/>
        </w:rPr>
      </w:pPr>
      <w:r w:rsidRPr="00C1093A">
        <w:rPr>
          <w:rFonts w:ascii="Calibri" w:hAnsi="Calibri"/>
          <w:bCs/>
          <w:sz w:val="24"/>
          <w:szCs w:val="24"/>
        </w:rPr>
        <w:t>b. Proiectul prevede instalarea unor sisteme alternative de producere a energiei din surse regenerabile de energie – 2 puncte</w:t>
      </w:r>
    </w:p>
    <w:p w14:paraId="053E882F" w14:textId="77777777" w:rsidR="00983B4B" w:rsidRPr="00C1093A" w:rsidRDefault="00983B4B" w:rsidP="00983B4B">
      <w:pPr>
        <w:spacing w:after="0" w:line="256" w:lineRule="auto"/>
        <w:jc w:val="both"/>
        <w:rPr>
          <w:rFonts w:ascii="Calibri" w:hAnsi="Calibri"/>
          <w:bCs/>
          <w:sz w:val="24"/>
          <w:szCs w:val="24"/>
        </w:rPr>
      </w:pPr>
      <w:r w:rsidRPr="00C1093A">
        <w:rPr>
          <w:rFonts w:ascii="Calibri" w:hAnsi="Calibri"/>
          <w:bCs/>
          <w:sz w:val="24"/>
          <w:szCs w:val="24"/>
        </w:rPr>
        <w:t>c. Proiectul prevede crearea de facilitati/adaptarea infrastructurii/echipamentelor pentru accesul persoanelor cu disabilitati, pentru mai multe tipuri de disabilitati (suplimentar fata de minimul legislativ) – 3 puncte</w:t>
      </w:r>
    </w:p>
    <w:p w14:paraId="4AFB2D4B" w14:textId="77777777" w:rsidR="00983B4B" w:rsidRPr="00C1093A" w:rsidRDefault="00983B4B" w:rsidP="00983B4B">
      <w:pPr>
        <w:spacing w:after="0" w:line="256" w:lineRule="auto"/>
        <w:jc w:val="both"/>
        <w:rPr>
          <w:rFonts w:ascii="Calibri" w:hAnsi="Calibri"/>
          <w:bCs/>
          <w:sz w:val="24"/>
          <w:szCs w:val="24"/>
        </w:rPr>
      </w:pPr>
      <w:r w:rsidRPr="00C1093A">
        <w:rPr>
          <w:rFonts w:ascii="Calibri" w:hAnsi="Calibri"/>
          <w:bCs/>
          <w:sz w:val="24"/>
          <w:szCs w:val="24"/>
        </w:rPr>
        <w:t>d. Proiectul prevede achizitii verzi – 2 puncte</w:t>
      </w:r>
    </w:p>
    <w:p w14:paraId="21057542" w14:textId="77777777" w:rsidR="00983B4B" w:rsidRPr="00C1093A" w:rsidRDefault="00983B4B" w:rsidP="00983B4B">
      <w:pPr>
        <w:spacing w:after="0" w:line="256" w:lineRule="auto"/>
        <w:jc w:val="both"/>
        <w:rPr>
          <w:rFonts w:ascii="Calibri" w:hAnsi="Calibri"/>
          <w:bCs/>
          <w:sz w:val="24"/>
          <w:szCs w:val="24"/>
        </w:rPr>
      </w:pPr>
      <w:r w:rsidRPr="00C1093A">
        <w:rPr>
          <w:rFonts w:ascii="Calibri" w:hAnsi="Calibri"/>
          <w:bCs/>
          <w:sz w:val="24"/>
          <w:szCs w:val="24"/>
        </w:rPr>
        <w:t>e. Proiectul prevede masuri incadrate in categoria masurilor suplimentare conform Anexei 12 la ghid, Metodologia privind imunizarea si abordarea DNSH – 2 puncte</w:t>
      </w:r>
    </w:p>
    <w:p w14:paraId="697024BD" w14:textId="77777777" w:rsidR="00983B4B" w:rsidRPr="00C1093A" w:rsidRDefault="00983B4B" w:rsidP="00983B4B">
      <w:pPr>
        <w:spacing w:after="0" w:line="256" w:lineRule="auto"/>
        <w:jc w:val="both"/>
        <w:rPr>
          <w:rFonts w:ascii="Calibri" w:hAnsi="Calibri"/>
          <w:bCs/>
          <w:i/>
          <w:iCs/>
          <w:sz w:val="24"/>
          <w:szCs w:val="24"/>
        </w:rPr>
      </w:pPr>
      <w:r w:rsidRPr="00C1093A">
        <w:rPr>
          <w:rFonts w:ascii="Calibri" w:hAnsi="Calibri"/>
          <w:bCs/>
          <w:i/>
          <w:iCs/>
          <w:sz w:val="24"/>
          <w:szCs w:val="24"/>
        </w:rPr>
        <w:t>Referitor la punctul b)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0DC02CDD" w14:textId="75E367C6" w:rsidR="00B85F22" w:rsidRPr="00C1093A" w:rsidRDefault="00983B4B" w:rsidP="00983B4B">
      <w:pPr>
        <w:spacing w:before="0" w:after="0" w:line="259" w:lineRule="auto"/>
        <w:jc w:val="both"/>
        <w:rPr>
          <w:rFonts w:ascii="Calibri" w:hAnsi="Calibri"/>
          <w:bCs/>
          <w:i/>
          <w:iCs/>
          <w:sz w:val="24"/>
          <w:szCs w:val="24"/>
        </w:rPr>
      </w:pPr>
      <w:r w:rsidRPr="00C1093A">
        <w:rPr>
          <w:rFonts w:ascii="Calibri" w:hAnsi="Calibri"/>
          <w:bCs/>
          <w:i/>
          <w:iCs/>
          <w:sz w:val="24"/>
          <w:szCs w:val="24"/>
        </w:rPr>
        <w:t>Punctajul este cumulativ. In cazul in care proiectul nu raspunde cerintelor de la a/b/c/d/e, se va puncta la 0 (zero) la optiunea respectiva.</w:t>
      </w:r>
    </w:p>
    <w:p w14:paraId="30110AD8" w14:textId="77777777" w:rsidR="00983B4B" w:rsidRPr="00C1093A" w:rsidRDefault="00983B4B" w:rsidP="00983B4B">
      <w:pPr>
        <w:spacing w:before="0" w:after="0" w:line="259" w:lineRule="auto"/>
        <w:jc w:val="both"/>
        <w:rPr>
          <w:rFonts w:ascii="Calibri" w:hAnsi="Calibri"/>
          <w:sz w:val="24"/>
          <w:szCs w:val="24"/>
          <w:lang w:val="fr-FR"/>
        </w:rPr>
      </w:pPr>
    </w:p>
    <w:p w14:paraId="35DC2643" w14:textId="77777777" w:rsidR="00B85F22" w:rsidRPr="00C1093A" w:rsidRDefault="00B85F22" w:rsidP="00B85F22">
      <w:pPr>
        <w:spacing w:before="0" w:after="0"/>
        <w:mirrorIndents/>
        <w:jc w:val="both"/>
        <w:rPr>
          <w:rFonts w:ascii="Calibri" w:hAnsi="Calibri"/>
          <w:b/>
          <w:bCs/>
          <w:sz w:val="24"/>
          <w:szCs w:val="24"/>
        </w:rPr>
      </w:pPr>
      <w:bookmarkStart w:id="177" w:name="_Hlk148695892"/>
      <w:r w:rsidRPr="00C1093A">
        <w:rPr>
          <w:rFonts w:ascii="Calibri" w:hAnsi="Calibri"/>
          <w:b/>
          <w:bCs/>
          <w:sz w:val="24"/>
          <w:szCs w:val="24"/>
        </w:rPr>
        <w:lastRenderedPageBreak/>
        <w:t>Secțiunea II – total punctaj 8 puncte.</w:t>
      </w:r>
    </w:p>
    <w:p w14:paraId="59B4AEF5" w14:textId="77777777" w:rsidR="00B85F22" w:rsidRPr="00C1093A" w:rsidRDefault="00B85F22" w:rsidP="00B85F22">
      <w:pPr>
        <w:spacing w:before="0" w:after="0"/>
        <w:mirrorIndents/>
        <w:jc w:val="both"/>
        <w:rPr>
          <w:rFonts w:ascii="Calibri" w:hAnsi="Calibri"/>
          <w:b/>
          <w:bCs/>
          <w:sz w:val="24"/>
          <w:szCs w:val="24"/>
        </w:rPr>
      </w:pPr>
      <w:r w:rsidRPr="00C1093A">
        <w:rPr>
          <w:rFonts w:ascii="Calibri" w:hAnsi="Calibri"/>
          <w:b/>
          <w:bCs/>
          <w:sz w:val="24"/>
          <w:szCs w:val="24"/>
        </w:rPr>
        <w:t xml:space="preserve">Referitor la notarea criteriilor din această secțiune – notarea cu 0 a unui criteriu sau a oricarei optiuni a unui criteriu duce la respingerea proiectului </w:t>
      </w:r>
    </w:p>
    <w:bookmarkEnd w:id="177"/>
    <w:p w14:paraId="288790BE" w14:textId="5D197CF8" w:rsidR="003E37FE" w:rsidRPr="00C1093A" w:rsidRDefault="003E37FE" w:rsidP="003E37FE">
      <w:pPr>
        <w:spacing w:before="0" w:after="0" w:line="259" w:lineRule="auto"/>
        <w:jc w:val="both"/>
        <w:rPr>
          <w:rFonts w:ascii="Calibri" w:hAnsi="Calibri"/>
          <w:b/>
          <w:bCs/>
          <w:sz w:val="24"/>
          <w:szCs w:val="24"/>
          <w:lang w:val="fr-FR"/>
        </w:rPr>
      </w:pPr>
    </w:p>
    <w:p w14:paraId="4DCCD6DD" w14:textId="77777777" w:rsidR="00983B4B" w:rsidRPr="00C1093A" w:rsidRDefault="00983B4B" w:rsidP="00E07D7E">
      <w:pPr>
        <w:numPr>
          <w:ilvl w:val="0"/>
          <w:numId w:val="23"/>
        </w:numPr>
        <w:spacing w:before="0" w:after="0" w:line="256" w:lineRule="auto"/>
        <w:jc w:val="both"/>
        <w:rPr>
          <w:rFonts w:ascii="Calibri" w:hAnsi="Calibri"/>
          <w:sz w:val="24"/>
          <w:szCs w:val="24"/>
        </w:rPr>
      </w:pPr>
      <w:r w:rsidRPr="00C1093A">
        <w:rPr>
          <w:rFonts w:ascii="Calibri" w:hAnsi="Calibri"/>
          <w:b/>
          <w:bCs/>
          <w:sz w:val="24"/>
          <w:szCs w:val="24"/>
        </w:rPr>
        <w:t>Calitatea documentatiei tehnico-economice</w:t>
      </w:r>
      <w:r w:rsidRPr="00C1093A">
        <w:rPr>
          <w:rFonts w:ascii="Calibri" w:hAnsi="Calibri"/>
          <w:sz w:val="24"/>
          <w:szCs w:val="24"/>
        </w:rPr>
        <w:t xml:space="preserve"> (0/1)</w:t>
      </w:r>
    </w:p>
    <w:p w14:paraId="465BCB1B" w14:textId="77777777" w:rsidR="00983B4B" w:rsidRPr="00C1093A" w:rsidRDefault="00983B4B" w:rsidP="00E07D7E">
      <w:pPr>
        <w:pStyle w:val="ListParagraph"/>
        <w:numPr>
          <w:ilvl w:val="1"/>
          <w:numId w:val="56"/>
        </w:numPr>
        <w:spacing w:before="0" w:after="0" w:line="256" w:lineRule="auto"/>
        <w:jc w:val="both"/>
        <w:rPr>
          <w:rFonts w:ascii="Calibri" w:hAnsi="Calibri"/>
          <w:sz w:val="24"/>
          <w:szCs w:val="24"/>
        </w:rPr>
      </w:pPr>
      <w:r w:rsidRPr="00C1093A">
        <w:rPr>
          <w:rFonts w:ascii="Calibri" w:hAnsi="Calibri"/>
          <w:sz w:val="24"/>
          <w:szCs w:val="24"/>
        </w:rPr>
        <w:t>Documentatia tehnica (SF/DALI sau PT) este conforma (conform Grilei de verificare a conformitatii administrative a doc teh) – 1 punct;</w:t>
      </w:r>
    </w:p>
    <w:p w14:paraId="4A8B9716" w14:textId="77777777" w:rsidR="00983B4B" w:rsidRPr="00C1093A" w:rsidRDefault="00983B4B" w:rsidP="00E07D7E">
      <w:pPr>
        <w:pStyle w:val="ListParagraph"/>
        <w:numPr>
          <w:ilvl w:val="1"/>
          <w:numId w:val="56"/>
        </w:numPr>
        <w:spacing w:before="0" w:after="0" w:line="256" w:lineRule="auto"/>
        <w:jc w:val="both"/>
        <w:rPr>
          <w:rFonts w:ascii="Calibri" w:hAnsi="Calibri"/>
          <w:sz w:val="24"/>
          <w:szCs w:val="24"/>
        </w:rPr>
      </w:pPr>
      <w:r w:rsidRPr="00C1093A">
        <w:rPr>
          <w:rFonts w:ascii="Calibri" w:hAnsi="Calibri"/>
          <w:sz w:val="24"/>
          <w:szCs w:val="24"/>
        </w:rPr>
        <w:t>Documentatia tehnica (SF/DALI sau PT) nu este conforma (conform Grilei de verificare a conformitatii administrative a doc teh) – 0 puncte.</w:t>
      </w:r>
    </w:p>
    <w:p w14:paraId="7D94AC5D" w14:textId="2373D64A" w:rsidR="00B85F22" w:rsidRPr="00C1093A" w:rsidRDefault="00983B4B" w:rsidP="00983B4B">
      <w:pPr>
        <w:spacing w:after="0" w:line="256" w:lineRule="auto"/>
        <w:jc w:val="both"/>
        <w:rPr>
          <w:rFonts w:ascii="Calibri" w:hAnsi="Calibri"/>
          <w:i/>
          <w:iCs/>
          <w:sz w:val="24"/>
          <w:szCs w:val="24"/>
        </w:rPr>
      </w:pPr>
      <w:r w:rsidRPr="00C1093A">
        <w:rPr>
          <w:rFonts w:ascii="Calibri" w:hAnsi="Calibri"/>
          <w:i/>
          <w:iCs/>
          <w:sz w:val="24"/>
          <w:szCs w:val="24"/>
        </w:rPr>
        <w:t>In cazul in care documentatia tehnica (SF/DALI sau PT) nu este conforma, acest criteriu se va puncta cu 0 si proiectul va fi respins de la finantare.</w:t>
      </w:r>
    </w:p>
    <w:p w14:paraId="411A1F40" w14:textId="77777777" w:rsidR="00B85F22" w:rsidRPr="00C1093A" w:rsidRDefault="00B85F22" w:rsidP="000C380A">
      <w:pPr>
        <w:spacing w:before="0" w:after="0" w:line="256" w:lineRule="auto"/>
        <w:jc w:val="both"/>
        <w:rPr>
          <w:rFonts w:ascii="Calibri" w:hAnsi="Calibri"/>
          <w:sz w:val="24"/>
          <w:szCs w:val="24"/>
          <w:lang w:val="fr-FR"/>
        </w:rPr>
      </w:pPr>
    </w:p>
    <w:p w14:paraId="6F9ED22D" w14:textId="3D7A017D" w:rsidR="003E37FE" w:rsidRPr="00C1093A" w:rsidRDefault="003E37FE" w:rsidP="00E07D7E">
      <w:pPr>
        <w:numPr>
          <w:ilvl w:val="0"/>
          <w:numId w:val="23"/>
        </w:numPr>
        <w:spacing w:before="0" w:after="0" w:line="256" w:lineRule="auto"/>
        <w:jc w:val="both"/>
        <w:rPr>
          <w:rFonts w:ascii="Calibri" w:hAnsi="Calibri"/>
          <w:sz w:val="24"/>
          <w:szCs w:val="24"/>
          <w:lang w:val="en-GB"/>
        </w:rPr>
      </w:pPr>
      <w:proofErr w:type="spellStart"/>
      <w:r w:rsidRPr="00C1093A">
        <w:rPr>
          <w:rFonts w:ascii="Calibri" w:hAnsi="Calibri"/>
          <w:b/>
          <w:bCs/>
          <w:sz w:val="24"/>
          <w:szCs w:val="24"/>
          <w:lang w:val="en-GB"/>
        </w:rPr>
        <w:t>Bugetul</w:t>
      </w:r>
      <w:proofErr w:type="spellEnd"/>
      <w:r w:rsidRPr="00C1093A">
        <w:rPr>
          <w:rFonts w:ascii="Calibri" w:hAnsi="Calibri"/>
          <w:b/>
          <w:bCs/>
          <w:sz w:val="24"/>
          <w:szCs w:val="24"/>
          <w:lang w:val="en-GB"/>
        </w:rPr>
        <w:t xml:space="preserve"> </w:t>
      </w:r>
      <w:proofErr w:type="spellStart"/>
      <w:r w:rsidRPr="00C1093A">
        <w:rPr>
          <w:rFonts w:ascii="Calibri" w:hAnsi="Calibri"/>
          <w:b/>
          <w:bCs/>
          <w:sz w:val="24"/>
          <w:szCs w:val="24"/>
          <w:lang w:val="en-GB"/>
        </w:rPr>
        <w:t>proiectului</w:t>
      </w:r>
      <w:proofErr w:type="spellEnd"/>
      <w:r w:rsidRPr="00C1093A">
        <w:rPr>
          <w:rFonts w:ascii="Calibri" w:hAnsi="Calibri"/>
          <w:b/>
          <w:bCs/>
          <w:sz w:val="24"/>
          <w:szCs w:val="24"/>
          <w:lang w:val="en-GB"/>
        </w:rPr>
        <w:t xml:space="preserve"> </w:t>
      </w:r>
      <w:r w:rsidR="000C380A" w:rsidRPr="00C1093A">
        <w:rPr>
          <w:rFonts w:ascii="Calibri" w:hAnsi="Calibri"/>
          <w:b/>
          <w:bCs/>
          <w:sz w:val="24"/>
          <w:szCs w:val="24"/>
          <w:lang w:val="en-GB"/>
        </w:rPr>
        <w:t xml:space="preserve">– </w:t>
      </w:r>
      <w:r w:rsidR="000C380A" w:rsidRPr="00C1093A">
        <w:rPr>
          <w:rFonts w:ascii="Calibri" w:hAnsi="Calibri"/>
          <w:sz w:val="24"/>
          <w:szCs w:val="24"/>
          <w:lang w:val="en-GB"/>
        </w:rPr>
        <w:t>(0/3)</w:t>
      </w:r>
    </w:p>
    <w:p w14:paraId="4F1FF474" w14:textId="77777777" w:rsidR="00983B4B" w:rsidRPr="00C1093A" w:rsidRDefault="00983B4B" w:rsidP="00983B4B">
      <w:pPr>
        <w:pStyle w:val="ListParagraph"/>
        <w:spacing w:after="0" w:line="256" w:lineRule="auto"/>
        <w:jc w:val="both"/>
        <w:rPr>
          <w:rFonts w:ascii="Calibri" w:hAnsi="Calibri"/>
          <w:sz w:val="24"/>
          <w:szCs w:val="24"/>
        </w:rPr>
      </w:pPr>
      <w:r w:rsidRPr="00C1093A">
        <w:rPr>
          <w:rFonts w:ascii="Calibri" w:hAnsi="Calibri"/>
          <w:sz w:val="24"/>
          <w:szCs w:val="24"/>
        </w:rPr>
        <w:t>a. 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 (0/1)</w:t>
      </w:r>
    </w:p>
    <w:p w14:paraId="17F1D857" w14:textId="77777777" w:rsidR="00983B4B" w:rsidRPr="00C1093A" w:rsidRDefault="00983B4B" w:rsidP="00983B4B">
      <w:pPr>
        <w:pStyle w:val="ListParagraph"/>
        <w:spacing w:after="0" w:line="256" w:lineRule="auto"/>
        <w:jc w:val="both"/>
        <w:rPr>
          <w:rFonts w:ascii="Calibri" w:hAnsi="Calibri"/>
          <w:sz w:val="24"/>
          <w:szCs w:val="24"/>
        </w:rPr>
      </w:pPr>
      <w:r w:rsidRPr="00C1093A">
        <w:rPr>
          <w:rFonts w:ascii="Calibri" w:hAnsi="Calibri"/>
          <w:sz w:val="24"/>
          <w:szCs w:val="24"/>
        </w:rPr>
        <w:t>b. Bugetuleste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w:t>
      </w:r>
    </w:p>
    <w:p w14:paraId="34053F0C" w14:textId="77777777" w:rsidR="00983B4B" w:rsidRPr="00C1093A" w:rsidRDefault="00983B4B" w:rsidP="00983B4B">
      <w:pPr>
        <w:pStyle w:val="ListParagraph"/>
        <w:spacing w:after="0" w:line="256" w:lineRule="auto"/>
        <w:jc w:val="both"/>
        <w:rPr>
          <w:rFonts w:ascii="Calibri" w:hAnsi="Calibri"/>
          <w:sz w:val="24"/>
          <w:szCs w:val="24"/>
        </w:rPr>
      </w:pPr>
      <w:r w:rsidRPr="00C1093A">
        <w:rPr>
          <w:rFonts w:ascii="Calibri" w:hAnsi="Calibri"/>
          <w:sz w:val="24"/>
          <w:szCs w:val="24"/>
        </w:rPr>
        <w:t>c.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 (0/1)</w:t>
      </w:r>
    </w:p>
    <w:p w14:paraId="4850871A" w14:textId="77777777" w:rsidR="00983B4B" w:rsidRPr="00C1093A" w:rsidRDefault="00983B4B" w:rsidP="00983B4B">
      <w:pPr>
        <w:pStyle w:val="ListParagraph"/>
        <w:spacing w:after="0" w:line="256" w:lineRule="auto"/>
        <w:jc w:val="both"/>
        <w:rPr>
          <w:rFonts w:ascii="Calibri" w:hAnsi="Calibri"/>
          <w:sz w:val="24"/>
          <w:szCs w:val="24"/>
        </w:rPr>
      </w:pPr>
      <w:r w:rsidRPr="00C1093A">
        <w:rPr>
          <w:rFonts w:ascii="Calibri" w:hAnsi="Calibri"/>
          <w:sz w:val="24"/>
          <w:szCs w:val="24"/>
        </w:rPr>
        <w:t>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545BBED2" w14:textId="77777777" w:rsidR="00983B4B" w:rsidRPr="00C1093A" w:rsidRDefault="00983B4B" w:rsidP="00983B4B">
      <w:pPr>
        <w:spacing w:after="0" w:line="256" w:lineRule="auto"/>
        <w:jc w:val="both"/>
        <w:rPr>
          <w:rFonts w:ascii="Calibri" w:hAnsi="Calibri"/>
          <w:i/>
          <w:iCs/>
          <w:sz w:val="24"/>
          <w:szCs w:val="24"/>
        </w:rPr>
      </w:pPr>
      <w:r w:rsidRPr="00C1093A">
        <w:rPr>
          <w:rFonts w:ascii="Calibri" w:hAnsi="Calibri"/>
          <w:i/>
          <w:iCs/>
          <w:sz w:val="24"/>
          <w:szCs w:val="24"/>
        </w:rPr>
        <w:t>Notarea cu 0 (zero) a oricarei optiuni a, b sau c, va conduce la respingerea proiectului.</w:t>
      </w:r>
    </w:p>
    <w:p w14:paraId="00CB762A" w14:textId="77777777" w:rsidR="00983B4B" w:rsidRPr="00C1093A" w:rsidRDefault="00983B4B" w:rsidP="000C380A">
      <w:pPr>
        <w:spacing w:before="0" w:after="0" w:line="256" w:lineRule="auto"/>
        <w:ind w:left="567"/>
        <w:jc w:val="both"/>
        <w:rPr>
          <w:rFonts w:asciiTheme="minorHAnsi" w:hAnsiTheme="minorHAnsi" w:cstheme="minorHAnsi"/>
          <w:sz w:val="24"/>
          <w:szCs w:val="24"/>
          <w:lang w:val="fr-FR"/>
        </w:rPr>
      </w:pPr>
    </w:p>
    <w:p w14:paraId="3B4CF71B" w14:textId="4F447D7D" w:rsidR="003E37FE" w:rsidRPr="00C1093A" w:rsidRDefault="003E37FE" w:rsidP="00E07D7E">
      <w:pPr>
        <w:numPr>
          <w:ilvl w:val="0"/>
          <w:numId w:val="23"/>
        </w:numPr>
        <w:spacing w:before="0" w:after="0" w:line="256" w:lineRule="auto"/>
        <w:jc w:val="both"/>
        <w:rPr>
          <w:rFonts w:asciiTheme="minorHAnsi" w:hAnsiTheme="minorHAnsi" w:cstheme="minorHAnsi"/>
          <w:b/>
          <w:bCs/>
          <w:sz w:val="24"/>
          <w:szCs w:val="24"/>
          <w:lang w:val="fr-FR"/>
        </w:rPr>
      </w:pPr>
      <w:proofErr w:type="spellStart"/>
      <w:r w:rsidRPr="00C1093A">
        <w:rPr>
          <w:rFonts w:asciiTheme="minorHAnsi" w:hAnsiTheme="minorHAnsi" w:cstheme="minorHAnsi"/>
          <w:b/>
          <w:bCs/>
          <w:sz w:val="24"/>
          <w:szCs w:val="24"/>
          <w:lang w:val="fr-FR"/>
        </w:rPr>
        <w:t>Capacitatea</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operațională</w:t>
      </w:r>
      <w:proofErr w:type="spellEnd"/>
      <w:r w:rsidRPr="00C1093A">
        <w:rPr>
          <w:rFonts w:asciiTheme="minorHAnsi" w:hAnsiTheme="minorHAnsi" w:cstheme="minorHAnsi"/>
          <w:b/>
          <w:bCs/>
          <w:sz w:val="24"/>
          <w:szCs w:val="24"/>
          <w:lang w:val="fr-FR"/>
        </w:rPr>
        <w:t xml:space="preserve"> a </w:t>
      </w:r>
      <w:proofErr w:type="spellStart"/>
      <w:r w:rsidRPr="00C1093A">
        <w:rPr>
          <w:rFonts w:asciiTheme="minorHAnsi" w:hAnsiTheme="minorHAnsi" w:cstheme="minorHAnsi"/>
          <w:b/>
          <w:bCs/>
          <w:sz w:val="24"/>
          <w:szCs w:val="24"/>
          <w:lang w:val="fr-FR"/>
        </w:rPr>
        <w:t>solicitantului</w:t>
      </w:r>
      <w:proofErr w:type="spellEnd"/>
      <w:r w:rsidRPr="00C1093A">
        <w:rPr>
          <w:rFonts w:asciiTheme="minorHAnsi" w:hAnsiTheme="minorHAnsi" w:cstheme="minorHAnsi"/>
          <w:b/>
          <w:bCs/>
          <w:sz w:val="24"/>
          <w:szCs w:val="24"/>
          <w:lang w:val="fr-FR"/>
        </w:rPr>
        <w:t xml:space="preserve"> si </w:t>
      </w:r>
      <w:proofErr w:type="spellStart"/>
      <w:r w:rsidRPr="00C1093A">
        <w:rPr>
          <w:rFonts w:asciiTheme="minorHAnsi" w:hAnsiTheme="minorHAnsi" w:cstheme="minorHAnsi"/>
          <w:b/>
          <w:bCs/>
          <w:sz w:val="24"/>
          <w:szCs w:val="24"/>
          <w:lang w:val="fr-FR"/>
        </w:rPr>
        <w:t>sustenabilitatea</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investiției</w:t>
      </w:r>
      <w:proofErr w:type="spellEnd"/>
      <w:r w:rsidR="000C380A" w:rsidRPr="00C1093A">
        <w:rPr>
          <w:rFonts w:asciiTheme="minorHAnsi" w:hAnsiTheme="minorHAnsi" w:cstheme="minorHAnsi"/>
          <w:b/>
          <w:bCs/>
          <w:sz w:val="24"/>
          <w:szCs w:val="24"/>
          <w:lang w:val="fr-FR"/>
        </w:rPr>
        <w:t xml:space="preserve"> – </w:t>
      </w:r>
      <w:r w:rsidR="000C380A" w:rsidRPr="00C1093A">
        <w:rPr>
          <w:rFonts w:asciiTheme="minorHAnsi" w:hAnsiTheme="minorHAnsi" w:cstheme="minorHAnsi"/>
          <w:sz w:val="24"/>
          <w:szCs w:val="24"/>
          <w:lang w:val="fr-FR"/>
        </w:rPr>
        <w:t>(0/3)</w:t>
      </w:r>
    </w:p>
    <w:p w14:paraId="7D80E8A8" w14:textId="77777777" w:rsidR="00983B4B" w:rsidRPr="00C1093A" w:rsidRDefault="00983B4B" w:rsidP="00983B4B">
      <w:pPr>
        <w:pStyle w:val="ListParagraph"/>
        <w:spacing w:after="0" w:line="256" w:lineRule="auto"/>
        <w:jc w:val="both"/>
        <w:rPr>
          <w:rFonts w:asciiTheme="minorHAnsi" w:hAnsiTheme="minorHAnsi" w:cstheme="minorHAnsi"/>
          <w:bCs/>
          <w:sz w:val="24"/>
          <w:szCs w:val="24"/>
        </w:rPr>
      </w:pPr>
      <w:r w:rsidRPr="00C1093A">
        <w:rPr>
          <w:rFonts w:asciiTheme="minorHAnsi" w:hAnsiTheme="minorHAnsi" w:cstheme="minorHAnsi"/>
          <w:bCs/>
          <w:sz w:val="24"/>
          <w:szCs w:val="24"/>
        </w:rPr>
        <w:lastRenderedPageBreak/>
        <w:t xml:space="preserve">a. 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w:t>
      </w:r>
      <w:r w:rsidRPr="00C1093A">
        <w:rPr>
          <w:rFonts w:asciiTheme="minorHAnsi" w:hAnsiTheme="minorHAnsi" w:cstheme="minorHAnsi"/>
          <w:sz w:val="24"/>
          <w:szCs w:val="24"/>
        </w:rPr>
        <w:t>(0/1)</w:t>
      </w:r>
    </w:p>
    <w:p w14:paraId="556A6C9E" w14:textId="77777777" w:rsidR="00983B4B" w:rsidRPr="00C1093A" w:rsidRDefault="00983B4B" w:rsidP="00983B4B">
      <w:pPr>
        <w:pStyle w:val="ListParagraph"/>
        <w:spacing w:after="0" w:line="256" w:lineRule="auto"/>
        <w:jc w:val="both"/>
        <w:rPr>
          <w:rFonts w:asciiTheme="minorHAnsi" w:hAnsiTheme="minorHAnsi" w:cstheme="minorHAnsi"/>
          <w:bCs/>
          <w:sz w:val="24"/>
          <w:szCs w:val="24"/>
        </w:rPr>
      </w:pPr>
      <w:r w:rsidRPr="00C1093A">
        <w:rPr>
          <w:rFonts w:asciiTheme="minorHAnsi" w:hAnsiTheme="minorHAnsi" w:cstheme="minorHAnsi"/>
          <w:bCs/>
          <w:sz w:val="24"/>
          <w:szCs w:val="24"/>
        </w:rPr>
        <w:t xml:space="preserve">b. 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w:t>
      </w:r>
      <w:r w:rsidRPr="00C1093A">
        <w:rPr>
          <w:rFonts w:asciiTheme="minorHAnsi" w:hAnsiTheme="minorHAnsi" w:cstheme="minorHAnsi"/>
          <w:sz w:val="24"/>
          <w:szCs w:val="24"/>
        </w:rPr>
        <w:t>(0/1);</w:t>
      </w:r>
    </w:p>
    <w:p w14:paraId="6ED5BF57" w14:textId="77777777" w:rsidR="00983B4B" w:rsidRPr="00C1093A" w:rsidRDefault="00983B4B" w:rsidP="00983B4B">
      <w:pPr>
        <w:pStyle w:val="ListParagraph"/>
        <w:spacing w:after="0" w:line="256" w:lineRule="auto"/>
        <w:jc w:val="both"/>
        <w:rPr>
          <w:rFonts w:asciiTheme="minorHAnsi" w:hAnsiTheme="minorHAnsi" w:cstheme="minorHAnsi"/>
          <w:bCs/>
          <w:sz w:val="24"/>
          <w:szCs w:val="24"/>
        </w:rPr>
      </w:pPr>
      <w:r w:rsidRPr="00C1093A">
        <w:rPr>
          <w:rFonts w:asciiTheme="minorHAnsi" w:hAnsiTheme="minorHAnsi" w:cstheme="minorHAnsi"/>
          <w:bCs/>
          <w:sz w:val="24"/>
          <w:szCs w:val="24"/>
        </w:rPr>
        <w:t xml:space="preserve">c. Investitia este sustenabila, proiectiile veniturilor si cheltuielilor sunt realiste, fundamentate pe date corecte si surse verificabile – </w:t>
      </w:r>
      <w:r w:rsidRPr="00C1093A">
        <w:rPr>
          <w:rFonts w:asciiTheme="minorHAnsi" w:hAnsiTheme="minorHAnsi" w:cstheme="minorHAnsi"/>
          <w:sz w:val="24"/>
          <w:szCs w:val="24"/>
        </w:rPr>
        <w:t>(0/1).</w:t>
      </w:r>
      <w:r w:rsidRPr="00C1093A">
        <w:rPr>
          <w:rFonts w:asciiTheme="minorHAnsi" w:hAnsiTheme="minorHAnsi" w:cstheme="minorHAnsi"/>
          <w:bCs/>
          <w:sz w:val="24"/>
          <w:szCs w:val="24"/>
        </w:rPr>
        <w:tab/>
      </w:r>
    </w:p>
    <w:p w14:paraId="191A538F" w14:textId="77777777" w:rsidR="00983B4B" w:rsidRPr="00C1093A" w:rsidRDefault="00983B4B" w:rsidP="00983B4B">
      <w:pPr>
        <w:spacing w:after="0" w:line="256" w:lineRule="auto"/>
        <w:jc w:val="both"/>
        <w:rPr>
          <w:rFonts w:asciiTheme="minorHAnsi" w:hAnsiTheme="minorHAnsi" w:cstheme="minorHAnsi"/>
          <w:sz w:val="24"/>
          <w:szCs w:val="24"/>
        </w:rPr>
      </w:pPr>
      <w:r w:rsidRPr="00C1093A">
        <w:rPr>
          <w:rFonts w:asciiTheme="minorHAnsi" w:hAnsiTheme="minorHAnsi" w:cstheme="minorHAnsi"/>
          <w:sz w:val="24"/>
          <w:szCs w:val="24"/>
        </w:rPr>
        <w:t>N</w:t>
      </w:r>
      <w:r w:rsidRPr="00C1093A">
        <w:rPr>
          <w:rFonts w:asciiTheme="minorHAnsi" w:hAnsiTheme="minorHAnsi" w:cstheme="minorHAnsi"/>
          <w:i/>
          <w:iCs/>
          <w:sz w:val="24"/>
          <w:szCs w:val="24"/>
        </w:rPr>
        <w:t>otarea cu 0 (zero) a oricarei optiuni a, b sau c, va conduce la respingerea proiectului.</w:t>
      </w:r>
    </w:p>
    <w:p w14:paraId="703C310E" w14:textId="77777777" w:rsidR="000C380A" w:rsidRPr="00C1093A" w:rsidRDefault="000C380A" w:rsidP="000C380A">
      <w:pPr>
        <w:pStyle w:val="ListParagraph"/>
        <w:spacing w:before="0" w:after="0" w:line="256" w:lineRule="auto"/>
        <w:jc w:val="both"/>
        <w:rPr>
          <w:rFonts w:asciiTheme="minorHAnsi" w:hAnsiTheme="minorHAnsi" w:cstheme="minorHAnsi"/>
          <w:sz w:val="24"/>
          <w:szCs w:val="24"/>
          <w:lang w:val="fr-FR"/>
        </w:rPr>
      </w:pPr>
    </w:p>
    <w:p w14:paraId="36F873D7" w14:textId="71042285" w:rsidR="003E37FE" w:rsidRPr="00C1093A" w:rsidRDefault="003E37FE" w:rsidP="00E07D7E">
      <w:pPr>
        <w:numPr>
          <w:ilvl w:val="0"/>
          <w:numId w:val="23"/>
        </w:numPr>
        <w:spacing w:before="0" w:after="0" w:line="256" w:lineRule="auto"/>
        <w:jc w:val="both"/>
        <w:rPr>
          <w:rFonts w:ascii="Calibri" w:hAnsi="Calibri"/>
          <w:b/>
          <w:bCs/>
          <w:sz w:val="24"/>
          <w:szCs w:val="24"/>
          <w:lang w:val="fr-FR"/>
        </w:rPr>
      </w:pPr>
      <w:proofErr w:type="spellStart"/>
      <w:r w:rsidRPr="00C1093A">
        <w:rPr>
          <w:rFonts w:asciiTheme="minorHAnsi" w:hAnsiTheme="minorHAnsi" w:cstheme="minorHAnsi"/>
          <w:b/>
          <w:bCs/>
          <w:sz w:val="24"/>
          <w:szCs w:val="24"/>
          <w:lang w:val="fr-FR"/>
        </w:rPr>
        <w:t>Respectarea</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principiilor</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orizontale</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privind</w:t>
      </w:r>
      <w:proofErr w:type="spellEnd"/>
      <w:r w:rsidRPr="00C1093A">
        <w:rPr>
          <w:rFonts w:asciiTheme="minorHAnsi" w:hAnsiTheme="minorHAnsi" w:cstheme="minorHAnsi"/>
          <w:b/>
          <w:bCs/>
          <w:sz w:val="24"/>
          <w:szCs w:val="24"/>
          <w:lang w:val="fr-FR"/>
        </w:rPr>
        <w:t xml:space="preserve"> </w:t>
      </w:r>
      <w:proofErr w:type="spellStart"/>
      <w:r w:rsidRPr="00C1093A">
        <w:rPr>
          <w:rFonts w:asciiTheme="minorHAnsi" w:hAnsiTheme="minorHAnsi" w:cstheme="minorHAnsi"/>
          <w:b/>
          <w:bCs/>
          <w:sz w:val="24"/>
          <w:szCs w:val="24"/>
          <w:lang w:val="fr-FR"/>
        </w:rPr>
        <w:t>dezvoltarea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durabilă</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egalitatea</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şanse</w:t>
      </w:r>
      <w:proofErr w:type="spellEnd"/>
      <w:r w:rsidRPr="00C1093A">
        <w:rPr>
          <w:rFonts w:ascii="Calibri" w:hAnsi="Calibri"/>
          <w:b/>
          <w:bCs/>
          <w:sz w:val="24"/>
          <w:szCs w:val="24"/>
          <w:lang w:val="fr-FR"/>
        </w:rPr>
        <w:t xml:space="preserve">, de </w:t>
      </w:r>
      <w:proofErr w:type="spellStart"/>
      <w:r w:rsidRPr="00C1093A">
        <w:rPr>
          <w:rFonts w:ascii="Calibri" w:hAnsi="Calibri"/>
          <w:b/>
          <w:bCs/>
          <w:sz w:val="24"/>
          <w:szCs w:val="24"/>
          <w:lang w:val="fr-FR"/>
        </w:rPr>
        <w:t>gen</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nediscriminarea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și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accesibilitatea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persoanelor</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cu</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disabilitati</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conformarea</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cu</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prevederile</w:t>
      </w:r>
      <w:proofErr w:type="spellEnd"/>
      <w:r w:rsidRPr="00C1093A">
        <w:rPr>
          <w:rFonts w:ascii="Calibri" w:hAnsi="Calibri"/>
          <w:b/>
          <w:bCs/>
          <w:sz w:val="24"/>
          <w:szCs w:val="24"/>
          <w:lang w:val="fr-FR"/>
        </w:rPr>
        <w:t xml:space="preserve"> </w:t>
      </w:r>
      <w:proofErr w:type="spellStart"/>
      <w:r w:rsidRPr="00C1093A">
        <w:rPr>
          <w:rFonts w:ascii="Calibri" w:hAnsi="Calibri"/>
          <w:b/>
          <w:bCs/>
          <w:sz w:val="24"/>
          <w:szCs w:val="24"/>
          <w:lang w:val="fr-FR"/>
        </w:rPr>
        <w:t>legale</w:t>
      </w:r>
      <w:proofErr w:type="spellEnd"/>
      <w:r w:rsidRPr="00C1093A">
        <w:rPr>
          <w:rFonts w:ascii="Calibri" w:hAnsi="Calibri"/>
          <w:b/>
          <w:bCs/>
          <w:sz w:val="24"/>
          <w:szCs w:val="24"/>
          <w:lang w:val="fr-FR"/>
        </w:rPr>
        <w:t>)</w:t>
      </w:r>
      <w:r w:rsidR="00B47996" w:rsidRPr="00C1093A">
        <w:rPr>
          <w:rFonts w:ascii="Calibri" w:hAnsi="Calibri"/>
          <w:b/>
          <w:bCs/>
          <w:sz w:val="24"/>
          <w:szCs w:val="24"/>
          <w:lang w:val="fr-FR"/>
        </w:rPr>
        <w:t xml:space="preserve"> </w:t>
      </w:r>
      <w:r w:rsidR="00B47996" w:rsidRPr="00C1093A">
        <w:rPr>
          <w:rFonts w:ascii="Calibri" w:hAnsi="Calibri"/>
          <w:sz w:val="24"/>
          <w:szCs w:val="24"/>
          <w:lang w:val="fr-FR"/>
        </w:rPr>
        <w:t>(0/1)</w:t>
      </w:r>
    </w:p>
    <w:p w14:paraId="42ACD8B8" w14:textId="77777777" w:rsidR="00B47996" w:rsidRPr="00C1093A" w:rsidRDefault="00B47996" w:rsidP="00B47996">
      <w:pPr>
        <w:spacing w:before="0" w:after="0" w:line="256" w:lineRule="auto"/>
        <w:ind w:left="1080"/>
        <w:jc w:val="both"/>
        <w:rPr>
          <w:rFonts w:ascii="Calibri" w:hAnsi="Calibri"/>
          <w:sz w:val="24"/>
          <w:szCs w:val="24"/>
          <w:lang w:val="fr-FR"/>
        </w:rPr>
      </w:pPr>
      <w:r w:rsidRPr="00C1093A">
        <w:rPr>
          <w:rFonts w:ascii="Calibri" w:hAnsi="Calibri"/>
          <w:sz w:val="24"/>
          <w:szCs w:val="24"/>
          <w:lang w:val="fr-FR"/>
        </w:rPr>
        <w:t xml:space="preserve">a.  </w:t>
      </w:r>
      <w:proofErr w:type="spellStart"/>
      <w:r w:rsidRPr="00C1093A">
        <w:rPr>
          <w:rFonts w:ascii="Calibri" w:hAnsi="Calibri"/>
          <w:sz w:val="24"/>
          <w:szCs w:val="24"/>
          <w:lang w:val="fr-FR"/>
        </w:rPr>
        <w:t>Proiectul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prevede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masuri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privind</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promovarea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dezvoltarii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durabile</w:t>
      </w:r>
      <w:proofErr w:type="spellEnd"/>
    </w:p>
    <w:p w14:paraId="7C02E115" w14:textId="77777777" w:rsidR="00B47996" w:rsidRPr="00C1093A" w:rsidRDefault="00B47996" w:rsidP="00B47996">
      <w:pPr>
        <w:spacing w:before="0" w:after="0" w:line="256" w:lineRule="auto"/>
        <w:ind w:left="1080"/>
        <w:jc w:val="both"/>
        <w:rPr>
          <w:rFonts w:ascii="Calibri" w:hAnsi="Calibri"/>
          <w:sz w:val="24"/>
          <w:szCs w:val="24"/>
          <w:lang w:val="fr-FR"/>
        </w:rPr>
      </w:pPr>
      <w:r w:rsidRPr="00C1093A">
        <w:rPr>
          <w:rFonts w:ascii="Calibri" w:hAnsi="Calibri"/>
          <w:sz w:val="24"/>
          <w:szCs w:val="24"/>
          <w:lang w:val="fr-FR"/>
        </w:rPr>
        <w:t xml:space="preserve">b. </w:t>
      </w:r>
      <w:proofErr w:type="spellStart"/>
      <w:r w:rsidRPr="00C1093A">
        <w:rPr>
          <w:rFonts w:ascii="Calibri" w:hAnsi="Calibri"/>
          <w:sz w:val="24"/>
          <w:szCs w:val="24"/>
          <w:lang w:val="fr-FR"/>
        </w:rPr>
        <w:t>Proiectul</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prevede</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masuri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privind</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promovarea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egalitatii</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şanse</w:t>
      </w:r>
      <w:proofErr w:type="spellEnd"/>
      <w:r w:rsidRPr="00C1093A">
        <w:rPr>
          <w:rFonts w:ascii="Calibri" w:hAnsi="Calibri"/>
          <w:sz w:val="24"/>
          <w:szCs w:val="24"/>
          <w:lang w:val="fr-FR"/>
        </w:rPr>
        <w:t xml:space="preserve">, de </w:t>
      </w:r>
      <w:proofErr w:type="spellStart"/>
      <w:r w:rsidRPr="00C1093A">
        <w:rPr>
          <w:rFonts w:ascii="Calibri" w:hAnsi="Calibri"/>
          <w:sz w:val="24"/>
          <w:szCs w:val="24"/>
          <w:lang w:val="fr-FR"/>
        </w:rPr>
        <w:t>gen</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nediscriminarii</w:t>
      </w:r>
      <w:proofErr w:type="spellEnd"/>
      <w:r w:rsidRPr="00C1093A">
        <w:rPr>
          <w:rFonts w:ascii="Calibri" w:hAnsi="Calibri"/>
          <w:sz w:val="24"/>
          <w:szCs w:val="24"/>
          <w:lang w:val="fr-FR"/>
        </w:rPr>
        <w:t xml:space="preserve"> si </w:t>
      </w:r>
      <w:proofErr w:type="spellStart"/>
      <w:r w:rsidRPr="00C1093A">
        <w:rPr>
          <w:rFonts w:ascii="Calibri" w:hAnsi="Calibri"/>
          <w:sz w:val="24"/>
          <w:szCs w:val="24"/>
          <w:lang w:val="fr-FR"/>
        </w:rPr>
        <w:t>accesibilitatii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persoanelor</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cu</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disabilitati</w:t>
      </w:r>
      <w:proofErr w:type="spellEnd"/>
    </w:p>
    <w:p w14:paraId="1581E575" w14:textId="77777777" w:rsidR="00B47996" w:rsidRPr="00C1093A" w:rsidRDefault="00B47996" w:rsidP="00B47996">
      <w:pPr>
        <w:spacing w:before="0" w:after="0" w:line="256" w:lineRule="auto"/>
        <w:ind w:left="1080"/>
        <w:jc w:val="both"/>
        <w:rPr>
          <w:rFonts w:ascii="Calibri" w:hAnsi="Calibri"/>
          <w:sz w:val="24"/>
          <w:szCs w:val="24"/>
          <w:lang w:val="en-GB"/>
        </w:rPr>
      </w:pPr>
      <w:r w:rsidRPr="00C1093A">
        <w:rPr>
          <w:rFonts w:ascii="Calibri" w:hAnsi="Calibri"/>
          <w:sz w:val="24"/>
          <w:szCs w:val="24"/>
          <w:lang w:val="en-GB"/>
        </w:rPr>
        <w:t xml:space="preserve">c.  </w:t>
      </w:r>
      <w:proofErr w:type="spellStart"/>
      <w:r w:rsidRPr="00C1093A">
        <w:rPr>
          <w:rFonts w:ascii="Calibri" w:hAnsi="Calibri"/>
          <w:sz w:val="24"/>
          <w:szCs w:val="24"/>
          <w:lang w:val="en-GB"/>
        </w:rPr>
        <w:t>Proiectul</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prevede</w:t>
      </w:r>
      <w:proofErr w:type="spellEnd"/>
      <w:r w:rsidRPr="00C1093A">
        <w:rPr>
          <w:rFonts w:ascii="Calibri" w:hAnsi="Calibri"/>
          <w:sz w:val="24"/>
          <w:szCs w:val="24"/>
          <w:lang w:val="en-GB"/>
        </w:rPr>
        <w:t xml:space="preserve"> </w:t>
      </w:r>
      <w:proofErr w:type="spellStart"/>
      <w:proofErr w:type="gramStart"/>
      <w:r w:rsidRPr="00C1093A">
        <w:rPr>
          <w:rFonts w:ascii="Calibri" w:hAnsi="Calibri"/>
          <w:sz w:val="24"/>
          <w:szCs w:val="24"/>
          <w:lang w:val="en-GB"/>
        </w:rPr>
        <w:t>masuri</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privind</w:t>
      </w:r>
      <w:proofErr w:type="spellEnd"/>
      <w:proofErr w:type="gramEnd"/>
      <w:r w:rsidRPr="00C1093A">
        <w:rPr>
          <w:rFonts w:ascii="Calibri" w:hAnsi="Calibri"/>
          <w:sz w:val="24"/>
          <w:szCs w:val="24"/>
          <w:lang w:val="en-GB"/>
        </w:rPr>
        <w:t xml:space="preserve"> </w:t>
      </w:r>
      <w:proofErr w:type="spellStart"/>
      <w:r w:rsidRPr="00C1093A">
        <w:rPr>
          <w:rFonts w:ascii="Calibri" w:hAnsi="Calibri"/>
          <w:sz w:val="24"/>
          <w:szCs w:val="24"/>
          <w:lang w:val="en-GB"/>
        </w:rPr>
        <w:t>respectarea</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principiului</w:t>
      </w:r>
      <w:proofErr w:type="spellEnd"/>
      <w:r w:rsidRPr="00C1093A">
        <w:rPr>
          <w:rFonts w:ascii="Calibri" w:hAnsi="Calibri"/>
          <w:sz w:val="24"/>
          <w:szCs w:val="24"/>
          <w:lang w:val="en-GB"/>
        </w:rPr>
        <w:t xml:space="preserve"> DNSH ("Do not significant harm" - "A </w:t>
      </w:r>
      <w:proofErr w:type="spellStart"/>
      <w:r w:rsidRPr="00C1093A">
        <w:rPr>
          <w:rFonts w:ascii="Calibri" w:hAnsi="Calibri"/>
          <w:sz w:val="24"/>
          <w:szCs w:val="24"/>
          <w:lang w:val="en-GB"/>
        </w:rPr>
        <w:t>nu</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prejudicia</w:t>
      </w:r>
      <w:proofErr w:type="spellEnd"/>
      <w:r w:rsidRPr="00C1093A">
        <w:rPr>
          <w:rFonts w:ascii="Calibri" w:hAnsi="Calibri"/>
          <w:sz w:val="24"/>
          <w:szCs w:val="24"/>
          <w:lang w:val="en-GB"/>
        </w:rPr>
        <w:t xml:space="preserve"> </w:t>
      </w:r>
      <w:proofErr w:type="spellStart"/>
      <w:r w:rsidRPr="00C1093A">
        <w:rPr>
          <w:rFonts w:ascii="Calibri" w:hAnsi="Calibri"/>
          <w:sz w:val="24"/>
          <w:szCs w:val="24"/>
          <w:lang w:val="en-GB"/>
        </w:rPr>
        <w:t>în</w:t>
      </w:r>
      <w:proofErr w:type="spellEnd"/>
      <w:r w:rsidRPr="00C1093A">
        <w:rPr>
          <w:rFonts w:ascii="Calibri" w:hAnsi="Calibri"/>
          <w:sz w:val="24"/>
          <w:szCs w:val="24"/>
          <w:lang w:val="en-GB"/>
        </w:rPr>
        <w:t xml:space="preserve"> mod </w:t>
      </w:r>
      <w:proofErr w:type="spellStart"/>
      <w:r w:rsidRPr="00C1093A">
        <w:rPr>
          <w:rFonts w:ascii="Calibri" w:hAnsi="Calibri"/>
          <w:sz w:val="24"/>
          <w:szCs w:val="24"/>
          <w:lang w:val="en-GB"/>
        </w:rPr>
        <w:t>semnificativ</w:t>
      </w:r>
      <w:proofErr w:type="spellEnd"/>
      <w:r w:rsidRPr="00C1093A">
        <w:rPr>
          <w:rFonts w:ascii="Calibri" w:hAnsi="Calibri"/>
          <w:sz w:val="24"/>
          <w:szCs w:val="24"/>
          <w:lang w:val="en-GB"/>
        </w:rPr>
        <w:t>").</w:t>
      </w:r>
    </w:p>
    <w:p w14:paraId="399B62B5" w14:textId="6BB3BB87" w:rsidR="00F136CA" w:rsidRPr="00C1093A" w:rsidRDefault="00B47996" w:rsidP="00983B4B">
      <w:pPr>
        <w:spacing w:before="0" w:after="0" w:line="256" w:lineRule="auto"/>
        <w:jc w:val="both"/>
        <w:rPr>
          <w:rFonts w:ascii="Calibri" w:hAnsi="Calibri"/>
          <w:i/>
          <w:iCs/>
          <w:sz w:val="24"/>
          <w:szCs w:val="24"/>
          <w:lang w:val="fr-FR"/>
        </w:rPr>
      </w:pPr>
      <w:proofErr w:type="spellStart"/>
      <w:r w:rsidRPr="00C1093A">
        <w:rPr>
          <w:rFonts w:ascii="Calibri" w:hAnsi="Calibri"/>
          <w:i/>
          <w:iCs/>
          <w:sz w:val="24"/>
          <w:szCs w:val="24"/>
          <w:lang w:val="en-GB"/>
        </w:rPr>
        <w:t>Solicitantul</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fundamenteaza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probeaza</w:t>
      </w:r>
      <w:proofErr w:type="spellEnd"/>
      <w:r w:rsidRPr="00C1093A">
        <w:rPr>
          <w:rFonts w:ascii="Calibri" w:hAnsi="Calibri"/>
          <w:i/>
          <w:iCs/>
          <w:sz w:val="24"/>
          <w:szCs w:val="24"/>
          <w:lang w:val="en-GB"/>
        </w:rPr>
        <w:t xml:space="preserve"> cu </w:t>
      </w:r>
      <w:proofErr w:type="spellStart"/>
      <w:r w:rsidRPr="00C1093A">
        <w:rPr>
          <w:rFonts w:ascii="Calibri" w:hAnsi="Calibri"/>
          <w:i/>
          <w:iCs/>
          <w:sz w:val="24"/>
          <w:szCs w:val="24"/>
          <w:lang w:val="en-GB"/>
        </w:rPr>
        <w:t>documente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relevante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respectarea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obligațiilor</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prevăzute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în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legislația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comunitară</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și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națională</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aplicabilă</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în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domeniul</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egalităţii</w:t>
      </w:r>
      <w:proofErr w:type="spellEnd"/>
      <w:r w:rsidRPr="00C1093A">
        <w:rPr>
          <w:rFonts w:ascii="Calibri" w:hAnsi="Calibri"/>
          <w:i/>
          <w:iCs/>
          <w:sz w:val="24"/>
          <w:szCs w:val="24"/>
          <w:lang w:val="en-GB"/>
        </w:rPr>
        <w:t xml:space="preserve"> de </w:t>
      </w:r>
      <w:proofErr w:type="spellStart"/>
      <w:r w:rsidRPr="00C1093A">
        <w:rPr>
          <w:rFonts w:ascii="Calibri" w:hAnsi="Calibri"/>
          <w:i/>
          <w:iCs/>
          <w:sz w:val="24"/>
          <w:szCs w:val="24"/>
          <w:lang w:val="en-GB"/>
        </w:rPr>
        <w:t>şanse</w:t>
      </w:r>
      <w:proofErr w:type="spellEnd"/>
      <w:r w:rsidRPr="00C1093A">
        <w:rPr>
          <w:rFonts w:ascii="Calibri" w:hAnsi="Calibri"/>
          <w:i/>
          <w:iCs/>
          <w:sz w:val="24"/>
          <w:szCs w:val="24"/>
          <w:lang w:val="en-GB"/>
        </w:rPr>
        <w:t xml:space="preserve">, de gen, </w:t>
      </w:r>
      <w:proofErr w:type="spellStart"/>
      <w:r w:rsidRPr="00C1093A">
        <w:rPr>
          <w:rFonts w:ascii="Calibri" w:hAnsi="Calibri"/>
          <w:i/>
          <w:iCs/>
          <w:sz w:val="24"/>
          <w:szCs w:val="24"/>
          <w:lang w:val="en-GB"/>
        </w:rPr>
        <w:t>nediscriminarii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accesibilitatii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persoanelor</w:t>
      </w:r>
      <w:proofErr w:type="spellEnd"/>
      <w:r w:rsidRPr="00C1093A">
        <w:rPr>
          <w:rFonts w:ascii="Calibri" w:hAnsi="Calibri"/>
          <w:i/>
          <w:iCs/>
          <w:sz w:val="24"/>
          <w:szCs w:val="24"/>
          <w:lang w:val="en-GB"/>
        </w:rPr>
        <w:t xml:space="preserve"> cu </w:t>
      </w:r>
      <w:proofErr w:type="spellStart"/>
      <w:r w:rsidRPr="00C1093A">
        <w:rPr>
          <w:rFonts w:ascii="Calibri" w:hAnsi="Calibri"/>
          <w:i/>
          <w:iCs/>
          <w:sz w:val="24"/>
          <w:szCs w:val="24"/>
          <w:lang w:val="en-GB"/>
        </w:rPr>
        <w:t>disabilitati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înțelegând</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prin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aceasta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standardele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minime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prevăzute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dezvoltare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durabilă</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și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principiul</w:t>
      </w:r>
      <w:proofErr w:type="spellEnd"/>
      <w:r w:rsidRPr="00C1093A">
        <w:rPr>
          <w:rFonts w:ascii="Calibri" w:hAnsi="Calibri"/>
          <w:i/>
          <w:iCs/>
          <w:sz w:val="24"/>
          <w:szCs w:val="24"/>
          <w:lang w:val="en-GB"/>
        </w:rPr>
        <w:t xml:space="preserve"> DNSH (se </w:t>
      </w:r>
      <w:proofErr w:type="spellStart"/>
      <w:r w:rsidRPr="00C1093A">
        <w:rPr>
          <w:rFonts w:ascii="Calibri" w:hAnsi="Calibri"/>
          <w:i/>
          <w:iCs/>
          <w:sz w:val="24"/>
          <w:szCs w:val="24"/>
          <w:lang w:val="en-GB"/>
        </w:rPr>
        <w:t>va</w:t>
      </w:r>
      <w:proofErr w:type="spellEnd"/>
      <w:r w:rsidRPr="00C1093A">
        <w:rPr>
          <w:rFonts w:ascii="Calibri" w:hAnsi="Calibri"/>
          <w:i/>
          <w:iCs/>
          <w:sz w:val="24"/>
          <w:szCs w:val="24"/>
          <w:lang w:val="en-GB"/>
        </w:rPr>
        <w:t xml:space="preserve"> nota </w:t>
      </w:r>
      <w:proofErr w:type="spellStart"/>
      <w:r w:rsidRPr="00C1093A">
        <w:rPr>
          <w:rFonts w:ascii="Calibri" w:hAnsi="Calibri"/>
          <w:i/>
          <w:iCs/>
          <w:sz w:val="24"/>
          <w:szCs w:val="24"/>
          <w:lang w:val="en-GB"/>
        </w:rPr>
        <w:t>în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baza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informațiilor</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incluse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în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cererea</w:t>
      </w:r>
      <w:proofErr w:type="spellEnd"/>
      <w:r w:rsidRPr="00C1093A">
        <w:rPr>
          <w:rFonts w:ascii="Calibri" w:hAnsi="Calibri"/>
          <w:i/>
          <w:iCs/>
          <w:sz w:val="24"/>
          <w:szCs w:val="24"/>
          <w:lang w:val="en-GB"/>
        </w:rPr>
        <w:t xml:space="preserve"> de </w:t>
      </w:r>
      <w:proofErr w:type="spellStart"/>
      <w:r w:rsidRPr="00C1093A">
        <w:rPr>
          <w:rFonts w:ascii="Calibri" w:hAnsi="Calibri"/>
          <w:i/>
          <w:iCs/>
          <w:sz w:val="24"/>
          <w:szCs w:val="24"/>
          <w:lang w:val="en-GB"/>
        </w:rPr>
        <w:t>finanțare</w:t>
      </w:r>
      <w:proofErr w:type="spellEnd"/>
      <w:r w:rsidRPr="00C1093A">
        <w:rPr>
          <w:rFonts w:ascii="Calibri" w:hAnsi="Calibri"/>
          <w:i/>
          <w:iCs/>
          <w:sz w:val="24"/>
          <w:szCs w:val="24"/>
          <w:lang w:val="en-GB"/>
        </w:rPr>
        <w:t xml:space="preserve">, la </w:t>
      </w:r>
      <w:proofErr w:type="spellStart"/>
      <w:r w:rsidRPr="00C1093A">
        <w:rPr>
          <w:rFonts w:ascii="Calibri" w:hAnsi="Calibri"/>
          <w:i/>
          <w:iCs/>
          <w:sz w:val="24"/>
          <w:szCs w:val="24"/>
          <w:lang w:val="en-GB"/>
        </w:rPr>
        <w:t>secţiunea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dedicată</w:t>
      </w:r>
      <w:proofErr w:type="spellEnd"/>
      <w:r w:rsidRPr="00C1093A">
        <w:rPr>
          <w:rFonts w:ascii="Calibri" w:hAnsi="Calibri"/>
          <w:i/>
          <w:iCs/>
          <w:sz w:val="24"/>
          <w:szCs w:val="24"/>
          <w:lang w:val="en-GB"/>
        </w:rPr>
        <w:t xml:space="preserve">,  precum </w:t>
      </w:r>
      <w:proofErr w:type="spellStart"/>
      <w:r w:rsidRPr="00C1093A">
        <w:rPr>
          <w:rFonts w:ascii="Calibri" w:hAnsi="Calibri"/>
          <w:i/>
          <w:iCs/>
          <w:sz w:val="24"/>
          <w:szCs w:val="24"/>
          <w:lang w:val="en-GB"/>
        </w:rPr>
        <w:t>şi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în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anexele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ei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și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în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documentele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relevante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anexate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şi</w:t>
      </w:r>
      <w:proofErr w:type="spellEnd"/>
      <w:r w:rsidRPr="00C1093A">
        <w:rPr>
          <w:rFonts w:ascii="Calibri" w:hAnsi="Calibri"/>
          <w:i/>
          <w:iCs/>
          <w:sz w:val="24"/>
          <w:szCs w:val="24"/>
          <w:lang w:val="en-GB"/>
        </w:rPr>
        <w:t xml:space="preserve"> se </w:t>
      </w:r>
      <w:proofErr w:type="spellStart"/>
      <w:r w:rsidRPr="00C1093A">
        <w:rPr>
          <w:rFonts w:ascii="Calibri" w:hAnsi="Calibri"/>
          <w:i/>
          <w:iCs/>
          <w:sz w:val="24"/>
          <w:szCs w:val="24"/>
          <w:lang w:val="en-GB"/>
        </w:rPr>
        <w:t>va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urmări</w:t>
      </w:r>
      <w:proofErr w:type="spellEnd"/>
      <w:r w:rsidRPr="00C1093A">
        <w:rPr>
          <w:rFonts w:ascii="Calibri" w:hAnsi="Calibri"/>
          <w:i/>
          <w:iCs/>
          <w:sz w:val="24"/>
          <w:szCs w:val="24"/>
          <w:lang w:val="en-GB"/>
        </w:rPr>
        <w:t xml:space="preserve"> care sunt </w:t>
      </w:r>
      <w:proofErr w:type="spellStart"/>
      <w:r w:rsidRPr="00C1093A">
        <w:rPr>
          <w:rFonts w:ascii="Calibri" w:hAnsi="Calibri"/>
          <w:i/>
          <w:iCs/>
          <w:sz w:val="24"/>
          <w:szCs w:val="24"/>
          <w:lang w:val="en-GB"/>
        </w:rPr>
        <w:t>măsurile</w:t>
      </w:r>
      <w:proofErr w:type="spellEnd"/>
      <w:r w:rsidRPr="00C1093A">
        <w:rPr>
          <w:rFonts w:ascii="Calibri" w:hAnsi="Calibri"/>
          <w:i/>
          <w:iCs/>
          <w:sz w:val="24"/>
          <w:szCs w:val="24"/>
          <w:lang w:val="en-GB"/>
        </w:rPr>
        <w:t xml:space="preserve"> de </w:t>
      </w:r>
      <w:proofErr w:type="spellStart"/>
      <w:r w:rsidRPr="00C1093A">
        <w:rPr>
          <w:rFonts w:ascii="Calibri" w:hAnsi="Calibri"/>
          <w:i/>
          <w:iCs/>
          <w:sz w:val="24"/>
          <w:szCs w:val="24"/>
          <w:lang w:val="en-GB"/>
        </w:rPr>
        <w:t>conformare</w:t>
      </w:r>
      <w:proofErr w:type="spellEnd"/>
      <w:r w:rsidRPr="00C1093A">
        <w:rPr>
          <w:rFonts w:ascii="Calibri" w:hAnsi="Calibri"/>
          <w:i/>
          <w:iCs/>
          <w:sz w:val="24"/>
          <w:szCs w:val="24"/>
          <w:lang w:val="en-GB"/>
        </w:rPr>
        <w:t xml:space="preserve"> ale </w:t>
      </w:r>
      <w:proofErr w:type="spellStart"/>
      <w:r w:rsidRPr="00C1093A">
        <w:rPr>
          <w:rFonts w:ascii="Calibri" w:hAnsi="Calibri"/>
          <w:i/>
          <w:iCs/>
          <w:sz w:val="24"/>
          <w:szCs w:val="24"/>
          <w:lang w:val="en-GB"/>
        </w:rPr>
        <w:t>solicitantului</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pentru</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respectarea</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obligațiilor</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legale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în</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vigoare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privind</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temele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orizontale</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en-GB"/>
        </w:rPr>
        <w:t>inclusiv</w:t>
      </w:r>
      <w:proofErr w:type="spellEnd"/>
      <w:r w:rsidRPr="00C1093A">
        <w:rPr>
          <w:rFonts w:ascii="Calibri" w:hAnsi="Calibri"/>
          <w:i/>
          <w:iCs/>
          <w:sz w:val="24"/>
          <w:szCs w:val="24"/>
          <w:lang w:val="en-GB"/>
        </w:rPr>
        <w:t xml:space="preserve"> DNSH (conform </w:t>
      </w:r>
      <w:proofErr w:type="spellStart"/>
      <w:r w:rsidRPr="00C1093A">
        <w:rPr>
          <w:rFonts w:ascii="Calibri" w:hAnsi="Calibri"/>
          <w:i/>
          <w:iCs/>
          <w:sz w:val="24"/>
          <w:szCs w:val="24"/>
          <w:lang w:val="en-GB"/>
        </w:rPr>
        <w:t>Anexa</w:t>
      </w:r>
      <w:proofErr w:type="spellEnd"/>
      <w:r w:rsidRPr="00C1093A">
        <w:rPr>
          <w:rFonts w:ascii="Calibri" w:hAnsi="Calibri"/>
          <w:i/>
          <w:iCs/>
          <w:sz w:val="24"/>
          <w:szCs w:val="24"/>
          <w:lang w:val="en-GB"/>
        </w:rPr>
        <w:t xml:space="preserve"> 12 din </w:t>
      </w:r>
      <w:proofErr w:type="spellStart"/>
      <w:r w:rsidRPr="00C1093A">
        <w:rPr>
          <w:rFonts w:ascii="Calibri" w:hAnsi="Calibri"/>
          <w:i/>
          <w:iCs/>
          <w:sz w:val="24"/>
          <w:szCs w:val="24"/>
          <w:lang w:val="en-GB"/>
        </w:rPr>
        <w:t>ghid</w:t>
      </w:r>
      <w:proofErr w:type="spellEnd"/>
      <w:r w:rsidRPr="00C1093A">
        <w:rPr>
          <w:rFonts w:ascii="Calibri" w:hAnsi="Calibri"/>
          <w:i/>
          <w:iCs/>
          <w:sz w:val="24"/>
          <w:szCs w:val="24"/>
          <w:lang w:val="en-GB"/>
        </w:rPr>
        <w:t xml:space="preserve">)).  </w:t>
      </w:r>
      <w:proofErr w:type="spellStart"/>
      <w:r w:rsidRPr="00C1093A">
        <w:rPr>
          <w:rFonts w:ascii="Calibri" w:hAnsi="Calibri"/>
          <w:i/>
          <w:iCs/>
          <w:sz w:val="24"/>
          <w:szCs w:val="24"/>
          <w:lang w:val="fr-FR"/>
        </w:rPr>
        <w:t>Pentru</w:t>
      </w:r>
      <w:proofErr w:type="spellEnd"/>
      <w:r w:rsidRPr="00C1093A">
        <w:rPr>
          <w:rFonts w:ascii="Calibri" w:hAnsi="Calibri"/>
          <w:i/>
          <w:iCs/>
          <w:sz w:val="24"/>
          <w:szCs w:val="24"/>
          <w:lang w:val="fr-FR"/>
        </w:rPr>
        <w:t xml:space="preserve"> a </w:t>
      </w:r>
      <w:proofErr w:type="spellStart"/>
      <w:r w:rsidRPr="00C1093A">
        <w:rPr>
          <w:rFonts w:ascii="Calibri" w:hAnsi="Calibri"/>
          <w:i/>
          <w:iCs/>
          <w:sz w:val="24"/>
          <w:szCs w:val="24"/>
          <w:lang w:val="fr-FR"/>
        </w:rPr>
        <w:t>obtine</w:t>
      </w:r>
      <w:proofErr w:type="spellEnd"/>
      <w:r w:rsidRPr="00C1093A">
        <w:rPr>
          <w:rFonts w:ascii="Calibri" w:hAnsi="Calibri"/>
          <w:i/>
          <w:iCs/>
          <w:sz w:val="24"/>
          <w:szCs w:val="24"/>
          <w:lang w:val="fr-FR"/>
        </w:rPr>
        <w:t xml:space="preserve"> 1 </w:t>
      </w:r>
      <w:proofErr w:type="spellStart"/>
      <w:r w:rsidRPr="00C1093A">
        <w:rPr>
          <w:rFonts w:ascii="Calibri" w:hAnsi="Calibri"/>
          <w:i/>
          <w:iCs/>
          <w:sz w:val="24"/>
          <w:szCs w:val="24"/>
          <w:lang w:val="fr-FR"/>
        </w:rPr>
        <w:t>punct</w:t>
      </w:r>
      <w:proofErr w:type="spellEnd"/>
      <w:r w:rsidRPr="00C1093A">
        <w:rPr>
          <w:rFonts w:ascii="Calibri" w:hAnsi="Calibri"/>
          <w:i/>
          <w:iCs/>
          <w:sz w:val="24"/>
          <w:szCs w:val="24"/>
          <w:lang w:val="fr-FR"/>
        </w:rPr>
        <w:t xml:space="preserve"> la </w:t>
      </w:r>
      <w:proofErr w:type="spellStart"/>
      <w:r w:rsidRPr="00C1093A">
        <w:rPr>
          <w:rFonts w:ascii="Calibri" w:hAnsi="Calibri"/>
          <w:i/>
          <w:iCs/>
          <w:sz w:val="24"/>
          <w:szCs w:val="24"/>
          <w:lang w:val="fr-FR"/>
        </w:rPr>
        <w:t>acest</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criteriu</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proiectul</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trebuie</w:t>
      </w:r>
      <w:proofErr w:type="spellEnd"/>
      <w:r w:rsidRPr="00C1093A">
        <w:rPr>
          <w:rFonts w:ascii="Calibri" w:hAnsi="Calibri"/>
          <w:i/>
          <w:iCs/>
          <w:sz w:val="24"/>
          <w:szCs w:val="24"/>
          <w:lang w:val="fr-FR"/>
        </w:rPr>
        <w:t xml:space="preserve"> sa </w:t>
      </w:r>
      <w:proofErr w:type="spellStart"/>
      <w:r w:rsidRPr="00C1093A">
        <w:rPr>
          <w:rFonts w:ascii="Calibri" w:hAnsi="Calibri"/>
          <w:i/>
          <w:iCs/>
          <w:sz w:val="24"/>
          <w:szCs w:val="24"/>
          <w:lang w:val="fr-FR"/>
        </w:rPr>
        <w:t>indeplineasca</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lastRenderedPageBreak/>
        <w:t>cumulativ</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cerintele</w:t>
      </w:r>
      <w:proofErr w:type="spellEnd"/>
      <w:r w:rsidRPr="00C1093A">
        <w:rPr>
          <w:rFonts w:ascii="Calibri" w:hAnsi="Calibri"/>
          <w:i/>
          <w:iCs/>
          <w:sz w:val="24"/>
          <w:szCs w:val="24"/>
          <w:lang w:val="fr-FR"/>
        </w:rPr>
        <w:t xml:space="preserve"> de </w:t>
      </w:r>
      <w:proofErr w:type="gramStart"/>
      <w:r w:rsidRPr="00C1093A">
        <w:rPr>
          <w:rFonts w:ascii="Calibri" w:hAnsi="Calibri"/>
          <w:i/>
          <w:iCs/>
          <w:sz w:val="24"/>
          <w:szCs w:val="24"/>
          <w:lang w:val="fr-FR"/>
        </w:rPr>
        <w:t>la a</w:t>
      </w:r>
      <w:proofErr w:type="gramEnd"/>
      <w:r w:rsidRPr="00C1093A">
        <w:rPr>
          <w:rFonts w:ascii="Calibri" w:hAnsi="Calibri"/>
          <w:i/>
          <w:iCs/>
          <w:sz w:val="24"/>
          <w:szCs w:val="24"/>
          <w:lang w:val="fr-FR"/>
        </w:rPr>
        <w:t xml:space="preserve">, b si c. In </w:t>
      </w:r>
      <w:proofErr w:type="spellStart"/>
      <w:r w:rsidRPr="00C1093A">
        <w:rPr>
          <w:rFonts w:ascii="Calibri" w:hAnsi="Calibri"/>
          <w:i/>
          <w:iCs/>
          <w:sz w:val="24"/>
          <w:szCs w:val="24"/>
          <w:lang w:val="fr-FR"/>
        </w:rPr>
        <w:t>cazul</w:t>
      </w:r>
      <w:proofErr w:type="spellEnd"/>
      <w:r w:rsidRPr="00C1093A">
        <w:rPr>
          <w:rFonts w:ascii="Calibri" w:hAnsi="Calibri"/>
          <w:i/>
          <w:iCs/>
          <w:sz w:val="24"/>
          <w:szCs w:val="24"/>
          <w:lang w:val="fr-FR"/>
        </w:rPr>
        <w:t xml:space="preserve"> in care nu se </w:t>
      </w:r>
      <w:proofErr w:type="spellStart"/>
      <w:r w:rsidRPr="00C1093A">
        <w:rPr>
          <w:rFonts w:ascii="Calibri" w:hAnsi="Calibri"/>
          <w:i/>
          <w:iCs/>
          <w:sz w:val="24"/>
          <w:szCs w:val="24"/>
          <w:lang w:val="fr-FR"/>
        </w:rPr>
        <w:t>indeplinesc</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toate</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cele</w:t>
      </w:r>
      <w:proofErr w:type="spellEnd"/>
      <w:r w:rsidRPr="00C1093A">
        <w:rPr>
          <w:rFonts w:ascii="Calibri" w:hAnsi="Calibri"/>
          <w:i/>
          <w:iCs/>
          <w:sz w:val="24"/>
          <w:szCs w:val="24"/>
          <w:lang w:val="fr-FR"/>
        </w:rPr>
        <w:t xml:space="preserve"> 3 </w:t>
      </w:r>
      <w:proofErr w:type="spellStart"/>
      <w:r w:rsidRPr="00C1093A">
        <w:rPr>
          <w:rFonts w:ascii="Calibri" w:hAnsi="Calibri"/>
          <w:i/>
          <w:iCs/>
          <w:sz w:val="24"/>
          <w:szCs w:val="24"/>
          <w:lang w:val="fr-FR"/>
        </w:rPr>
        <w:t>cerinte</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criteriul</w:t>
      </w:r>
      <w:proofErr w:type="spellEnd"/>
      <w:r w:rsidRPr="00C1093A">
        <w:rPr>
          <w:rFonts w:ascii="Calibri" w:hAnsi="Calibri"/>
          <w:i/>
          <w:iCs/>
          <w:sz w:val="24"/>
          <w:szCs w:val="24"/>
          <w:lang w:val="fr-FR"/>
        </w:rPr>
        <w:t xml:space="preserve"> se va </w:t>
      </w:r>
      <w:proofErr w:type="spellStart"/>
      <w:r w:rsidRPr="00C1093A">
        <w:rPr>
          <w:rFonts w:ascii="Calibri" w:hAnsi="Calibri"/>
          <w:i/>
          <w:iCs/>
          <w:sz w:val="24"/>
          <w:szCs w:val="24"/>
          <w:lang w:val="fr-FR"/>
        </w:rPr>
        <w:t>puncta</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cu</w:t>
      </w:r>
      <w:proofErr w:type="spellEnd"/>
      <w:r w:rsidRPr="00C1093A">
        <w:rPr>
          <w:rFonts w:ascii="Calibri" w:hAnsi="Calibri"/>
          <w:i/>
          <w:iCs/>
          <w:sz w:val="24"/>
          <w:szCs w:val="24"/>
          <w:lang w:val="fr-FR"/>
        </w:rPr>
        <w:t xml:space="preserve"> 0 (</w:t>
      </w:r>
      <w:proofErr w:type="spellStart"/>
      <w:r w:rsidRPr="00C1093A">
        <w:rPr>
          <w:rFonts w:ascii="Calibri" w:hAnsi="Calibri"/>
          <w:i/>
          <w:iCs/>
          <w:sz w:val="24"/>
          <w:szCs w:val="24"/>
          <w:lang w:val="fr-FR"/>
        </w:rPr>
        <w:t>zero</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Notarea</w:t>
      </w:r>
      <w:proofErr w:type="spellEnd"/>
      <w:r w:rsidRPr="00C1093A">
        <w:rPr>
          <w:rFonts w:ascii="Calibri" w:hAnsi="Calibri"/>
          <w:i/>
          <w:iCs/>
          <w:sz w:val="24"/>
          <w:szCs w:val="24"/>
          <w:lang w:val="fr-FR"/>
        </w:rPr>
        <w:t xml:space="preserve"> cu 0 (</w:t>
      </w:r>
      <w:proofErr w:type="spellStart"/>
      <w:r w:rsidRPr="00C1093A">
        <w:rPr>
          <w:rFonts w:ascii="Calibri" w:hAnsi="Calibri"/>
          <w:i/>
          <w:iCs/>
          <w:sz w:val="24"/>
          <w:szCs w:val="24"/>
          <w:lang w:val="fr-FR"/>
        </w:rPr>
        <w:t>zero</w:t>
      </w:r>
      <w:proofErr w:type="spellEnd"/>
      <w:r w:rsidRPr="00C1093A">
        <w:rPr>
          <w:rFonts w:ascii="Calibri" w:hAnsi="Calibri"/>
          <w:i/>
          <w:iCs/>
          <w:sz w:val="24"/>
          <w:szCs w:val="24"/>
          <w:lang w:val="fr-FR"/>
        </w:rPr>
        <w:t xml:space="preserve">) la </w:t>
      </w:r>
      <w:proofErr w:type="spellStart"/>
      <w:r w:rsidRPr="00C1093A">
        <w:rPr>
          <w:rFonts w:ascii="Calibri" w:hAnsi="Calibri"/>
          <w:i/>
          <w:iCs/>
          <w:sz w:val="24"/>
          <w:szCs w:val="24"/>
          <w:lang w:val="fr-FR"/>
        </w:rPr>
        <w:t>acest</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criteriu</w:t>
      </w:r>
      <w:proofErr w:type="spellEnd"/>
      <w:r w:rsidRPr="00C1093A">
        <w:rPr>
          <w:rFonts w:ascii="Calibri" w:hAnsi="Calibri"/>
          <w:i/>
          <w:iCs/>
          <w:sz w:val="24"/>
          <w:szCs w:val="24"/>
          <w:lang w:val="fr-FR"/>
        </w:rPr>
        <w:t xml:space="preserve">, va </w:t>
      </w:r>
      <w:proofErr w:type="spellStart"/>
      <w:r w:rsidRPr="00C1093A">
        <w:rPr>
          <w:rFonts w:ascii="Calibri" w:hAnsi="Calibri"/>
          <w:i/>
          <w:iCs/>
          <w:sz w:val="24"/>
          <w:szCs w:val="24"/>
          <w:lang w:val="fr-FR"/>
        </w:rPr>
        <w:t>conduce</w:t>
      </w:r>
      <w:proofErr w:type="spellEnd"/>
      <w:r w:rsidRPr="00C1093A">
        <w:rPr>
          <w:rFonts w:ascii="Calibri" w:hAnsi="Calibri"/>
          <w:i/>
          <w:iCs/>
          <w:sz w:val="24"/>
          <w:szCs w:val="24"/>
          <w:lang w:val="fr-FR"/>
        </w:rPr>
        <w:t xml:space="preserve"> la </w:t>
      </w:r>
      <w:proofErr w:type="spellStart"/>
      <w:r w:rsidRPr="00C1093A">
        <w:rPr>
          <w:rFonts w:ascii="Calibri" w:hAnsi="Calibri"/>
          <w:i/>
          <w:iCs/>
          <w:sz w:val="24"/>
          <w:szCs w:val="24"/>
          <w:lang w:val="fr-FR"/>
        </w:rPr>
        <w:t>respingerea</w:t>
      </w:r>
      <w:proofErr w:type="spellEnd"/>
      <w:r w:rsidRPr="00C1093A">
        <w:rPr>
          <w:rFonts w:ascii="Calibri" w:hAnsi="Calibri"/>
          <w:i/>
          <w:iCs/>
          <w:sz w:val="24"/>
          <w:szCs w:val="24"/>
          <w:lang w:val="fr-FR"/>
        </w:rPr>
        <w:t xml:space="preserve"> </w:t>
      </w:r>
      <w:proofErr w:type="spellStart"/>
      <w:r w:rsidRPr="00C1093A">
        <w:rPr>
          <w:rFonts w:ascii="Calibri" w:hAnsi="Calibri"/>
          <w:i/>
          <w:iCs/>
          <w:sz w:val="24"/>
          <w:szCs w:val="24"/>
          <w:lang w:val="fr-FR"/>
        </w:rPr>
        <w:t>proiectului</w:t>
      </w:r>
      <w:proofErr w:type="spellEnd"/>
      <w:r w:rsidRPr="00C1093A">
        <w:rPr>
          <w:rFonts w:ascii="Calibri" w:hAnsi="Calibri"/>
          <w:i/>
          <w:iCs/>
          <w:sz w:val="24"/>
          <w:szCs w:val="24"/>
          <w:lang w:val="fr-FR"/>
        </w:rPr>
        <w:t xml:space="preserve"> de la </w:t>
      </w:r>
      <w:proofErr w:type="spellStart"/>
      <w:r w:rsidRPr="00C1093A">
        <w:rPr>
          <w:rFonts w:ascii="Calibri" w:hAnsi="Calibri"/>
          <w:i/>
          <w:iCs/>
          <w:sz w:val="24"/>
          <w:szCs w:val="24"/>
          <w:lang w:val="fr-FR"/>
        </w:rPr>
        <w:t>finantare</w:t>
      </w:r>
      <w:proofErr w:type="spellEnd"/>
      <w:r w:rsidRPr="00C1093A">
        <w:rPr>
          <w:rFonts w:ascii="Calibri" w:hAnsi="Calibri"/>
          <w:i/>
          <w:iCs/>
          <w:sz w:val="24"/>
          <w:szCs w:val="24"/>
          <w:lang w:val="fr-FR"/>
        </w:rPr>
        <w:t>.</w:t>
      </w:r>
    </w:p>
    <w:p w14:paraId="692E12A4" w14:textId="77777777" w:rsidR="00983B4B" w:rsidRPr="00C1093A" w:rsidRDefault="00983B4B" w:rsidP="00983B4B">
      <w:pPr>
        <w:spacing w:before="0" w:after="0" w:line="256" w:lineRule="auto"/>
        <w:jc w:val="both"/>
        <w:rPr>
          <w:rFonts w:ascii="Calibri" w:hAnsi="Calibri"/>
          <w:sz w:val="24"/>
          <w:szCs w:val="24"/>
          <w:lang w:val="fr-FR"/>
        </w:rPr>
      </w:pPr>
    </w:p>
    <w:p w14:paraId="091E8075" w14:textId="5DCC6A54" w:rsidR="00933811" w:rsidRPr="00C1093A" w:rsidRDefault="00933811" w:rsidP="00E07D7E">
      <w:pPr>
        <w:pStyle w:val="Heading2"/>
        <w:numPr>
          <w:ilvl w:val="1"/>
          <w:numId w:val="37"/>
        </w:numPr>
        <w:rPr>
          <w:rFonts w:ascii="Calibri" w:hAnsi="Calibri" w:cs="Calibri"/>
        </w:rPr>
      </w:pPr>
      <w:bookmarkStart w:id="178" w:name="_Toc154146177"/>
      <w:r w:rsidRPr="00C1093A">
        <w:rPr>
          <w:rFonts w:ascii="Calibri" w:hAnsi="Calibri" w:cs="Calibri"/>
        </w:rPr>
        <w:t>Aplicarea pragului de calitate</w:t>
      </w:r>
      <w:bookmarkEnd w:id="178"/>
    </w:p>
    <w:p w14:paraId="2CB74356" w14:textId="740D26AB" w:rsidR="00925B43" w:rsidRPr="00C1093A" w:rsidRDefault="00925B43" w:rsidP="00F136CA">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Pragul de calitate reprezintă </w:t>
      </w:r>
      <w:r w:rsidRPr="00C1093A">
        <w:rPr>
          <w:rFonts w:ascii="Calibri" w:hAnsi="Calibri"/>
          <w:b/>
          <w:bCs/>
          <w:sz w:val="24"/>
          <w:szCs w:val="24"/>
          <w:lang w:eastAsia="en-GB"/>
        </w:rPr>
        <w:t xml:space="preserve">punctajul minim obligatoriu de 50 de puncte </w:t>
      </w:r>
      <w:r w:rsidRPr="00C1093A">
        <w:rPr>
          <w:rFonts w:ascii="Calibri" w:hAnsi="Calibri"/>
          <w:sz w:val="24"/>
          <w:szCs w:val="24"/>
          <w:lang w:eastAsia="en-GB"/>
        </w:rPr>
        <w:t>obținut în urma</w:t>
      </w:r>
      <w:r w:rsidR="00F136CA" w:rsidRPr="00C1093A">
        <w:rPr>
          <w:rFonts w:ascii="Calibri" w:hAnsi="Calibri"/>
          <w:sz w:val="24"/>
          <w:szCs w:val="24"/>
          <w:lang w:eastAsia="en-GB"/>
        </w:rPr>
        <w:t xml:space="preserve"> evaluarii</w:t>
      </w:r>
      <w:r w:rsidRPr="00C1093A">
        <w:rPr>
          <w:rFonts w:ascii="Calibri" w:hAnsi="Calibri"/>
          <w:b/>
          <w:bCs/>
          <w:sz w:val="24"/>
          <w:szCs w:val="24"/>
          <w:lang w:eastAsia="en-GB"/>
        </w:rPr>
        <w:t xml:space="preserve">.  </w:t>
      </w:r>
    </w:p>
    <w:p w14:paraId="0D9F0CE4" w14:textId="77777777" w:rsidR="00925B43" w:rsidRPr="00C1093A" w:rsidRDefault="00925B43" w:rsidP="00925B43">
      <w:pPr>
        <w:autoSpaceDE w:val="0"/>
        <w:autoSpaceDN w:val="0"/>
        <w:adjustRightInd w:val="0"/>
        <w:spacing w:before="0" w:after="0"/>
        <w:jc w:val="both"/>
        <w:rPr>
          <w:rFonts w:ascii="Calibri" w:hAnsi="Calibri"/>
          <w:sz w:val="24"/>
          <w:szCs w:val="24"/>
        </w:rPr>
      </w:pPr>
    </w:p>
    <w:p w14:paraId="0287FDCE" w14:textId="7E70AE64" w:rsidR="00933811" w:rsidRPr="00C1093A" w:rsidRDefault="00933811" w:rsidP="00E07D7E">
      <w:pPr>
        <w:pStyle w:val="Heading2"/>
        <w:numPr>
          <w:ilvl w:val="1"/>
          <w:numId w:val="37"/>
        </w:numPr>
        <w:rPr>
          <w:rFonts w:ascii="Calibri" w:hAnsi="Calibri" w:cs="Calibri"/>
        </w:rPr>
      </w:pPr>
      <w:bookmarkStart w:id="179" w:name="_Toc154146178"/>
      <w:r w:rsidRPr="00C1093A">
        <w:rPr>
          <w:rFonts w:ascii="Calibri" w:hAnsi="Calibri" w:cs="Calibri"/>
        </w:rPr>
        <w:t>Aplicarea pragului de excelență</w:t>
      </w:r>
      <w:bookmarkEnd w:id="179"/>
    </w:p>
    <w:p w14:paraId="5F04F7A7" w14:textId="754AE43A" w:rsidR="00F136CA" w:rsidRPr="00C1093A" w:rsidRDefault="00F136CA" w:rsidP="00F136CA">
      <w:pPr>
        <w:autoSpaceDE w:val="0"/>
        <w:autoSpaceDN w:val="0"/>
        <w:adjustRightInd w:val="0"/>
        <w:spacing w:before="0" w:after="0"/>
        <w:jc w:val="both"/>
        <w:rPr>
          <w:rFonts w:ascii="Calibri" w:hAnsi="Calibri"/>
          <w:i/>
          <w:iCs/>
          <w:sz w:val="24"/>
          <w:szCs w:val="24"/>
          <w:lang w:eastAsia="en-GB"/>
        </w:rPr>
      </w:pPr>
      <w:bookmarkStart w:id="180" w:name="_Hlk136178807"/>
      <w:r w:rsidRPr="00C1093A">
        <w:rPr>
          <w:rFonts w:ascii="Calibri" w:hAnsi="Calibr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C1093A">
        <w:rPr>
          <w:rFonts w:ascii="Calibri" w:hAnsi="Calibri"/>
          <w:b/>
          <w:bCs/>
          <w:sz w:val="24"/>
          <w:szCs w:val="24"/>
          <w:lang w:eastAsia="en-GB"/>
        </w:rPr>
        <w:t xml:space="preserve">70 de puncte, prag de excelență </w:t>
      </w:r>
      <w:r w:rsidRPr="00C1093A">
        <w:rPr>
          <w:rFonts w:ascii="Calibri" w:hAnsi="Calibri"/>
          <w:sz w:val="24"/>
          <w:szCs w:val="24"/>
          <w:lang w:eastAsia="en-GB"/>
        </w:rPr>
        <w:t>și să nu fi fost notat cu 0 în etapa de evaluare tehnico-financiară conform detaliilor de completare a grilei, cu încadrarea în alocarea financiară a apelului de proiecte</w:t>
      </w:r>
      <w:r w:rsidRPr="00C1093A">
        <w:rPr>
          <w:rFonts w:ascii="Calibri" w:hAnsi="Calibri"/>
          <w:i/>
          <w:iCs/>
          <w:sz w:val="24"/>
          <w:szCs w:val="24"/>
          <w:lang w:eastAsia="en-GB"/>
        </w:rPr>
        <w:t xml:space="preserve">. </w:t>
      </w:r>
      <w:r w:rsidRPr="00C1093A">
        <w:rPr>
          <w:rFonts w:ascii="Calibri" w:hAnsi="Calibri"/>
          <w:sz w:val="24"/>
          <w:szCs w:val="24"/>
        </w:rPr>
        <w:t xml:space="preserve">Mecanismul de implementare, inclusiv </w:t>
      </w:r>
      <w:r w:rsidR="00E077AA" w:rsidRPr="00C1093A">
        <w:rPr>
          <w:rFonts w:ascii="Calibri" w:hAnsi="Calibri"/>
          <w:sz w:val="24"/>
          <w:szCs w:val="24"/>
        </w:rPr>
        <w:t>departajarea in cazul proiectelor care obtin acelasi punctaj</w:t>
      </w:r>
      <w:r w:rsidR="00E972EE" w:rsidRPr="00C1093A">
        <w:rPr>
          <w:rFonts w:ascii="Calibri" w:hAnsi="Calibri"/>
          <w:sz w:val="24"/>
          <w:szCs w:val="24"/>
        </w:rPr>
        <w:t xml:space="preserve"> si</w:t>
      </w:r>
      <w:r w:rsidR="00E077AA" w:rsidRPr="00C1093A">
        <w:rPr>
          <w:rFonts w:ascii="Calibri" w:hAnsi="Calibri"/>
          <w:sz w:val="24"/>
          <w:szCs w:val="24"/>
        </w:rPr>
        <w:t xml:space="preserve"> </w:t>
      </w:r>
      <w:r w:rsidRPr="00C1093A">
        <w:rPr>
          <w:rFonts w:ascii="Calibri" w:hAnsi="Calibri"/>
          <w:sz w:val="24"/>
          <w:szCs w:val="24"/>
        </w:rPr>
        <w:t>modalitatea de tratare a situațiilor în care bugetul proiectelor care întrunesc pragul de excelență depășește bugetul alocat apelului de proiecte și limitele pragurilor valorice</w:t>
      </w:r>
      <w:r w:rsidR="00E077AA" w:rsidRPr="00C1093A">
        <w:rPr>
          <w:rFonts w:ascii="Calibri" w:hAnsi="Calibri"/>
          <w:sz w:val="24"/>
          <w:szCs w:val="24"/>
        </w:rPr>
        <w:t xml:space="preserve">, </w:t>
      </w:r>
      <w:r w:rsidR="00E972EE" w:rsidRPr="00C1093A">
        <w:rPr>
          <w:rFonts w:ascii="Calibri" w:hAnsi="Calibri"/>
          <w:sz w:val="24"/>
          <w:szCs w:val="24"/>
        </w:rPr>
        <w:t xml:space="preserve">vor di detaliate in Metodologia privind selectia proiectelor in cadrul PR SE 2021-2027, metodologie </w:t>
      </w:r>
      <w:r w:rsidRPr="00C1093A">
        <w:rPr>
          <w:rFonts w:ascii="Calibri" w:hAnsi="Calibri"/>
          <w:sz w:val="24"/>
          <w:szCs w:val="24"/>
        </w:rPr>
        <w:t>aprobă prin decizia CM PR SE.</w:t>
      </w:r>
    </w:p>
    <w:bookmarkEnd w:id="180"/>
    <w:p w14:paraId="5086D3AF" w14:textId="77777777" w:rsidR="001C7874" w:rsidRPr="00C1093A" w:rsidRDefault="001C7874" w:rsidP="001C7874">
      <w:pPr>
        <w:autoSpaceDE w:val="0"/>
        <w:autoSpaceDN w:val="0"/>
        <w:adjustRightInd w:val="0"/>
        <w:spacing w:before="0" w:after="0" w:line="259" w:lineRule="auto"/>
        <w:jc w:val="both"/>
        <w:rPr>
          <w:rFonts w:ascii="Calibri" w:hAnsi="Calibri"/>
          <w:sz w:val="24"/>
          <w:szCs w:val="24"/>
          <w:lang w:eastAsia="en-GB"/>
        </w:rPr>
      </w:pPr>
    </w:p>
    <w:p w14:paraId="7E2496B0" w14:textId="4305CC99" w:rsidR="001C7874" w:rsidRPr="00C1093A" w:rsidRDefault="001C7874" w:rsidP="001C7874">
      <w:pPr>
        <w:autoSpaceDE w:val="0"/>
        <w:autoSpaceDN w:val="0"/>
        <w:adjustRightInd w:val="0"/>
        <w:spacing w:before="0" w:after="0" w:line="259" w:lineRule="auto"/>
        <w:jc w:val="both"/>
        <w:rPr>
          <w:rFonts w:ascii="Calibri" w:hAnsi="Calibri"/>
          <w:sz w:val="24"/>
          <w:szCs w:val="24"/>
          <w:lang w:eastAsia="en-GB"/>
        </w:rPr>
      </w:pPr>
      <w:bookmarkStart w:id="181" w:name="_Hlk154090308"/>
      <w:r w:rsidRPr="00C1093A">
        <w:rPr>
          <w:rFonts w:ascii="Calibri" w:hAnsi="Calibri"/>
          <w:sz w:val="24"/>
          <w:szCs w:val="24"/>
          <w:lang w:eastAsia="en-GB"/>
        </w:rPr>
        <w:t>Finantarea cererilor de finantare se va face dupa cum urmeaza:</w:t>
      </w:r>
    </w:p>
    <w:p w14:paraId="5CB5D6A5" w14:textId="77777777" w:rsidR="001C7874" w:rsidRPr="00C1093A" w:rsidRDefault="001C7874" w:rsidP="00E07D7E">
      <w:pPr>
        <w:numPr>
          <w:ilvl w:val="0"/>
          <w:numId w:val="57"/>
        </w:numPr>
        <w:autoSpaceDE w:val="0"/>
        <w:autoSpaceDN w:val="0"/>
        <w:adjustRightInd w:val="0"/>
        <w:spacing w:before="0" w:after="0" w:line="259" w:lineRule="auto"/>
        <w:jc w:val="both"/>
        <w:rPr>
          <w:rFonts w:ascii="Calibri" w:hAnsi="Calibri"/>
          <w:sz w:val="24"/>
          <w:szCs w:val="24"/>
          <w:lang w:eastAsia="en-GB"/>
        </w:rPr>
      </w:pPr>
      <w:r w:rsidRPr="00C1093A">
        <w:rPr>
          <w:rFonts w:ascii="Calibri" w:hAnsi="Calibri"/>
          <w:sz w:val="24"/>
          <w:szCs w:val="24"/>
          <w:lang w:eastAsia="en-GB"/>
        </w:rPr>
        <w:t>Obtin 70 puncte in etapa de evaluare tehnico-financiara;</w:t>
      </w:r>
    </w:p>
    <w:p w14:paraId="46F869C2" w14:textId="44D5C04C" w:rsidR="001C7874" w:rsidRPr="00C1093A" w:rsidRDefault="001C7874" w:rsidP="00E07D7E">
      <w:pPr>
        <w:numPr>
          <w:ilvl w:val="0"/>
          <w:numId w:val="57"/>
        </w:numPr>
        <w:autoSpaceDE w:val="0"/>
        <w:autoSpaceDN w:val="0"/>
        <w:adjustRightInd w:val="0"/>
        <w:spacing w:before="0" w:after="0" w:line="259" w:lineRule="auto"/>
        <w:jc w:val="both"/>
        <w:rPr>
          <w:rFonts w:ascii="Calibri" w:hAnsi="Calibri"/>
          <w:sz w:val="24"/>
          <w:szCs w:val="24"/>
          <w:lang w:eastAsia="en-GB"/>
        </w:rPr>
      </w:pPr>
      <w:r w:rsidRPr="00C1093A">
        <w:rPr>
          <w:rFonts w:ascii="Calibri" w:hAnsi="Calibri"/>
          <w:sz w:val="24"/>
          <w:szCs w:val="24"/>
          <w:lang w:eastAsia="en-GB"/>
        </w:rPr>
        <w:t xml:space="preserve">Se incadreaza in alocarea </w:t>
      </w:r>
      <w:r w:rsidRPr="00C1093A">
        <w:rPr>
          <w:rFonts w:ascii="Calibri" w:hAnsi="Calibri"/>
          <w:sz w:val="24"/>
          <w:szCs w:val="24"/>
        </w:rPr>
        <w:t>apelului/supracontractarea aprobata, prin luarea in considerare a ordinii de depunere a cererilor de finantare.</w:t>
      </w:r>
    </w:p>
    <w:p w14:paraId="42FE0DF2" w14:textId="77777777" w:rsidR="001C7874" w:rsidRPr="00C1093A" w:rsidRDefault="001C7874" w:rsidP="001C7874">
      <w:pPr>
        <w:autoSpaceDE w:val="0"/>
        <w:autoSpaceDN w:val="0"/>
        <w:adjustRightInd w:val="0"/>
        <w:spacing w:after="0"/>
        <w:jc w:val="both"/>
        <w:rPr>
          <w:rFonts w:ascii="Calibri" w:hAnsi="Calibri"/>
          <w:sz w:val="24"/>
          <w:szCs w:val="24"/>
          <w:lang w:eastAsia="en-GB"/>
        </w:rPr>
      </w:pPr>
      <w:r w:rsidRPr="00C1093A">
        <w:rPr>
          <w:rFonts w:ascii="Calibri" w:hAnsi="Calibri"/>
          <w:sz w:val="24"/>
          <w:szCs w:val="24"/>
        </w:rPr>
        <w:t>Prin aplicarea acestui mecanism de finantare, in cazul in care finantarea nerambursabila totala a proiectelor care întrunesc pragul de excelență depășește bugetul alocat apelului, se asigura  finantarea acestora in functie de ordinea depunerii (luand in considerare perioada de depunere a proiectelor de minim 6 luni, precum si faptul ca procesul de evaluare, selectie si contractare este unul desfasurat continuu pe masura depunerii proiectelor).</w:t>
      </w:r>
    </w:p>
    <w:p w14:paraId="2769C7EB" w14:textId="0D6C460B" w:rsidR="001C7874" w:rsidRPr="00C1093A" w:rsidRDefault="001C7874" w:rsidP="001C7874">
      <w:pPr>
        <w:autoSpaceDE w:val="0"/>
        <w:autoSpaceDN w:val="0"/>
        <w:adjustRightInd w:val="0"/>
        <w:spacing w:after="0"/>
        <w:jc w:val="both"/>
        <w:rPr>
          <w:rFonts w:ascii="Calibri" w:hAnsi="Calibri"/>
          <w:sz w:val="24"/>
          <w:szCs w:val="24"/>
          <w:lang w:eastAsia="en-GB"/>
        </w:rPr>
      </w:pPr>
      <w:bookmarkStart w:id="182" w:name="_Hlk154090324"/>
      <w:bookmarkEnd w:id="181"/>
      <w:r w:rsidRPr="00C1093A">
        <w:rPr>
          <w:rFonts w:ascii="Calibri" w:hAnsi="Calibri"/>
          <w:sz w:val="24"/>
          <w:szCs w:val="24"/>
          <w:lang w:eastAsia="en-GB"/>
        </w:rPr>
        <w:t xml:space="preserve">Toate </w:t>
      </w:r>
      <w:proofErr w:type="spellStart"/>
      <w:r w:rsidRPr="00C1093A">
        <w:rPr>
          <w:rFonts w:ascii="Calibri" w:hAnsi="Calibri"/>
          <w:sz w:val="24"/>
          <w:szCs w:val="24"/>
          <w:lang w:val="fr-FR" w:eastAsia="en-GB"/>
        </w:rPr>
        <w:t>cererile</w:t>
      </w:r>
      <w:proofErr w:type="spellEnd"/>
      <w:r w:rsidRPr="00C1093A">
        <w:rPr>
          <w:rFonts w:ascii="Calibri" w:hAnsi="Calibri"/>
          <w:sz w:val="24"/>
          <w:szCs w:val="24"/>
          <w:lang w:val="fr-FR" w:eastAsia="en-GB"/>
        </w:rPr>
        <w:t xml:space="preserve"> de </w:t>
      </w:r>
      <w:proofErr w:type="spellStart"/>
      <w:r w:rsidRPr="00C1093A">
        <w:rPr>
          <w:rFonts w:ascii="Calibri" w:hAnsi="Calibri"/>
          <w:sz w:val="24"/>
          <w:szCs w:val="24"/>
          <w:lang w:val="fr-FR" w:eastAsia="en-GB"/>
        </w:rPr>
        <w:t>finanțare</w:t>
      </w:r>
      <w:proofErr w:type="spellEnd"/>
      <w:r w:rsidRPr="00C1093A">
        <w:rPr>
          <w:rFonts w:ascii="Calibri" w:hAnsi="Calibri"/>
          <w:sz w:val="24"/>
          <w:szCs w:val="24"/>
          <w:lang w:eastAsia="en-GB"/>
        </w:rPr>
        <w:t xml:space="preserve"> aflate între pragul minim de contractare si </w:t>
      </w:r>
      <w:r w:rsidRPr="00C1093A">
        <w:rPr>
          <w:rFonts w:ascii="Calibri" w:hAnsi="Calibri"/>
          <w:b/>
          <w:bCs/>
          <w:sz w:val="24"/>
          <w:szCs w:val="24"/>
          <w:lang w:eastAsia="en-GB"/>
        </w:rPr>
        <w:t xml:space="preserve">punctajul minim obligatoriu de 50 de puncte </w:t>
      </w:r>
      <w:r w:rsidRPr="00C1093A">
        <w:rPr>
          <w:rFonts w:ascii="Calibri" w:hAnsi="Calibri"/>
          <w:sz w:val="24"/>
          <w:szCs w:val="24"/>
          <w:lang w:eastAsia="en-GB"/>
        </w:rPr>
        <w:t xml:space="preserve">vor fi ordonate în funcție de punctajul obținut și vor intra în contractare în limita alocării disponibile apelului. Ordinea finanțării cererilor de finanțare este ordinea descrescătoare a punctajelor obținute în urma evaluării tehnice și financiare și după soluționarea tuturor contestațiilor, cu condiția respectării criteriilor de conformitate și eligibilitate, în concordanță cu prevederile ghidului. </w:t>
      </w:r>
    </w:p>
    <w:bookmarkEnd w:id="182"/>
    <w:p w14:paraId="0DC7BF62" w14:textId="77777777" w:rsidR="001C7874" w:rsidRPr="00C1093A" w:rsidRDefault="001C7874" w:rsidP="001C7874">
      <w:pPr>
        <w:autoSpaceDE w:val="0"/>
        <w:autoSpaceDN w:val="0"/>
        <w:adjustRightInd w:val="0"/>
        <w:spacing w:after="0"/>
        <w:jc w:val="both"/>
        <w:rPr>
          <w:rFonts w:ascii="Calibri" w:hAnsi="Calibri"/>
          <w:sz w:val="24"/>
          <w:szCs w:val="24"/>
          <w:lang w:eastAsia="en-GB"/>
        </w:rPr>
      </w:pPr>
    </w:p>
    <w:p w14:paraId="305FEC9A" w14:textId="38B38206" w:rsidR="00933811" w:rsidRPr="00C1093A" w:rsidRDefault="00933811" w:rsidP="00E07D7E">
      <w:pPr>
        <w:pStyle w:val="Heading2"/>
        <w:numPr>
          <w:ilvl w:val="1"/>
          <w:numId w:val="37"/>
        </w:numPr>
        <w:rPr>
          <w:rFonts w:ascii="Calibri" w:hAnsi="Calibri" w:cs="Calibri"/>
        </w:rPr>
      </w:pPr>
      <w:bookmarkStart w:id="183" w:name="_Toc154146179"/>
      <w:r w:rsidRPr="00C1093A">
        <w:rPr>
          <w:rFonts w:ascii="Calibri" w:hAnsi="Calibri" w:cs="Calibri"/>
        </w:rPr>
        <w:lastRenderedPageBreak/>
        <w:t>Notificarea rezultatului evaluării tehnice și financiare</w:t>
      </w:r>
      <w:bookmarkEnd w:id="183"/>
    </w:p>
    <w:p w14:paraId="0561AB23" w14:textId="2A5FB404" w:rsidR="00B057C3" w:rsidRPr="00C1093A" w:rsidRDefault="00B057C3" w:rsidP="00B057C3">
      <w:pPr>
        <w:spacing w:before="0" w:after="0"/>
        <w:jc w:val="both"/>
        <w:rPr>
          <w:rFonts w:ascii="Calibri" w:hAnsi="Calibri"/>
          <w:sz w:val="24"/>
          <w:szCs w:val="24"/>
        </w:rPr>
      </w:pPr>
      <w:r w:rsidRPr="00C1093A">
        <w:rPr>
          <w:rFonts w:ascii="Calibri" w:hAnsi="Calibri"/>
          <w:sz w:val="24"/>
          <w:szCs w:val="24"/>
        </w:rPr>
        <w:t xml:space="preserve">Etapa de evaluare tehnică și financiară se poate încheia cu recomandări de corelări/observații, și depunctare dacă este cazul, cu condiția ca  aceste aspecte </w:t>
      </w:r>
      <w:r w:rsidR="00E85715" w:rsidRPr="00C1093A">
        <w:rPr>
          <w:rFonts w:ascii="Calibri" w:hAnsi="Calibri"/>
          <w:sz w:val="24"/>
          <w:szCs w:val="24"/>
        </w:rPr>
        <w:t>sa</w:t>
      </w:r>
      <w:r w:rsidRPr="00C1093A">
        <w:rPr>
          <w:rFonts w:ascii="Calibri" w:hAnsi="Calibri"/>
          <w:sz w:val="24"/>
          <w:szCs w:val="24"/>
        </w:rPr>
        <w:t xml:space="preserve"> nu vizeze criteriile verificate in cadrul etapei de evaluare tehnico-financiara si nici documnetele care au stat la baza analizei.</w:t>
      </w:r>
    </w:p>
    <w:p w14:paraId="6A755F33" w14:textId="77777777" w:rsidR="00B057C3" w:rsidRPr="00C1093A" w:rsidRDefault="00B057C3" w:rsidP="00B057C3">
      <w:pPr>
        <w:tabs>
          <w:tab w:val="left" w:pos="284"/>
        </w:tabs>
        <w:spacing w:before="0" w:after="0"/>
        <w:jc w:val="both"/>
        <w:rPr>
          <w:rFonts w:ascii="Calibri" w:hAnsi="Calibri"/>
          <w:sz w:val="24"/>
          <w:szCs w:val="24"/>
        </w:rPr>
      </w:pPr>
    </w:p>
    <w:p w14:paraId="0EEF105F" w14:textId="47B79FAC" w:rsidR="00B057C3" w:rsidRPr="00C1093A" w:rsidRDefault="00B057C3" w:rsidP="00B057C3">
      <w:pPr>
        <w:tabs>
          <w:tab w:val="left" w:pos="284"/>
        </w:tabs>
        <w:spacing w:before="0" w:after="0"/>
        <w:jc w:val="both"/>
        <w:rPr>
          <w:rFonts w:ascii="Calibri" w:hAnsi="Calibri"/>
          <w:sz w:val="24"/>
          <w:szCs w:val="24"/>
        </w:rPr>
      </w:pPr>
      <w:r w:rsidRPr="00C1093A">
        <w:rPr>
          <w:rFonts w:ascii="Calibri" w:hAnsi="Calibri"/>
          <w:sz w:val="24"/>
          <w:szCs w:val="24"/>
        </w:rPr>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C1093A" w:rsidRDefault="00B057C3" w:rsidP="00B057C3">
      <w:pPr>
        <w:spacing w:before="0" w:after="0"/>
        <w:jc w:val="both"/>
        <w:rPr>
          <w:rFonts w:ascii="Calibri" w:hAnsi="Calibri"/>
          <w:sz w:val="24"/>
          <w:szCs w:val="24"/>
        </w:rPr>
      </w:pPr>
    </w:p>
    <w:p w14:paraId="1AC2AC8D" w14:textId="08ED8919" w:rsidR="00B057C3" w:rsidRPr="00C1093A" w:rsidRDefault="00B057C3" w:rsidP="00B057C3">
      <w:pPr>
        <w:spacing w:before="0" w:after="0"/>
        <w:jc w:val="both"/>
        <w:rPr>
          <w:rFonts w:ascii="Calibri" w:hAnsi="Calibri"/>
          <w:sz w:val="24"/>
          <w:szCs w:val="24"/>
        </w:rPr>
      </w:pPr>
      <w:r w:rsidRPr="00C1093A">
        <w:rPr>
          <w:rFonts w:ascii="Calibri" w:hAnsi="Calibr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39626754" w14:textId="7173C875" w:rsidR="00B057C3" w:rsidRPr="00C1093A" w:rsidRDefault="00B057C3" w:rsidP="00B057C3">
      <w:pPr>
        <w:spacing w:before="0" w:after="0"/>
        <w:jc w:val="both"/>
        <w:rPr>
          <w:rFonts w:ascii="Calibri" w:hAnsi="Calibri"/>
          <w:sz w:val="24"/>
          <w:szCs w:val="24"/>
        </w:rPr>
      </w:pPr>
      <w:r w:rsidRPr="00C1093A">
        <w:rPr>
          <w:rFonts w:ascii="Calibri" w:hAnsi="Calibri"/>
          <w:sz w:val="24"/>
          <w:szCs w:val="24"/>
        </w:rPr>
        <w:t xml:space="preserve">Împotriva rezultatului evaluării tehnice și financiare, solicitantul poate formula contestație în termenele prevăzute în Ghidul Solicitantului în termen de </w:t>
      </w:r>
      <w:r w:rsidR="00670642" w:rsidRPr="00C1093A">
        <w:rPr>
          <w:rFonts w:ascii="Calibri" w:hAnsi="Calibri"/>
          <w:sz w:val="24"/>
          <w:szCs w:val="24"/>
        </w:rPr>
        <w:t>30</w:t>
      </w:r>
      <w:r w:rsidRPr="00C1093A">
        <w:rPr>
          <w:rFonts w:ascii="Calibri" w:hAnsi="Calibri"/>
          <w:sz w:val="24"/>
          <w:szCs w:val="24"/>
        </w:rPr>
        <w:t xml:space="preserve"> zile </w:t>
      </w:r>
      <w:r w:rsidR="00764984" w:rsidRPr="00C1093A">
        <w:rPr>
          <w:rFonts w:ascii="Calibri" w:hAnsi="Calibri"/>
          <w:sz w:val="24"/>
          <w:szCs w:val="24"/>
        </w:rPr>
        <w:t>calendaristice</w:t>
      </w:r>
      <w:r w:rsidRPr="00C1093A">
        <w:rPr>
          <w:rFonts w:ascii="Calibri" w:hAnsi="Calibri"/>
          <w:sz w:val="24"/>
          <w:szCs w:val="24"/>
        </w:rPr>
        <w:t xml:space="preserve">, calculate de la data comunicării rezultatului evaluării, detalii </w:t>
      </w:r>
      <w:r w:rsidR="00F136CA" w:rsidRPr="00C1093A">
        <w:rPr>
          <w:rFonts w:ascii="Calibri" w:hAnsi="Calibri"/>
          <w:sz w:val="24"/>
          <w:szCs w:val="24"/>
        </w:rPr>
        <w:t>fiind</w:t>
      </w:r>
      <w:r w:rsidRPr="00C1093A">
        <w:rPr>
          <w:rFonts w:ascii="Calibri" w:hAnsi="Calibri"/>
          <w:sz w:val="24"/>
          <w:szCs w:val="24"/>
        </w:rPr>
        <w:t xml:space="preserve"> prezentate in secțiunea </w:t>
      </w:r>
      <w:r w:rsidR="00564433" w:rsidRPr="00C1093A">
        <w:rPr>
          <w:rFonts w:ascii="Calibri" w:hAnsi="Calibri"/>
          <w:sz w:val="24"/>
          <w:szCs w:val="24"/>
        </w:rPr>
        <w:t>8.8</w:t>
      </w:r>
      <w:r w:rsidRPr="00C1093A">
        <w:rPr>
          <w:rFonts w:ascii="Calibri" w:hAnsi="Calibri"/>
          <w:sz w:val="24"/>
          <w:szCs w:val="24"/>
        </w:rPr>
        <w:t>.</w:t>
      </w:r>
    </w:p>
    <w:p w14:paraId="0F22CDA5" w14:textId="77777777" w:rsidR="00B057C3" w:rsidRPr="00C1093A" w:rsidRDefault="00B057C3" w:rsidP="00B057C3">
      <w:pPr>
        <w:spacing w:before="0" w:after="0"/>
        <w:jc w:val="both"/>
        <w:rPr>
          <w:rFonts w:ascii="Calibri" w:hAnsi="Calibri"/>
          <w:sz w:val="24"/>
          <w:szCs w:val="24"/>
        </w:rPr>
      </w:pPr>
      <w:r w:rsidRPr="00C1093A">
        <w:rPr>
          <w:rFonts w:ascii="Calibri" w:hAnsi="Calibri"/>
          <w:sz w:val="24"/>
          <w:szCs w:val="24"/>
        </w:rPr>
        <w:t>De asemenea, în cazul proiectelor care au obținut punctajul minim, însă nu intră în alocarea financiară a apelului de proiecte, AM va notifica solicitanții asupra situației proiectului.</w:t>
      </w:r>
    </w:p>
    <w:p w14:paraId="4537FB66" w14:textId="1AD48996" w:rsidR="00B057C3" w:rsidRPr="00C1093A" w:rsidRDefault="00B057C3" w:rsidP="00B057C3">
      <w:pPr>
        <w:tabs>
          <w:tab w:val="left" w:pos="1134"/>
        </w:tabs>
        <w:spacing w:before="0" w:after="0"/>
        <w:jc w:val="both"/>
        <w:rPr>
          <w:rFonts w:ascii="Calibri" w:hAnsi="Calibri"/>
          <w:sz w:val="24"/>
          <w:szCs w:val="24"/>
        </w:rPr>
      </w:pPr>
      <w:r w:rsidRPr="00C1093A">
        <w:rPr>
          <w:rFonts w:ascii="Calibri" w:hAnsi="Calibri"/>
          <w:sz w:val="24"/>
          <w:szCs w:val="24"/>
        </w:rPr>
        <w:t>Detalii despre modalitatea de acordare a punctajelor sunt menționate în grila relevantă pentru etapa de evaluare tehnică și financiară.</w:t>
      </w:r>
    </w:p>
    <w:p w14:paraId="316E2B61" w14:textId="77777777" w:rsidR="00853609" w:rsidRPr="00C1093A" w:rsidRDefault="00853609" w:rsidP="00853609">
      <w:pPr>
        <w:tabs>
          <w:tab w:val="left" w:pos="1134"/>
        </w:tabs>
        <w:spacing w:before="0" w:after="0"/>
        <w:jc w:val="both"/>
        <w:rPr>
          <w:rFonts w:ascii="Calibri" w:hAnsi="Calibri"/>
          <w:b/>
          <w:bCs/>
          <w:sz w:val="24"/>
          <w:szCs w:val="24"/>
        </w:rPr>
      </w:pPr>
    </w:p>
    <w:p w14:paraId="62697F5B" w14:textId="1094A442" w:rsidR="00853609" w:rsidRPr="00C1093A" w:rsidRDefault="00853609" w:rsidP="00853609">
      <w:pPr>
        <w:tabs>
          <w:tab w:val="left" w:pos="1134"/>
        </w:tabs>
        <w:spacing w:before="0" w:after="0"/>
        <w:jc w:val="both"/>
        <w:rPr>
          <w:rFonts w:ascii="Calibri" w:hAnsi="Calibri"/>
          <w:sz w:val="24"/>
          <w:szCs w:val="24"/>
        </w:rPr>
      </w:pPr>
      <w:r w:rsidRPr="00C1093A">
        <w:rPr>
          <w:rFonts w:ascii="Calibri" w:hAnsi="Calibri"/>
          <w:b/>
          <w:bCs/>
          <w:sz w:val="24"/>
          <w:szCs w:val="24"/>
        </w:rPr>
        <w:t xml:space="preserve">Notă! </w:t>
      </w:r>
      <w:r w:rsidRPr="00C1093A">
        <w:rPr>
          <w:rFonts w:ascii="Calibri" w:hAnsi="Calibri"/>
          <w:sz w:val="24"/>
          <w:szCs w:val="24"/>
        </w:rPr>
        <w:t>În cadrul prezentului apel de proiecte, AM pe baza pragurilor de excelență stabilite anterior, demarează în mod direct, etapa de contractare, în limita bugetului aprobat, fără  a fi necesară soluționarea contestațiilor depuse care au ca obiect rezultatele evaluării tehnice și financiare.</w:t>
      </w:r>
    </w:p>
    <w:p w14:paraId="66AEFE95" w14:textId="3CB51C7D" w:rsidR="00853609" w:rsidRPr="00C1093A" w:rsidRDefault="00853609" w:rsidP="00853609">
      <w:pPr>
        <w:spacing w:before="0" w:after="0"/>
        <w:jc w:val="both"/>
        <w:rPr>
          <w:rFonts w:ascii="Calibri" w:hAnsi="Calibri"/>
          <w:sz w:val="24"/>
          <w:szCs w:val="24"/>
        </w:rPr>
      </w:pPr>
      <w:r w:rsidRPr="00C1093A">
        <w:rPr>
          <w:rFonts w:ascii="Calibri" w:hAnsi="Calibri"/>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0FB44456" w14:textId="77777777" w:rsidR="00B057C3" w:rsidRPr="00C1093A" w:rsidRDefault="00B057C3" w:rsidP="00B057C3">
      <w:pPr>
        <w:tabs>
          <w:tab w:val="left" w:pos="1134"/>
        </w:tabs>
        <w:spacing w:before="0" w:after="0"/>
        <w:jc w:val="both"/>
        <w:rPr>
          <w:rFonts w:ascii="Calibri" w:hAnsi="Calibri"/>
          <w:b/>
          <w:bCs/>
          <w:sz w:val="24"/>
          <w:szCs w:val="24"/>
        </w:rPr>
      </w:pPr>
    </w:p>
    <w:p w14:paraId="75F8312A" w14:textId="77777777" w:rsidR="00181E8F" w:rsidRPr="00C1093A" w:rsidRDefault="00181E8F" w:rsidP="00E07D7E">
      <w:pPr>
        <w:pStyle w:val="Heading2"/>
        <w:numPr>
          <w:ilvl w:val="1"/>
          <w:numId w:val="37"/>
        </w:numPr>
        <w:rPr>
          <w:rFonts w:ascii="Calibri" w:hAnsi="Calibri" w:cs="Calibri"/>
        </w:rPr>
      </w:pPr>
      <w:bookmarkStart w:id="184" w:name="_Toc154146180"/>
      <w:r w:rsidRPr="00C1093A">
        <w:rPr>
          <w:rFonts w:ascii="Calibri" w:hAnsi="Calibri" w:cs="Calibri"/>
        </w:rPr>
        <w:t>Contestații</w:t>
      </w:r>
      <w:bookmarkEnd w:id="184"/>
    </w:p>
    <w:p w14:paraId="4D83092D" w14:textId="4A31C563" w:rsidR="00181E8F" w:rsidRPr="00C1093A" w:rsidRDefault="00181E8F" w:rsidP="00181E8F">
      <w:pPr>
        <w:spacing w:before="0" w:after="0"/>
        <w:jc w:val="both"/>
        <w:rPr>
          <w:rFonts w:ascii="Calibri" w:hAnsi="Calibri"/>
          <w:sz w:val="24"/>
          <w:szCs w:val="24"/>
        </w:rPr>
      </w:pPr>
      <w:bookmarkStart w:id="185" w:name="_Hlk92979750"/>
      <w:bookmarkStart w:id="186" w:name="_Hlk100136820"/>
      <w:r w:rsidRPr="00C1093A">
        <w:rPr>
          <w:rFonts w:ascii="Calibri" w:hAnsi="Calibri"/>
          <w:sz w:val="24"/>
          <w:szCs w:val="24"/>
        </w:rPr>
        <w:t>Împotriva deciziei de respingere a rezultatului evaluarii tehnico-financia</w:t>
      </w:r>
      <w:r w:rsidRPr="00C1093A">
        <w:rPr>
          <w:rFonts w:ascii="Calibri" w:hAnsi="Calibri"/>
          <w:b/>
          <w:sz w:val="24"/>
          <w:szCs w:val="24"/>
        </w:rPr>
        <w:t>r</w:t>
      </w:r>
      <w:r w:rsidRPr="00C1093A">
        <w:rPr>
          <w:rFonts w:ascii="Calibri" w:hAnsi="Calibri"/>
          <w:sz w:val="24"/>
          <w:szCs w:val="24"/>
        </w:rPr>
        <w:t xml:space="preserve">a/finanțării se poate formula contestație pe cale administrativă, la AM PR SE, în termenul de </w:t>
      </w:r>
      <w:r w:rsidR="00670642" w:rsidRPr="00C1093A">
        <w:rPr>
          <w:rFonts w:ascii="Calibri" w:hAnsi="Calibri"/>
          <w:sz w:val="24"/>
          <w:szCs w:val="24"/>
        </w:rPr>
        <w:t>30</w:t>
      </w:r>
      <w:r w:rsidRPr="00C1093A">
        <w:rPr>
          <w:rFonts w:ascii="Calibri" w:hAnsi="Calibri"/>
          <w:sz w:val="24"/>
          <w:szCs w:val="24"/>
        </w:rPr>
        <w:t xml:space="preserve"> zile </w:t>
      </w:r>
      <w:r w:rsidR="00DF1E48" w:rsidRPr="00C1093A">
        <w:rPr>
          <w:rFonts w:ascii="Calibri" w:hAnsi="Calibri"/>
          <w:sz w:val="24"/>
          <w:szCs w:val="24"/>
        </w:rPr>
        <w:t>calendaristice</w:t>
      </w:r>
      <w:r w:rsidRPr="00C1093A">
        <w:rPr>
          <w:rFonts w:ascii="Calibri" w:hAnsi="Calibri"/>
          <w:sz w:val="24"/>
          <w:szCs w:val="24"/>
        </w:rPr>
        <w:t xml:space="preserve">, calculat de la data de la primirii acesteia prin sistemul informatic MySMIS2021/SMIS2021+. </w:t>
      </w:r>
    </w:p>
    <w:p w14:paraId="3703D2FF" w14:textId="77777777" w:rsidR="00181E8F" w:rsidRPr="00C1093A" w:rsidRDefault="00181E8F" w:rsidP="00181E8F">
      <w:pPr>
        <w:spacing w:before="0" w:after="0"/>
        <w:jc w:val="both"/>
        <w:rPr>
          <w:rFonts w:ascii="Calibri" w:hAnsi="Calibri"/>
          <w:sz w:val="24"/>
          <w:szCs w:val="24"/>
        </w:rPr>
      </w:pPr>
    </w:p>
    <w:p w14:paraId="28C25DB3"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Contestaţia se formulează în scris va cuprinde:</w:t>
      </w:r>
    </w:p>
    <w:p w14:paraId="6503F040" w14:textId="77777777" w:rsidR="00B057C3" w:rsidRPr="00C1093A" w:rsidRDefault="00B057C3" w:rsidP="00B057C3">
      <w:pPr>
        <w:pStyle w:val="Default"/>
        <w:spacing w:after="63"/>
        <w:ind w:left="284"/>
        <w:rPr>
          <w:rFonts w:ascii="Calibri" w:hAnsi="Calibri" w:cs="Calibri"/>
          <w:color w:val="auto"/>
          <w:lang w:val="fr-FR" w:eastAsia="en-GB"/>
        </w:rPr>
      </w:pPr>
      <w:bookmarkStart w:id="187" w:name="_Hlk92874630"/>
      <w:r w:rsidRPr="00C1093A">
        <w:rPr>
          <w:rFonts w:ascii="Calibri" w:hAnsi="Calibri" w:cs="Calibri"/>
          <w:color w:val="auto"/>
          <w:lang w:val="fr-FR"/>
        </w:rPr>
        <w:t xml:space="preserve">a) </w:t>
      </w:r>
      <w:proofErr w:type="spellStart"/>
      <w:r w:rsidRPr="00C1093A">
        <w:rPr>
          <w:rFonts w:ascii="Calibri" w:hAnsi="Calibri" w:cs="Calibri"/>
          <w:color w:val="auto"/>
          <w:lang w:val="fr-FR"/>
        </w:rPr>
        <w:t>datele</w:t>
      </w:r>
      <w:proofErr w:type="spellEnd"/>
      <w:r w:rsidRPr="00C1093A">
        <w:rPr>
          <w:rFonts w:ascii="Calibri" w:hAnsi="Calibri" w:cs="Calibri"/>
          <w:color w:val="auto"/>
          <w:lang w:val="fr-FR"/>
        </w:rPr>
        <w:t xml:space="preserve"> de </w:t>
      </w:r>
      <w:proofErr w:type="spellStart"/>
      <w:r w:rsidRPr="00C1093A">
        <w:rPr>
          <w:rFonts w:ascii="Calibri" w:hAnsi="Calibri" w:cs="Calibri"/>
          <w:color w:val="auto"/>
          <w:lang w:val="fr-FR"/>
        </w:rPr>
        <w:t>identificare</w:t>
      </w:r>
      <w:proofErr w:type="spellEnd"/>
      <w:r w:rsidRPr="00C1093A">
        <w:rPr>
          <w:rFonts w:ascii="Calibri" w:hAnsi="Calibri" w:cs="Calibri"/>
          <w:color w:val="auto"/>
          <w:lang w:val="fr-FR"/>
        </w:rPr>
        <w:t xml:space="preserve"> ale </w:t>
      </w:r>
      <w:proofErr w:type="spellStart"/>
      <w:proofErr w:type="gramStart"/>
      <w:r w:rsidRPr="00C1093A">
        <w:rPr>
          <w:rFonts w:ascii="Calibri" w:hAnsi="Calibri" w:cs="Calibri"/>
          <w:color w:val="auto"/>
          <w:lang w:val="fr-FR"/>
        </w:rPr>
        <w:t>solicitantului</w:t>
      </w:r>
      <w:proofErr w:type="spellEnd"/>
      <w:r w:rsidRPr="00C1093A">
        <w:rPr>
          <w:rFonts w:ascii="Calibri" w:hAnsi="Calibri" w:cs="Calibri"/>
          <w:color w:val="auto"/>
          <w:lang w:val="fr-FR"/>
        </w:rPr>
        <w:t>:</w:t>
      </w:r>
      <w:proofErr w:type="gramEnd"/>
      <w:r w:rsidRPr="00C1093A">
        <w:rPr>
          <w:rFonts w:ascii="Calibri" w:hAnsi="Calibri" w:cs="Calibri"/>
          <w:color w:val="auto"/>
          <w:lang w:val="fr-FR"/>
        </w:rPr>
        <w:t xml:space="preserve"> </w:t>
      </w:r>
      <w:proofErr w:type="spellStart"/>
      <w:r w:rsidRPr="00C1093A">
        <w:rPr>
          <w:rFonts w:ascii="Calibri" w:hAnsi="Calibri" w:cs="Calibri"/>
          <w:color w:val="auto"/>
          <w:lang w:val="fr-FR"/>
        </w:rPr>
        <w:t>denumire</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sediu</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datele</w:t>
      </w:r>
      <w:proofErr w:type="spellEnd"/>
      <w:r w:rsidRPr="00C1093A">
        <w:rPr>
          <w:rFonts w:ascii="Calibri" w:hAnsi="Calibri" w:cs="Calibri"/>
          <w:color w:val="auto"/>
          <w:lang w:val="fr-FR"/>
        </w:rPr>
        <w:t xml:space="preserve"> de contact, </w:t>
      </w:r>
      <w:proofErr w:type="spellStart"/>
      <w:r w:rsidRPr="00C1093A">
        <w:rPr>
          <w:rFonts w:ascii="Calibri" w:hAnsi="Calibri" w:cs="Calibri"/>
          <w:color w:val="auto"/>
          <w:lang w:val="fr-FR"/>
        </w:rPr>
        <w:t>precum</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și</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alte</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atribute</w:t>
      </w:r>
      <w:proofErr w:type="spellEnd"/>
      <w:r w:rsidRPr="00C1093A">
        <w:rPr>
          <w:rFonts w:ascii="Calibri" w:hAnsi="Calibri" w:cs="Calibri"/>
          <w:color w:val="auto"/>
          <w:lang w:val="fr-FR"/>
        </w:rPr>
        <w:t xml:space="preserve"> de </w:t>
      </w:r>
      <w:proofErr w:type="spellStart"/>
      <w:r w:rsidRPr="00C1093A">
        <w:rPr>
          <w:rFonts w:ascii="Calibri" w:hAnsi="Calibri" w:cs="Calibri"/>
          <w:color w:val="auto"/>
          <w:lang w:val="fr-FR"/>
        </w:rPr>
        <w:t>identificare</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în</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condiţiile</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legii</w:t>
      </w:r>
      <w:proofErr w:type="spellEnd"/>
      <w:r w:rsidRPr="00C1093A">
        <w:rPr>
          <w:rFonts w:ascii="Calibri" w:hAnsi="Calibri" w:cs="Calibri"/>
          <w:color w:val="auto"/>
          <w:lang w:val="fr-FR"/>
        </w:rPr>
        <w:t xml:space="preserve">, cum </w:t>
      </w:r>
      <w:proofErr w:type="spellStart"/>
      <w:r w:rsidRPr="00C1093A">
        <w:rPr>
          <w:rFonts w:ascii="Calibri" w:hAnsi="Calibri" w:cs="Calibri"/>
          <w:color w:val="auto"/>
          <w:lang w:val="fr-FR"/>
        </w:rPr>
        <w:t>sunt</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numărul</w:t>
      </w:r>
      <w:proofErr w:type="spellEnd"/>
      <w:r w:rsidRPr="00C1093A">
        <w:rPr>
          <w:rFonts w:ascii="Calibri" w:hAnsi="Calibri" w:cs="Calibri"/>
          <w:color w:val="auto"/>
          <w:lang w:val="fr-FR"/>
        </w:rPr>
        <w:t xml:space="preserve"> de </w:t>
      </w:r>
      <w:proofErr w:type="spellStart"/>
      <w:r w:rsidRPr="00C1093A">
        <w:rPr>
          <w:rFonts w:ascii="Calibri" w:hAnsi="Calibri" w:cs="Calibri"/>
          <w:color w:val="auto"/>
          <w:lang w:val="fr-FR"/>
        </w:rPr>
        <w:t>înregistrare</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în</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registrul</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comerţului</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sau</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într</w:t>
      </w:r>
      <w:proofErr w:type="spellEnd"/>
      <w:r w:rsidRPr="00C1093A">
        <w:rPr>
          <w:rFonts w:ascii="Calibri" w:hAnsi="Calibri" w:cs="Calibri"/>
          <w:color w:val="auto"/>
          <w:lang w:val="fr-FR"/>
        </w:rPr>
        <w:t xml:space="preserve">-un alt </w:t>
      </w:r>
      <w:proofErr w:type="spellStart"/>
      <w:r w:rsidRPr="00C1093A">
        <w:rPr>
          <w:rFonts w:ascii="Calibri" w:hAnsi="Calibri" w:cs="Calibri"/>
          <w:color w:val="auto"/>
          <w:lang w:val="fr-FR"/>
        </w:rPr>
        <w:t>registru</w:t>
      </w:r>
      <w:proofErr w:type="spellEnd"/>
      <w:r w:rsidRPr="00C1093A">
        <w:rPr>
          <w:rFonts w:ascii="Calibri" w:hAnsi="Calibri" w:cs="Calibri"/>
          <w:color w:val="auto"/>
          <w:lang w:val="fr-FR"/>
        </w:rPr>
        <w:t xml:space="preserve"> public, </w:t>
      </w:r>
      <w:proofErr w:type="spellStart"/>
      <w:r w:rsidRPr="00C1093A">
        <w:rPr>
          <w:rFonts w:ascii="Calibri" w:hAnsi="Calibri" w:cs="Calibri"/>
          <w:color w:val="auto"/>
          <w:lang w:val="fr-FR"/>
        </w:rPr>
        <w:t>codul</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unic</w:t>
      </w:r>
      <w:proofErr w:type="spellEnd"/>
      <w:r w:rsidRPr="00C1093A">
        <w:rPr>
          <w:rFonts w:ascii="Calibri" w:hAnsi="Calibri" w:cs="Calibri"/>
          <w:color w:val="auto"/>
          <w:lang w:val="fr-FR"/>
        </w:rPr>
        <w:t xml:space="preserve"> de </w:t>
      </w:r>
      <w:proofErr w:type="spellStart"/>
      <w:r w:rsidRPr="00C1093A">
        <w:rPr>
          <w:rFonts w:ascii="Calibri" w:hAnsi="Calibri" w:cs="Calibri"/>
          <w:color w:val="auto"/>
          <w:lang w:val="fr-FR"/>
        </w:rPr>
        <w:t>înregistrare</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precum</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și</w:t>
      </w:r>
      <w:proofErr w:type="spellEnd"/>
      <w:r w:rsidRPr="00C1093A">
        <w:rPr>
          <w:rFonts w:ascii="Calibri" w:hAnsi="Calibri" w:cs="Calibri"/>
          <w:color w:val="auto"/>
          <w:lang w:val="fr-FR"/>
        </w:rPr>
        <w:t xml:space="preserve"> a </w:t>
      </w:r>
      <w:proofErr w:type="spellStart"/>
      <w:r w:rsidRPr="00C1093A">
        <w:rPr>
          <w:rFonts w:ascii="Calibri" w:hAnsi="Calibri" w:cs="Calibri"/>
          <w:color w:val="auto"/>
          <w:lang w:val="fr-FR"/>
        </w:rPr>
        <w:t>cererii</w:t>
      </w:r>
      <w:proofErr w:type="spellEnd"/>
      <w:r w:rsidRPr="00C1093A">
        <w:rPr>
          <w:rFonts w:ascii="Calibri" w:hAnsi="Calibri" w:cs="Calibri"/>
          <w:color w:val="auto"/>
          <w:lang w:val="fr-FR"/>
        </w:rPr>
        <w:t xml:space="preserve"> de </w:t>
      </w:r>
      <w:proofErr w:type="spellStart"/>
      <w:r w:rsidRPr="00C1093A">
        <w:rPr>
          <w:rFonts w:ascii="Calibri" w:hAnsi="Calibri" w:cs="Calibri"/>
          <w:color w:val="auto"/>
          <w:lang w:val="fr-FR"/>
        </w:rPr>
        <w:t>finanțare</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titlu</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cod</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unic</w:t>
      </w:r>
      <w:proofErr w:type="spellEnd"/>
      <w:r w:rsidRPr="00C1093A">
        <w:rPr>
          <w:rFonts w:ascii="Calibri" w:hAnsi="Calibri" w:cs="Calibri"/>
          <w:color w:val="auto"/>
          <w:lang w:val="fr-FR"/>
        </w:rPr>
        <w:t xml:space="preserve"> SMIS; </w:t>
      </w:r>
    </w:p>
    <w:p w14:paraId="6324AF40" w14:textId="77777777" w:rsidR="00B057C3" w:rsidRPr="00C1093A" w:rsidRDefault="00B057C3" w:rsidP="00B057C3">
      <w:pPr>
        <w:pStyle w:val="Default"/>
        <w:spacing w:after="63"/>
        <w:ind w:left="284"/>
        <w:rPr>
          <w:rFonts w:ascii="Calibri" w:hAnsi="Calibri" w:cs="Calibri"/>
          <w:color w:val="auto"/>
          <w:lang w:val="fr-FR"/>
        </w:rPr>
      </w:pPr>
      <w:r w:rsidRPr="00C1093A">
        <w:rPr>
          <w:rFonts w:ascii="Calibri" w:hAnsi="Calibri" w:cs="Calibri"/>
          <w:color w:val="auto"/>
          <w:lang w:val="fr-FR"/>
        </w:rPr>
        <w:t xml:space="preserve">b) </w:t>
      </w:r>
      <w:proofErr w:type="spellStart"/>
      <w:r w:rsidRPr="00C1093A">
        <w:rPr>
          <w:rFonts w:ascii="Calibri" w:hAnsi="Calibri" w:cs="Calibri"/>
          <w:color w:val="auto"/>
          <w:lang w:val="fr-FR"/>
        </w:rPr>
        <w:t>datele</w:t>
      </w:r>
      <w:proofErr w:type="spellEnd"/>
      <w:r w:rsidRPr="00C1093A">
        <w:rPr>
          <w:rFonts w:ascii="Calibri" w:hAnsi="Calibri" w:cs="Calibri"/>
          <w:color w:val="auto"/>
          <w:lang w:val="fr-FR"/>
        </w:rPr>
        <w:t xml:space="preserve"> de </w:t>
      </w:r>
      <w:proofErr w:type="spellStart"/>
      <w:r w:rsidRPr="00C1093A">
        <w:rPr>
          <w:rFonts w:ascii="Calibri" w:hAnsi="Calibri" w:cs="Calibri"/>
          <w:color w:val="auto"/>
          <w:lang w:val="fr-FR"/>
        </w:rPr>
        <w:t>identificare</w:t>
      </w:r>
      <w:proofErr w:type="spellEnd"/>
      <w:r w:rsidRPr="00C1093A">
        <w:rPr>
          <w:rFonts w:ascii="Calibri" w:hAnsi="Calibri" w:cs="Calibri"/>
          <w:color w:val="auto"/>
          <w:lang w:val="fr-FR"/>
        </w:rPr>
        <w:t xml:space="preserve"> ale </w:t>
      </w:r>
      <w:proofErr w:type="spellStart"/>
      <w:r w:rsidRPr="00C1093A">
        <w:rPr>
          <w:rFonts w:ascii="Calibri" w:hAnsi="Calibri" w:cs="Calibri"/>
          <w:color w:val="auto"/>
          <w:lang w:val="fr-FR"/>
        </w:rPr>
        <w:t>reprezentantului</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legal</w:t>
      </w:r>
      <w:proofErr w:type="spellEnd"/>
      <w:r w:rsidRPr="00C1093A">
        <w:rPr>
          <w:rFonts w:ascii="Calibri" w:hAnsi="Calibri" w:cs="Calibri"/>
          <w:color w:val="auto"/>
          <w:lang w:val="fr-FR"/>
        </w:rPr>
        <w:t xml:space="preserve"> al </w:t>
      </w:r>
      <w:proofErr w:type="spellStart"/>
      <w:proofErr w:type="gramStart"/>
      <w:r w:rsidRPr="00C1093A">
        <w:rPr>
          <w:rFonts w:ascii="Calibri" w:hAnsi="Calibri" w:cs="Calibri"/>
          <w:color w:val="auto"/>
          <w:lang w:val="fr-FR"/>
        </w:rPr>
        <w:t>solicitantului</w:t>
      </w:r>
      <w:proofErr w:type="spellEnd"/>
      <w:r w:rsidRPr="00C1093A">
        <w:rPr>
          <w:rFonts w:ascii="Calibri" w:hAnsi="Calibri" w:cs="Calibri"/>
          <w:color w:val="auto"/>
          <w:lang w:val="fr-FR"/>
        </w:rPr>
        <w:t>;</w:t>
      </w:r>
      <w:proofErr w:type="gramEnd"/>
      <w:r w:rsidRPr="00C1093A">
        <w:rPr>
          <w:rFonts w:ascii="Calibri" w:hAnsi="Calibri" w:cs="Calibri"/>
          <w:color w:val="auto"/>
          <w:lang w:val="fr-FR"/>
        </w:rPr>
        <w:t xml:space="preserve"> </w:t>
      </w:r>
    </w:p>
    <w:p w14:paraId="11640896" w14:textId="77777777" w:rsidR="00B057C3" w:rsidRPr="00C1093A" w:rsidRDefault="00B057C3" w:rsidP="00B057C3">
      <w:pPr>
        <w:pStyle w:val="Default"/>
        <w:spacing w:after="63"/>
        <w:ind w:left="284"/>
        <w:rPr>
          <w:rFonts w:ascii="Calibri" w:hAnsi="Calibri" w:cs="Calibri"/>
          <w:color w:val="auto"/>
          <w:lang w:val="fr-FR"/>
        </w:rPr>
      </w:pPr>
      <w:r w:rsidRPr="00C1093A">
        <w:rPr>
          <w:rFonts w:ascii="Calibri" w:hAnsi="Calibri" w:cs="Calibri"/>
          <w:color w:val="auto"/>
          <w:lang w:val="fr-FR"/>
        </w:rPr>
        <w:t xml:space="preserve">c) </w:t>
      </w:r>
      <w:proofErr w:type="spellStart"/>
      <w:r w:rsidRPr="00C1093A">
        <w:rPr>
          <w:rFonts w:ascii="Calibri" w:hAnsi="Calibri" w:cs="Calibri"/>
          <w:color w:val="auto"/>
          <w:lang w:val="fr-FR"/>
        </w:rPr>
        <w:t>obiectul</w:t>
      </w:r>
      <w:proofErr w:type="spellEnd"/>
      <w:r w:rsidRPr="00C1093A">
        <w:rPr>
          <w:rFonts w:ascii="Calibri" w:hAnsi="Calibri" w:cs="Calibri"/>
          <w:color w:val="auto"/>
          <w:lang w:val="fr-FR"/>
        </w:rPr>
        <w:t xml:space="preserve"> </w:t>
      </w:r>
      <w:proofErr w:type="spellStart"/>
      <w:proofErr w:type="gramStart"/>
      <w:r w:rsidRPr="00C1093A">
        <w:rPr>
          <w:rFonts w:ascii="Calibri" w:hAnsi="Calibri" w:cs="Calibri"/>
          <w:color w:val="auto"/>
          <w:lang w:val="fr-FR"/>
        </w:rPr>
        <w:t>contestației</w:t>
      </w:r>
      <w:proofErr w:type="spellEnd"/>
      <w:r w:rsidRPr="00C1093A">
        <w:rPr>
          <w:rFonts w:ascii="Calibri" w:hAnsi="Calibri" w:cs="Calibri"/>
          <w:color w:val="auto"/>
          <w:lang w:val="fr-FR"/>
        </w:rPr>
        <w:t>;</w:t>
      </w:r>
      <w:proofErr w:type="gramEnd"/>
      <w:r w:rsidRPr="00C1093A">
        <w:rPr>
          <w:rFonts w:ascii="Calibri" w:hAnsi="Calibri" w:cs="Calibri"/>
          <w:color w:val="auto"/>
          <w:lang w:val="fr-FR"/>
        </w:rPr>
        <w:t xml:space="preserve"> </w:t>
      </w:r>
    </w:p>
    <w:p w14:paraId="45AA3045" w14:textId="77777777" w:rsidR="00B057C3" w:rsidRPr="00C1093A" w:rsidRDefault="00B057C3" w:rsidP="00B057C3">
      <w:pPr>
        <w:pStyle w:val="Default"/>
        <w:spacing w:after="63"/>
        <w:ind w:left="284"/>
        <w:rPr>
          <w:rFonts w:ascii="Calibri" w:hAnsi="Calibri" w:cs="Calibri"/>
          <w:color w:val="auto"/>
          <w:lang w:val="fr-FR"/>
        </w:rPr>
      </w:pPr>
      <w:r w:rsidRPr="00C1093A">
        <w:rPr>
          <w:rFonts w:ascii="Calibri" w:hAnsi="Calibri" w:cs="Calibri"/>
          <w:color w:val="auto"/>
          <w:lang w:val="fr-FR"/>
        </w:rPr>
        <w:t xml:space="preserve">d) </w:t>
      </w:r>
      <w:proofErr w:type="spellStart"/>
      <w:r w:rsidRPr="00C1093A">
        <w:rPr>
          <w:rFonts w:ascii="Calibri" w:hAnsi="Calibri" w:cs="Calibri"/>
          <w:color w:val="auto"/>
          <w:lang w:val="fr-FR"/>
        </w:rPr>
        <w:t>criteriul</w:t>
      </w:r>
      <w:proofErr w:type="spellEnd"/>
      <w:r w:rsidRPr="00C1093A">
        <w:rPr>
          <w:rFonts w:ascii="Calibri" w:hAnsi="Calibri" w:cs="Calibri"/>
          <w:color w:val="auto"/>
          <w:lang w:val="fr-FR"/>
        </w:rPr>
        <w:t>/</w:t>
      </w:r>
      <w:proofErr w:type="spellStart"/>
      <w:r w:rsidRPr="00C1093A">
        <w:rPr>
          <w:rFonts w:ascii="Calibri" w:hAnsi="Calibri" w:cs="Calibri"/>
          <w:color w:val="auto"/>
          <w:lang w:val="fr-FR"/>
        </w:rPr>
        <w:t>criteriile</w:t>
      </w:r>
      <w:proofErr w:type="spellEnd"/>
      <w:r w:rsidRPr="00C1093A">
        <w:rPr>
          <w:rFonts w:ascii="Calibri" w:hAnsi="Calibri" w:cs="Calibri"/>
          <w:color w:val="auto"/>
          <w:lang w:val="fr-FR"/>
        </w:rPr>
        <w:t xml:space="preserve"> </w:t>
      </w:r>
      <w:proofErr w:type="spellStart"/>
      <w:proofErr w:type="gramStart"/>
      <w:r w:rsidRPr="00C1093A">
        <w:rPr>
          <w:rFonts w:ascii="Calibri" w:hAnsi="Calibri" w:cs="Calibri"/>
          <w:color w:val="auto"/>
          <w:lang w:val="fr-FR"/>
        </w:rPr>
        <w:t>contestate</w:t>
      </w:r>
      <w:proofErr w:type="spellEnd"/>
      <w:r w:rsidRPr="00C1093A">
        <w:rPr>
          <w:rFonts w:ascii="Calibri" w:hAnsi="Calibri" w:cs="Calibri"/>
          <w:color w:val="auto"/>
          <w:lang w:val="fr-FR"/>
        </w:rPr>
        <w:t>;</w:t>
      </w:r>
      <w:proofErr w:type="gramEnd"/>
      <w:r w:rsidRPr="00C1093A">
        <w:rPr>
          <w:rFonts w:ascii="Calibri" w:hAnsi="Calibri" w:cs="Calibri"/>
          <w:color w:val="auto"/>
          <w:lang w:val="fr-FR"/>
        </w:rPr>
        <w:t xml:space="preserve"> </w:t>
      </w:r>
    </w:p>
    <w:p w14:paraId="2D0A8F60" w14:textId="77777777" w:rsidR="00B057C3" w:rsidRPr="00C1093A" w:rsidRDefault="00B057C3" w:rsidP="00B057C3">
      <w:pPr>
        <w:pStyle w:val="Default"/>
        <w:spacing w:after="63"/>
        <w:ind w:left="284"/>
        <w:rPr>
          <w:rFonts w:ascii="Calibri" w:hAnsi="Calibri" w:cs="Calibri"/>
          <w:color w:val="auto"/>
          <w:lang w:val="fr-FR"/>
        </w:rPr>
      </w:pPr>
      <w:r w:rsidRPr="00C1093A">
        <w:rPr>
          <w:rFonts w:ascii="Calibri" w:hAnsi="Calibri" w:cs="Calibri"/>
          <w:color w:val="auto"/>
          <w:lang w:val="fr-FR"/>
        </w:rPr>
        <w:t xml:space="preserve">e) </w:t>
      </w:r>
      <w:proofErr w:type="spellStart"/>
      <w:r w:rsidRPr="00C1093A">
        <w:rPr>
          <w:rFonts w:ascii="Calibri" w:hAnsi="Calibri" w:cs="Calibri"/>
          <w:color w:val="auto"/>
          <w:lang w:val="fr-FR"/>
        </w:rPr>
        <w:t>motivele</w:t>
      </w:r>
      <w:proofErr w:type="spellEnd"/>
      <w:r w:rsidRPr="00C1093A">
        <w:rPr>
          <w:rFonts w:ascii="Calibri" w:hAnsi="Calibri" w:cs="Calibri"/>
          <w:color w:val="auto"/>
          <w:lang w:val="fr-FR"/>
        </w:rPr>
        <w:t xml:space="preserve"> de </w:t>
      </w:r>
      <w:proofErr w:type="spellStart"/>
      <w:r w:rsidRPr="00C1093A">
        <w:rPr>
          <w:rFonts w:ascii="Calibri" w:hAnsi="Calibri" w:cs="Calibri"/>
          <w:color w:val="auto"/>
          <w:lang w:val="fr-FR"/>
        </w:rPr>
        <w:t>fapt</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și</w:t>
      </w:r>
      <w:proofErr w:type="spellEnd"/>
      <w:r w:rsidRPr="00C1093A">
        <w:rPr>
          <w:rFonts w:ascii="Calibri" w:hAnsi="Calibri" w:cs="Calibri"/>
          <w:color w:val="auto"/>
          <w:lang w:val="fr-FR"/>
        </w:rPr>
        <w:t xml:space="preserve"> de </w:t>
      </w:r>
      <w:proofErr w:type="spellStart"/>
      <w:r w:rsidRPr="00C1093A">
        <w:rPr>
          <w:rFonts w:ascii="Calibri" w:hAnsi="Calibri" w:cs="Calibri"/>
          <w:color w:val="auto"/>
          <w:lang w:val="fr-FR"/>
        </w:rPr>
        <w:t>drept</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pe</w:t>
      </w:r>
      <w:proofErr w:type="spellEnd"/>
      <w:r w:rsidRPr="00C1093A">
        <w:rPr>
          <w:rFonts w:ascii="Calibri" w:hAnsi="Calibri" w:cs="Calibri"/>
          <w:color w:val="auto"/>
          <w:lang w:val="fr-FR"/>
        </w:rPr>
        <w:t xml:space="preserve"> care se </w:t>
      </w:r>
      <w:proofErr w:type="spellStart"/>
      <w:r w:rsidRPr="00C1093A">
        <w:rPr>
          <w:rFonts w:ascii="Calibri" w:hAnsi="Calibri" w:cs="Calibri"/>
          <w:color w:val="auto"/>
          <w:lang w:val="fr-FR"/>
        </w:rPr>
        <w:t>întemeiază</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contestația</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detaliate</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pentru</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fiecare</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criteriu</w:t>
      </w:r>
      <w:proofErr w:type="spellEnd"/>
      <w:r w:rsidRPr="00C1093A">
        <w:rPr>
          <w:rFonts w:ascii="Calibri" w:hAnsi="Calibri" w:cs="Calibri"/>
          <w:color w:val="auto"/>
          <w:lang w:val="fr-FR"/>
        </w:rPr>
        <w:t xml:space="preserve"> de </w:t>
      </w:r>
      <w:proofErr w:type="spellStart"/>
      <w:r w:rsidRPr="00C1093A">
        <w:rPr>
          <w:rFonts w:ascii="Calibri" w:hAnsi="Calibri" w:cs="Calibri"/>
          <w:color w:val="auto"/>
          <w:lang w:val="fr-FR"/>
        </w:rPr>
        <w:t>evaluare</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și</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selecție</w:t>
      </w:r>
      <w:proofErr w:type="spellEnd"/>
      <w:r w:rsidRPr="00C1093A">
        <w:rPr>
          <w:rFonts w:ascii="Calibri" w:hAnsi="Calibri" w:cs="Calibri"/>
          <w:color w:val="auto"/>
          <w:lang w:val="fr-FR"/>
        </w:rPr>
        <w:t xml:space="preserve"> </w:t>
      </w:r>
      <w:proofErr w:type="spellStart"/>
      <w:r w:rsidRPr="00C1093A">
        <w:rPr>
          <w:rFonts w:ascii="Calibri" w:hAnsi="Calibri" w:cs="Calibri"/>
          <w:color w:val="auto"/>
          <w:lang w:val="fr-FR"/>
        </w:rPr>
        <w:t>în</w:t>
      </w:r>
      <w:proofErr w:type="spellEnd"/>
      <w:r w:rsidRPr="00C1093A">
        <w:rPr>
          <w:rFonts w:ascii="Calibri" w:hAnsi="Calibri" w:cs="Calibri"/>
          <w:color w:val="auto"/>
          <w:lang w:val="fr-FR"/>
        </w:rPr>
        <w:t xml:space="preserve"> parte </w:t>
      </w:r>
      <w:proofErr w:type="spellStart"/>
      <w:proofErr w:type="gramStart"/>
      <w:r w:rsidRPr="00C1093A">
        <w:rPr>
          <w:rFonts w:ascii="Calibri" w:hAnsi="Calibri" w:cs="Calibri"/>
          <w:color w:val="auto"/>
          <w:lang w:val="fr-FR"/>
        </w:rPr>
        <w:t>contestat</w:t>
      </w:r>
      <w:proofErr w:type="spellEnd"/>
      <w:r w:rsidRPr="00C1093A">
        <w:rPr>
          <w:rFonts w:ascii="Calibri" w:hAnsi="Calibri" w:cs="Calibri"/>
          <w:color w:val="auto"/>
          <w:lang w:val="fr-FR"/>
        </w:rPr>
        <w:t>;</w:t>
      </w:r>
      <w:proofErr w:type="gramEnd"/>
      <w:r w:rsidRPr="00C1093A">
        <w:rPr>
          <w:rFonts w:ascii="Calibri" w:hAnsi="Calibri" w:cs="Calibri"/>
          <w:color w:val="auto"/>
          <w:lang w:val="fr-FR"/>
        </w:rPr>
        <w:t xml:space="preserve"> </w:t>
      </w:r>
    </w:p>
    <w:p w14:paraId="0E6F4B1C" w14:textId="3079D37A" w:rsidR="00181E8F" w:rsidRPr="00C1093A" w:rsidRDefault="00B057C3" w:rsidP="00B057C3">
      <w:pPr>
        <w:spacing w:before="0" w:after="0"/>
        <w:ind w:left="284"/>
        <w:jc w:val="both"/>
        <w:rPr>
          <w:rFonts w:ascii="Calibri" w:hAnsi="Calibri"/>
          <w:sz w:val="24"/>
          <w:szCs w:val="24"/>
          <w:lang w:val="fr-FR"/>
        </w:rPr>
      </w:pPr>
      <w:r w:rsidRPr="00C1093A">
        <w:rPr>
          <w:rFonts w:ascii="Calibri" w:hAnsi="Calibri"/>
          <w:sz w:val="24"/>
          <w:szCs w:val="24"/>
          <w:lang w:val="fr-FR"/>
        </w:rPr>
        <w:t xml:space="preserve">f) </w:t>
      </w:r>
      <w:proofErr w:type="spellStart"/>
      <w:r w:rsidRPr="00C1093A">
        <w:rPr>
          <w:rFonts w:ascii="Calibri" w:hAnsi="Calibri"/>
          <w:sz w:val="24"/>
          <w:szCs w:val="24"/>
          <w:lang w:val="fr-FR"/>
        </w:rPr>
        <w:t>semnătura</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reprezentantului</w:t>
      </w:r>
      <w:proofErr w:type="spellEnd"/>
      <w:r w:rsidRPr="00C1093A">
        <w:rPr>
          <w:rFonts w:ascii="Calibri" w:hAnsi="Calibri"/>
          <w:sz w:val="24"/>
          <w:szCs w:val="24"/>
          <w:lang w:val="fr-FR"/>
        </w:rPr>
        <w:t xml:space="preserve"> </w:t>
      </w:r>
      <w:proofErr w:type="spellStart"/>
      <w:r w:rsidRPr="00C1093A">
        <w:rPr>
          <w:rFonts w:ascii="Calibri" w:hAnsi="Calibri"/>
          <w:sz w:val="24"/>
          <w:szCs w:val="24"/>
          <w:lang w:val="fr-FR"/>
        </w:rPr>
        <w:t>legal</w:t>
      </w:r>
      <w:proofErr w:type="spellEnd"/>
      <w:r w:rsidRPr="00C1093A">
        <w:rPr>
          <w:rFonts w:ascii="Calibri" w:hAnsi="Calibri"/>
          <w:sz w:val="24"/>
          <w:szCs w:val="24"/>
          <w:lang w:val="fr-FR"/>
        </w:rPr>
        <w:t>/</w:t>
      </w:r>
      <w:proofErr w:type="spellStart"/>
      <w:r w:rsidRPr="00C1093A">
        <w:rPr>
          <w:rFonts w:ascii="Calibri" w:hAnsi="Calibri"/>
          <w:sz w:val="24"/>
          <w:szCs w:val="24"/>
          <w:lang w:val="fr-FR"/>
        </w:rPr>
        <w:t>împuternicit</w:t>
      </w:r>
      <w:proofErr w:type="spellEnd"/>
      <w:r w:rsidRPr="00C1093A">
        <w:rPr>
          <w:rFonts w:ascii="Calibri" w:hAnsi="Calibri"/>
          <w:sz w:val="24"/>
          <w:szCs w:val="24"/>
          <w:lang w:val="fr-FR"/>
        </w:rPr>
        <w:t xml:space="preserve"> al </w:t>
      </w:r>
      <w:proofErr w:type="spellStart"/>
      <w:r w:rsidRPr="00C1093A">
        <w:rPr>
          <w:rFonts w:ascii="Calibri" w:hAnsi="Calibri"/>
          <w:sz w:val="24"/>
          <w:szCs w:val="24"/>
          <w:lang w:val="fr-FR"/>
        </w:rPr>
        <w:t>solicitantului</w:t>
      </w:r>
      <w:proofErr w:type="spellEnd"/>
      <w:r w:rsidRPr="00C1093A">
        <w:rPr>
          <w:rFonts w:ascii="Calibri" w:hAnsi="Calibri"/>
          <w:sz w:val="24"/>
          <w:szCs w:val="24"/>
          <w:lang w:val="fr-FR"/>
        </w:rPr>
        <w:t>.</w:t>
      </w:r>
    </w:p>
    <w:p w14:paraId="7EFEFC8A" w14:textId="77777777" w:rsidR="00B057C3" w:rsidRPr="00C1093A" w:rsidRDefault="00B057C3" w:rsidP="00B057C3">
      <w:pPr>
        <w:spacing w:before="0" w:after="0"/>
        <w:ind w:left="284"/>
        <w:jc w:val="both"/>
        <w:rPr>
          <w:rFonts w:ascii="Calibri" w:hAnsi="Calibri"/>
          <w:sz w:val="24"/>
          <w:szCs w:val="24"/>
        </w:rPr>
      </w:pPr>
    </w:p>
    <w:p w14:paraId="5EA13488"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C1093A" w:rsidRDefault="00181E8F" w:rsidP="00181E8F">
      <w:pPr>
        <w:spacing w:before="0" w:after="0"/>
        <w:ind w:left="720" w:hanging="720"/>
        <w:jc w:val="both"/>
        <w:rPr>
          <w:rFonts w:ascii="Calibri" w:hAnsi="Calibri"/>
          <w:bCs/>
          <w:sz w:val="24"/>
          <w:szCs w:val="24"/>
        </w:rPr>
      </w:pPr>
    </w:p>
    <w:p w14:paraId="02929209" w14:textId="77777777"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C1093A">
        <w:rPr>
          <w:rFonts w:ascii="Calibri" w:hAnsi="Calibri"/>
          <w:sz w:val="24"/>
          <w:szCs w:val="24"/>
        </w:rPr>
        <w:t>MySMIS2021/SMIS2021+</w:t>
      </w:r>
      <w:r w:rsidRPr="00C1093A">
        <w:rPr>
          <w:rFonts w:ascii="Calibri" w:hAnsi="Calibri"/>
          <w:sz w:val="24"/>
          <w:szCs w:val="24"/>
          <w:lang w:eastAsia="en-GB"/>
        </w:rPr>
        <w:t xml:space="preserve">, meniul Contestații, în conformitate cu instrucțiunile de completare din Manualul de utilizare MySMIS. </w:t>
      </w:r>
    </w:p>
    <w:p w14:paraId="4BF90DD4" w14:textId="77777777" w:rsidR="00181E8F" w:rsidRPr="00C1093A" w:rsidRDefault="00181E8F" w:rsidP="00181E8F">
      <w:pPr>
        <w:spacing w:before="0" w:after="0"/>
        <w:jc w:val="both"/>
        <w:rPr>
          <w:rFonts w:ascii="Calibri" w:hAnsi="Calibri"/>
          <w:sz w:val="24"/>
          <w:szCs w:val="24"/>
          <w:lang w:eastAsia="en-GB"/>
        </w:rPr>
      </w:pPr>
    </w:p>
    <w:p w14:paraId="2C945E74" w14:textId="7DA1804D" w:rsidR="00181E8F" w:rsidRPr="00C1093A" w:rsidRDefault="00181E8F" w:rsidP="00181E8F">
      <w:pPr>
        <w:spacing w:before="0" w:after="0"/>
        <w:jc w:val="both"/>
        <w:rPr>
          <w:rFonts w:ascii="Calibri" w:hAnsi="Calibri"/>
          <w:sz w:val="24"/>
          <w:szCs w:val="24"/>
          <w:lang w:eastAsia="en-GB"/>
        </w:rPr>
      </w:pPr>
      <w:r w:rsidRPr="00C1093A">
        <w:rPr>
          <w:rFonts w:ascii="Calibri" w:hAnsi="Calibri"/>
          <w:sz w:val="24"/>
          <w:szCs w:val="24"/>
          <w:lang w:eastAsia="en-GB"/>
        </w:rPr>
        <w:t xml:space="preserve">Contestaţia se va depune în termen de maxim </w:t>
      </w:r>
      <w:r w:rsidR="00670642" w:rsidRPr="00C1093A">
        <w:rPr>
          <w:rFonts w:ascii="Calibri" w:hAnsi="Calibri"/>
          <w:sz w:val="24"/>
          <w:szCs w:val="24"/>
          <w:lang w:eastAsia="en-GB"/>
        </w:rPr>
        <w:t>30</w:t>
      </w:r>
      <w:r w:rsidRPr="00C1093A">
        <w:rPr>
          <w:rFonts w:ascii="Calibri" w:hAnsi="Calibri"/>
          <w:sz w:val="24"/>
          <w:szCs w:val="24"/>
          <w:lang w:eastAsia="en-GB"/>
        </w:rPr>
        <w:t xml:space="preserve"> zile </w:t>
      </w:r>
      <w:r w:rsidR="00DF1E48" w:rsidRPr="00C1093A">
        <w:rPr>
          <w:rFonts w:ascii="Calibri" w:hAnsi="Calibri"/>
          <w:sz w:val="24"/>
          <w:szCs w:val="24"/>
          <w:lang w:eastAsia="en-GB"/>
        </w:rPr>
        <w:t>calendaristice</w:t>
      </w:r>
      <w:r w:rsidRPr="00C1093A">
        <w:rPr>
          <w:rFonts w:ascii="Calibri" w:hAnsi="Calibri"/>
          <w:sz w:val="24"/>
          <w:szCs w:val="24"/>
          <w:lang w:eastAsia="en-GB"/>
        </w:rPr>
        <w:t xml:space="preserve"> de la data înştiinţării de către AM PR SE a rezultatului asupra procesului de evaluare și selecție.</w:t>
      </w:r>
    </w:p>
    <w:p w14:paraId="52F849DA" w14:textId="77777777" w:rsidR="00181E8F" w:rsidRPr="00C1093A" w:rsidRDefault="00181E8F" w:rsidP="00181E8F">
      <w:pPr>
        <w:autoSpaceDE w:val="0"/>
        <w:autoSpaceDN w:val="0"/>
        <w:adjustRightInd w:val="0"/>
        <w:spacing w:before="0" w:after="0"/>
        <w:jc w:val="both"/>
        <w:rPr>
          <w:rFonts w:ascii="Calibri" w:hAnsi="Calibri"/>
          <w:b/>
          <w:bCs/>
          <w:sz w:val="24"/>
          <w:szCs w:val="24"/>
          <w:lang w:eastAsia="en-GB"/>
        </w:rPr>
      </w:pPr>
    </w:p>
    <w:p w14:paraId="1A361580" w14:textId="6B5D9502" w:rsidR="00181E8F" w:rsidRPr="00C1093A" w:rsidRDefault="00181E8F" w:rsidP="00181E8F">
      <w:pPr>
        <w:autoSpaceDE w:val="0"/>
        <w:autoSpaceDN w:val="0"/>
        <w:adjustRightInd w:val="0"/>
        <w:spacing w:before="0" w:after="0"/>
        <w:jc w:val="both"/>
        <w:rPr>
          <w:rFonts w:ascii="Calibri" w:hAnsi="Calibri"/>
          <w:sz w:val="24"/>
          <w:szCs w:val="24"/>
          <w:lang w:eastAsia="en-GB"/>
        </w:rPr>
      </w:pPr>
      <w:r w:rsidRPr="00C1093A">
        <w:rPr>
          <w:rFonts w:ascii="Calibri" w:hAnsi="Calibri"/>
          <w:b/>
          <w:bCs/>
          <w:sz w:val="24"/>
          <w:szCs w:val="24"/>
          <w:lang w:eastAsia="en-GB"/>
        </w:rPr>
        <w:t xml:space="preserve">Notă! </w:t>
      </w:r>
      <w:r w:rsidRPr="00C1093A">
        <w:rPr>
          <w:rFonts w:ascii="Calibri" w:hAnsi="Calibri"/>
          <w:sz w:val="24"/>
          <w:szCs w:val="24"/>
          <w:lang w:eastAsia="en-GB"/>
        </w:rPr>
        <w:t xml:space="preserve">Contestațiile depuse după termenul de </w:t>
      </w:r>
      <w:r w:rsidR="00670642" w:rsidRPr="00C1093A">
        <w:rPr>
          <w:rFonts w:ascii="Calibri" w:hAnsi="Calibri"/>
          <w:sz w:val="24"/>
          <w:szCs w:val="24"/>
          <w:lang w:eastAsia="en-GB"/>
        </w:rPr>
        <w:t>30</w:t>
      </w:r>
      <w:r w:rsidRPr="00C1093A">
        <w:rPr>
          <w:rFonts w:ascii="Calibri" w:hAnsi="Calibri"/>
          <w:sz w:val="24"/>
          <w:szCs w:val="24"/>
          <w:lang w:eastAsia="en-GB"/>
        </w:rPr>
        <w:t xml:space="preserve"> zile menționat anterior vor fi respinse, rezultatul obtinut în cadrul procesului de evaluare şi selecţie fiind menţinut. </w:t>
      </w:r>
    </w:p>
    <w:bookmarkEnd w:id="187"/>
    <w:p w14:paraId="27E39928" w14:textId="77777777" w:rsidR="00181E8F" w:rsidRPr="00C1093A" w:rsidRDefault="00181E8F" w:rsidP="00181E8F">
      <w:pPr>
        <w:spacing w:before="0" w:after="0"/>
        <w:jc w:val="both"/>
        <w:rPr>
          <w:rFonts w:ascii="Calibri" w:hAnsi="Calibri"/>
          <w:sz w:val="24"/>
          <w:szCs w:val="24"/>
        </w:rPr>
      </w:pPr>
    </w:p>
    <w:p w14:paraId="61775C36" w14:textId="420043E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Comitetul de soluționare a contestațiilor soluționează contestația prin decizie motivată, în termen de </w:t>
      </w:r>
      <w:r w:rsidR="00004A81" w:rsidRPr="00C1093A">
        <w:rPr>
          <w:rFonts w:ascii="Calibri" w:hAnsi="Calibri"/>
          <w:sz w:val="24"/>
          <w:szCs w:val="24"/>
        </w:rPr>
        <w:t>30 zile calendaristice</w:t>
      </w:r>
      <w:r w:rsidRPr="00C1093A">
        <w:rPr>
          <w:rFonts w:ascii="Calibri" w:hAnsi="Calibri"/>
          <w:sz w:val="24"/>
          <w:szCs w:val="24"/>
        </w:rPr>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C1093A">
        <w:rPr>
          <w:rFonts w:ascii="Calibri" w:hAnsi="Calibri"/>
          <w:bCs/>
          <w:sz w:val="24"/>
          <w:szCs w:val="24"/>
        </w:rPr>
        <w:t>Împotriva deciziei emisă, solicitantul poate formula plângere în termenul prevăzut de lege la instanța de contencios administrativ, în conformitate cu prevederile Legii</w:t>
      </w:r>
      <w:r w:rsidRPr="00C1093A">
        <w:rPr>
          <w:rFonts w:ascii="Calibri" w:hAnsi="Calibri"/>
          <w:sz w:val="24"/>
          <w:szCs w:val="24"/>
        </w:rPr>
        <w:t xml:space="preserve"> </w:t>
      </w:r>
      <w:r w:rsidRPr="00C1093A">
        <w:rPr>
          <w:rFonts w:ascii="Calibri" w:hAnsi="Calibri"/>
          <w:bCs/>
          <w:sz w:val="24"/>
          <w:szCs w:val="24"/>
        </w:rPr>
        <w:t>contenciosului administrativ nr. 554/2004, cu modificările și completările ulterioare.</w:t>
      </w:r>
    </w:p>
    <w:p w14:paraId="3B1964CD" w14:textId="77777777" w:rsidR="00181E8F" w:rsidRPr="00C1093A" w:rsidRDefault="00181E8F" w:rsidP="00181E8F">
      <w:pPr>
        <w:spacing w:before="0" w:after="0"/>
        <w:jc w:val="both"/>
        <w:rPr>
          <w:rFonts w:ascii="Calibri" w:hAnsi="Calibri"/>
          <w:sz w:val="24"/>
          <w:szCs w:val="24"/>
        </w:rPr>
      </w:pPr>
    </w:p>
    <w:p w14:paraId="583CD680"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Contestația poate fi retrasă de contestatar până la soluționarea acesteia, prin solicitarea în scris de retragere a contestației la AM. Înregistrarea acestui document se va face tot în registrul de </w:t>
      </w:r>
      <w:r w:rsidRPr="00C1093A">
        <w:rPr>
          <w:rFonts w:ascii="Calibri" w:hAnsi="Calibri"/>
          <w:sz w:val="24"/>
          <w:szCs w:val="24"/>
        </w:rPr>
        <w:lastRenderedPageBreak/>
        <w:t>contestații. Prin retragerea contestației se pierde dreptul de a se înainta o nouă contestație în interiorul termenului general de depunere a acesteia.</w:t>
      </w:r>
    </w:p>
    <w:p w14:paraId="30FDD806" w14:textId="77777777" w:rsidR="00181E8F" w:rsidRPr="00C1093A" w:rsidRDefault="00181E8F" w:rsidP="00181E8F">
      <w:pPr>
        <w:spacing w:before="0" w:after="0"/>
        <w:jc w:val="both"/>
        <w:rPr>
          <w:rFonts w:ascii="Calibri" w:hAnsi="Calibri"/>
          <w:b/>
          <w:bCs/>
          <w:sz w:val="24"/>
          <w:szCs w:val="24"/>
        </w:rPr>
      </w:pPr>
    </w:p>
    <w:p w14:paraId="15552AC2" w14:textId="77777777" w:rsidR="00181E8F" w:rsidRPr="00C1093A" w:rsidRDefault="00181E8F" w:rsidP="00181E8F">
      <w:pPr>
        <w:spacing w:before="0" w:after="0"/>
        <w:jc w:val="both"/>
        <w:rPr>
          <w:rFonts w:ascii="Calibri" w:hAnsi="Calibri"/>
          <w:sz w:val="24"/>
          <w:szCs w:val="24"/>
        </w:rPr>
      </w:pPr>
      <w:r w:rsidRPr="00C1093A">
        <w:rPr>
          <w:rFonts w:ascii="Calibri" w:hAnsi="Calibri"/>
          <w:b/>
          <w:bCs/>
          <w:sz w:val="24"/>
          <w:szCs w:val="24"/>
        </w:rPr>
        <w:t xml:space="preserve">Notă! </w:t>
      </w:r>
      <w:r w:rsidRPr="00C1093A">
        <w:rPr>
          <w:rFonts w:ascii="Calibri" w:hAnsi="Calibri"/>
          <w:sz w:val="24"/>
          <w:szCs w:val="24"/>
        </w:rPr>
        <w:t>Pe parcursul soluționării contestațiilor, lista proiectelor se va actualiza cu acele proiecte pentru care AM PR Sud Est  a luat o decizie favorabilă.</w:t>
      </w:r>
      <w:bookmarkEnd w:id="185"/>
      <w:bookmarkEnd w:id="186"/>
    </w:p>
    <w:p w14:paraId="7F562060" w14:textId="77777777" w:rsidR="00181E8F" w:rsidRPr="00C1093A" w:rsidRDefault="00181E8F" w:rsidP="00181E8F">
      <w:pPr>
        <w:spacing w:before="0" w:after="0"/>
        <w:jc w:val="both"/>
        <w:rPr>
          <w:rFonts w:ascii="Calibri" w:hAnsi="Calibri"/>
          <w:b/>
          <w:bCs/>
          <w:sz w:val="24"/>
          <w:szCs w:val="24"/>
        </w:rPr>
      </w:pPr>
    </w:p>
    <w:p w14:paraId="26250327" w14:textId="77777777" w:rsidR="00181E8F" w:rsidRPr="00C1093A" w:rsidRDefault="00181E8F" w:rsidP="00E07D7E">
      <w:pPr>
        <w:pStyle w:val="Heading2"/>
        <w:numPr>
          <w:ilvl w:val="1"/>
          <w:numId w:val="37"/>
        </w:numPr>
        <w:rPr>
          <w:rFonts w:ascii="Calibri" w:hAnsi="Calibri" w:cs="Calibri"/>
        </w:rPr>
      </w:pPr>
      <w:bookmarkStart w:id="188" w:name="_Toc154146181"/>
      <w:r w:rsidRPr="00C1093A">
        <w:rPr>
          <w:rFonts w:ascii="Calibri" w:hAnsi="Calibri" w:cs="Calibri"/>
        </w:rPr>
        <w:t>Contractarea proiectelor</w:t>
      </w:r>
      <w:bookmarkEnd w:id="188"/>
      <w:r w:rsidRPr="00C1093A">
        <w:rPr>
          <w:rFonts w:ascii="Calibri" w:hAnsi="Calibri" w:cs="Calibri"/>
        </w:rPr>
        <w:t xml:space="preserve"> </w:t>
      </w:r>
    </w:p>
    <w:p w14:paraId="62098E17" w14:textId="2E6753A2" w:rsidR="00B057C3" w:rsidRPr="00C1093A" w:rsidRDefault="00FB633E" w:rsidP="00E07D7E">
      <w:pPr>
        <w:pStyle w:val="Heading3"/>
        <w:numPr>
          <w:ilvl w:val="2"/>
          <w:numId w:val="37"/>
        </w:numPr>
        <w:rPr>
          <w:rFonts w:cs="Calibri"/>
          <w:i w:val="0"/>
          <w:iCs/>
        </w:rPr>
      </w:pPr>
      <w:bookmarkStart w:id="189" w:name="_Toc154146182"/>
      <w:r w:rsidRPr="00C1093A">
        <w:rPr>
          <w:rFonts w:cs="Calibri"/>
          <w:i w:val="0"/>
          <w:iCs/>
        </w:rPr>
        <w:t>Verificarea îndeplinirii condițiilor de eligibilitate</w:t>
      </w:r>
      <w:bookmarkEnd w:id="189"/>
    </w:p>
    <w:p w14:paraId="6CA1ED71" w14:textId="77777777" w:rsidR="008C1E42" w:rsidRPr="00C1093A" w:rsidRDefault="009B0FDA" w:rsidP="001C7874">
      <w:pPr>
        <w:spacing w:before="0" w:after="0"/>
        <w:jc w:val="both"/>
        <w:rPr>
          <w:rFonts w:ascii="Calibri" w:hAnsi="Calibri"/>
          <w:sz w:val="24"/>
          <w:szCs w:val="24"/>
        </w:rPr>
      </w:pPr>
      <w:r w:rsidRPr="00C1093A">
        <w:rPr>
          <w:rFonts w:ascii="Calibri" w:hAnsi="Calibri"/>
          <w:sz w:val="24"/>
          <w:szCs w:val="24"/>
        </w:rPr>
        <w:t xml:space="preserve">Intrarea în etapa de contractare este adusă la cunoștința solicitantului prin aplicația informatică MySMIS2021/SMIS2021+. </w:t>
      </w:r>
    </w:p>
    <w:p w14:paraId="586A60F9" w14:textId="77777777" w:rsidR="009B0FDA" w:rsidRPr="00C1093A" w:rsidRDefault="009B0FDA" w:rsidP="001C7874">
      <w:pPr>
        <w:spacing w:before="0" w:after="0"/>
        <w:jc w:val="both"/>
        <w:rPr>
          <w:rFonts w:ascii="Calibri" w:hAnsi="Calibri"/>
          <w:sz w:val="24"/>
          <w:szCs w:val="24"/>
        </w:rPr>
      </w:pPr>
    </w:p>
    <w:p w14:paraId="041709DA" w14:textId="77777777" w:rsidR="009B0FDA" w:rsidRPr="00C1093A" w:rsidRDefault="009B0FDA" w:rsidP="001C7874">
      <w:pPr>
        <w:spacing w:before="0" w:after="0"/>
        <w:jc w:val="both"/>
        <w:rPr>
          <w:rFonts w:ascii="Calibri" w:hAnsi="Calibri"/>
          <w:sz w:val="24"/>
          <w:szCs w:val="24"/>
        </w:rPr>
      </w:pPr>
      <w:r w:rsidRPr="00C1093A">
        <w:rPr>
          <w:rFonts w:ascii="Calibri" w:hAnsi="Calibr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1313FA29" w14:textId="77777777" w:rsidR="00427EDD" w:rsidRPr="00C1093A" w:rsidRDefault="00427EDD" w:rsidP="001C7874">
      <w:pPr>
        <w:spacing w:before="0" w:after="0"/>
        <w:jc w:val="both"/>
        <w:rPr>
          <w:rFonts w:ascii="Calibri" w:hAnsi="Calibri"/>
          <w:sz w:val="24"/>
          <w:szCs w:val="24"/>
        </w:rPr>
      </w:pPr>
    </w:p>
    <w:p w14:paraId="02E19810" w14:textId="063F90FF" w:rsidR="009B0FDA" w:rsidRPr="00C1093A" w:rsidRDefault="009B0FDA" w:rsidP="001C7874">
      <w:pPr>
        <w:spacing w:before="0" w:after="0"/>
        <w:jc w:val="both"/>
        <w:rPr>
          <w:rFonts w:ascii="Calibri" w:hAnsi="Calibri"/>
          <w:sz w:val="24"/>
          <w:szCs w:val="24"/>
        </w:rPr>
      </w:pPr>
      <w:r w:rsidRPr="00C1093A">
        <w:rPr>
          <w:rFonts w:ascii="Calibri" w:hAnsi="Calibri"/>
          <w:sz w:val="24"/>
          <w:szCs w:val="24"/>
        </w:rPr>
        <w:t xml:space="preserve">Solicitantul  transmite documentele solicitate în etapa de contractare, sub sancțiunea respingerii cererii de finanțare, în termen de </w:t>
      </w:r>
      <w:r w:rsidR="007F171A" w:rsidRPr="007E65ED">
        <w:rPr>
          <w:rFonts w:ascii="Calibri" w:hAnsi="Calibri"/>
          <w:sz w:val="24"/>
          <w:szCs w:val="24"/>
        </w:rPr>
        <w:t>30 de zile calendaristice</w:t>
      </w:r>
      <w:r w:rsidRPr="007E65ED">
        <w:rPr>
          <w:rFonts w:ascii="Calibri" w:hAnsi="Calibri"/>
          <w:sz w:val="24"/>
          <w:szCs w:val="24"/>
        </w:rPr>
        <w:t xml:space="preserve">, </w:t>
      </w:r>
      <w:r w:rsidRPr="00C1093A">
        <w:rPr>
          <w:rFonts w:ascii="Calibri" w:hAnsi="Calibri"/>
          <w:sz w:val="24"/>
          <w:szCs w:val="24"/>
        </w:rPr>
        <w:t xml:space="preserve">calculat de la data primirii solicitării autorității de management. </w:t>
      </w:r>
      <w:r w:rsidR="00CB1AF1" w:rsidRPr="00C1093A">
        <w:rPr>
          <w:rFonts w:ascii="Calibri" w:hAnsi="Calibri"/>
          <w:sz w:val="24"/>
          <w:szCs w:val="24"/>
        </w:rPr>
        <w:t>Prin excepţie, acest termen poate fi prelungit o</w:t>
      </w:r>
      <w:r w:rsidR="001C7874" w:rsidRPr="00C1093A">
        <w:rPr>
          <w:rFonts w:ascii="Calibri" w:hAnsi="Calibri"/>
          <w:sz w:val="24"/>
          <w:szCs w:val="24"/>
        </w:rPr>
        <w:t xml:space="preserve"> </w:t>
      </w:r>
      <w:r w:rsidR="00CB1AF1" w:rsidRPr="00C1093A">
        <w:rPr>
          <w:rFonts w:ascii="Calibri" w:hAnsi="Calibri"/>
          <w:sz w:val="24"/>
          <w:szCs w:val="24"/>
        </w:rPr>
        <w:t>singură dată de către autoritatea de management în baza unei justificări fundamentate.</w:t>
      </w:r>
    </w:p>
    <w:p w14:paraId="23934334" w14:textId="77777777" w:rsidR="009B0FDA" w:rsidRPr="00C1093A" w:rsidRDefault="009B0FDA" w:rsidP="001C7874">
      <w:pPr>
        <w:spacing w:before="0" w:after="0"/>
        <w:jc w:val="both"/>
        <w:rPr>
          <w:rFonts w:ascii="Calibri" w:hAnsi="Calibri"/>
          <w:sz w:val="24"/>
          <w:szCs w:val="24"/>
        </w:rPr>
      </w:pPr>
    </w:p>
    <w:p w14:paraId="6385EDDE" w14:textId="77777777" w:rsidR="009B0FDA" w:rsidRPr="00C1093A" w:rsidRDefault="009B0FDA" w:rsidP="001C7874">
      <w:pPr>
        <w:spacing w:before="0" w:after="0"/>
        <w:jc w:val="both"/>
        <w:rPr>
          <w:rFonts w:ascii="Calibri" w:hAnsi="Calibri"/>
          <w:sz w:val="24"/>
          <w:szCs w:val="24"/>
        </w:rPr>
      </w:pPr>
      <w:r w:rsidRPr="00C1093A">
        <w:rPr>
          <w:rFonts w:ascii="Calibri" w:hAnsi="Calibri"/>
          <w:sz w:val="24"/>
          <w:szCs w:val="24"/>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24035589" w14:textId="77777777" w:rsidR="009B0FDA" w:rsidRPr="00C1093A" w:rsidRDefault="009B0FDA" w:rsidP="001C7874">
      <w:pPr>
        <w:spacing w:before="0" w:after="0"/>
        <w:jc w:val="both"/>
        <w:rPr>
          <w:rFonts w:ascii="Calibri" w:hAnsi="Calibri"/>
          <w:sz w:val="24"/>
          <w:szCs w:val="24"/>
        </w:rPr>
      </w:pPr>
    </w:p>
    <w:p w14:paraId="2EF53439" w14:textId="77777777" w:rsidR="009B0FDA" w:rsidRPr="00C1093A" w:rsidRDefault="009B0FDA" w:rsidP="001C7874">
      <w:pPr>
        <w:spacing w:before="0" w:after="0"/>
        <w:jc w:val="both"/>
        <w:rPr>
          <w:rFonts w:ascii="Calibri" w:hAnsi="Calibri"/>
          <w:sz w:val="24"/>
          <w:szCs w:val="24"/>
        </w:rPr>
      </w:pPr>
      <w:r w:rsidRPr="00C1093A">
        <w:rPr>
          <w:rFonts w:ascii="Calibri" w:hAnsi="Calibri"/>
          <w:sz w:val="24"/>
          <w:szCs w:val="24"/>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 </w:t>
      </w:r>
    </w:p>
    <w:p w14:paraId="0FE1452D" w14:textId="51FB33C5" w:rsidR="009B0FDA" w:rsidRPr="00C1093A" w:rsidRDefault="009B0FDA" w:rsidP="001C7874">
      <w:pPr>
        <w:spacing w:before="0" w:after="0"/>
        <w:jc w:val="both"/>
        <w:rPr>
          <w:rFonts w:ascii="Calibri" w:hAnsi="Calibri"/>
          <w:sz w:val="24"/>
          <w:szCs w:val="24"/>
        </w:rPr>
      </w:pPr>
      <w:r w:rsidRPr="00C1093A">
        <w:rPr>
          <w:rFonts w:ascii="Calibri" w:hAnsi="Calibri"/>
          <w:sz w:val="24"/>
          <w:szCs w:val="24"/>
        </w:rPr>
        <w:t xml:space="preserve">Verificarea procedurii de achizitie finalizata prin semnarea contractului de lucrari (in cazul  proiectelor cu lucrari incepute) se va realiza prin parcurgerea documentatiei transmise odata cu cererea de finantare, a contractului de lucrari si actelor aditionale la acesta. Se vor utiliza listele mentionate in Anexele </w:t>
      </w:r>
      <w:r w:rsidR="00D76FD9" w:rsidRPr="00C1093A">
        <w:rPr>
          <w:rFonts w:ascii="Calibri" w:hAnsi="Calibri"/>
          <w:sz w:val="24"/>
          <w:szCs w:val="24"/>
        </w:rPr>
        <w:t>20</w:t>
      </w:r>
      <w:r w:rsidRPr="00C1093A">
        <w:rPr>
          <w:rFonts w:ascii="Calibri" w:hAnsi="Calibri"/>
          <w:sz w:val="24"/>
          <w:szCs w:val="24"/>
        </w:rPr>
        <w:t xml:space="preserve"> si 2</w:t>
      </w:r>
      <w:r w:rsidR="00D76FD9" w:rsidRPr="00C1093A">
        <w:rPr>
          <w:rFonts w:ascii="Calibri" w:hAnsi="Calibri"/>
          <w:sz w:val="24"/>
          <w:szCs w:val="24"/>
        </w:rPr>
        <w:t>1</w:t>
      </w:r>
      <w:r w:rsidRPr="00C1093A">
        <w:rPr>
          <w:rFonts w:ascii="Calibri" w:hAnsi="Calibri"/>
          <w:sz w:val="24"/>
          <w:szCs w:val="24"/>
        </w:rPr>
        <w:t xml:space="preserve"> din prexentul ghid. </w:t>
      </w:r>
    </w:p>
    <w:p w14:paraId="23612BFA" w14:textId="77777777" w:rsidR="009B0FDA" w:rsidRPr="00C1093A" w:rsidRDefault="009B0FDA" w:rsidP="001C7874">
      <w:pPr>
        <w:spacing w:before="0" w:after="0"/>
        <w:jc w:val="both"/>
        <w:rPr>
          <w:rFonts w:ascii="Calibri" w:hAnsi="Calibri"/>
          <w:sz w:val="24"/>
          <w:szCs w:val="24"/>
        </w:rPr>
      </w:pPr>
    </w:p>
    <w:p w14:paraId="61E0D6B5" w14:textId="77777777" w:rsidR="009B0FDA" w:rsidRPr="00C1093A" w:rsidRDefault="009B0FDA" w:rsidP="001C7874">
      <w:pPr>
        <w:spacing w:before="0" w:after="0"/>
        <w:jc w:val="both"/>
        <w:rPr>
          <w:rFonts w:ascii="Calibri" w:hAnsi="Calibri"/>
          <w:sz w:val="24"/>
          <w:szCs w:val="24"/>
        </w:rPr>
      </w:pPr>
      <w:r w:rsidRPr="00C1093A">
        <w:rPr>
          <w:rFonts w:ascii="Calibri" w:hAnsi="Calibri"/>
          <w:sz w:val="24"/>
          <w:szCs w:val="24"/>
        </w:rPr>
        <w:t xml:space="preserve">Urmare a verificării îndeplinirii condițiilor de eligibilitate,  AM va emite decizia de aprobare a finanțării, respectiv decizia de respingere a finanțării.   </w:t>
      </w:r>
    </w:p>
    <w:p w14:paraId="0999C323" w14:textId="77777777" w:rsidR="009B0FDA" w:rsidRPr="00C1093A" w:rsidRDefault="009B0FDA" w:rsidP="001C7874">
      <w:pPr>
        <w:spacing w:before="0" w:after="0"/>
        <w:jc w:val="both"/>
        <w:rPr>
          <w:rFonts w:ascii="Calibri" w:hAnsi="Calibri"/>
          <w:sz w:val="24"/>
          <w:szCs w:val="24"/>
        </w:rPr>
      </w:pPr>
      <w:r w:rsidRPr="00C1093A">
        <w:rPr>
          <w:rFonts w:ascii="Calibri" w:hAnsi="Calibri"/>
          <w:sz w:val="24"/>
          <w:szCs w:val="24"/>
        </w:rPr>
        <w:t>Pentru proiectele selectate, în baza deciziei de aprobarea a finanțării AM va proceda la încheierea contractului de finanțare.</w:t>
      </w:r>
    </w:p>
    <w:p w14:paraId="6ADFBFF9" w14:textId="77777777" w:rsidR="009B0FDA" w:rsidRPr="00C1093A" w:rsidRDefault="009B0FDA" w:rsidP="009B0FDA">
      <w:pPr>
        <w:spacing w:before="0" w:after="0"/>
        <w:rPr>
          <w:rFonts w:ascii="Calibri" w:hAnsi="Calibri"/>
          <w:sz w:val="24"/>
          <w:szCs w:val="24"/>
        </w:rPr>
      </w:pPr>
    </w:p>
    <w:p w14:paraId="24D49E62" w14:textId="56CCB7A6" w:rsidR="009B0FDA" w:rsidRPr="00C1093A" w:rsidRDefault="009B0FDA" w:rsidP="001C7874">
      <w:pPr>
        <w:spacing w:before="0" w:after="0"/>
        <w:jc w:val="both"/>
        <w:rPr>
          <w:rFonts w:ascii="Calibri" w:hAnsi="Calibri"/>
          <w:sz w:val="24"/>
          <w:szCs w:val="24"/>
        </w:rPr>
      </w:pPr>
      <w:r w:rsidRPr="00C1093A">
        <w:rPr>
          <w:rFonts w:ascii="Calibri" w:hAnsi="Calibri"/>
          <w:sz w:val="24"/>
          <w:szCs w:val="24"/>
        </w:rPr>
        <w:lastRenderedPageBreak/>
        <w:t xml:space="preserve">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w:t>
      </w:r>
      <w:r w:rsidR="00F569BC" w:rsidRPr="00C1093A">
        <w:rPr>
          <w:rFonts w:ascii="Calibri" w:hAnsi="Calibri"/>
          <w:sz w:val="24"/>
          <w:szCs w:val="24"/>
        </w:rPr>
        <w:t>vor respecta legislatia in vigoare</w:t>
      </w:r>
      <w:r w:rsidRPr="00C1093A">
        <w:rPr>
          <w:rFonts w:ascii="Calibri" w:hAnsi="Calibri"/>
          <w:sz w:val="24"/>
          <w:szCs w:val="24"/>
        </w:rPr>
        <w:t>.</w:t>
      </w:r>
    </w:p>
    <w:p w14:paraId="2FB6CC2C" w14:textId="77777777" w:rsidR="00F569BC" w:rsidRPr="00C1093A" w:rsidRDefault="00F569BC" w:rsidP="001C7874">
      <w:pPr>
        <w:spacing w:before="0" w:after="0"/>
        <w:jc w:val="both"/>
        <w:rPr>
          <w:rFonts w:ascii="Calibri" w:hAnsi="Calibri"/>
          <w:sz w:val="24"/>
          <w:szCs w:val="24"/>
        </w:rPr>
      </w:pPr>
      <w:r w:rsidRPr="00C1093A">
        <w:rPr>
          <w:rFonts w:ascii="Calibri" w:hAnsi="Calibri"/>
          <w:sz w:val="24"/>
          <w:szCs w:val="24"/>
        </w:rPr>
        <w:t>În cazul deciziei de respingere a finanțării se poate formula contestație pe cale administrativă, în termen de maxim 30 zile calendaristice de la primirii acesteia, prin sistemul informatic MySMIS2021/SMIS2021+.</w:t>
      </w:r>
    </w:p>
    <w:p w14:paraId="12C3935F" w14:textId="77777777" w:rsidR="00F569BC" w:rsidRPr="00C1093A" w:rsidRDefault="00F569BC" w:rsidP="001C7874">
      <w:pPr>
        <w:spacing w:before="0" w:after="0"/>
        <w:jc w:val="both"/>
        <w:rPr>
          <w:rFonts w:ascii="Calibri" w:hAnsi="Calibri"/>
          <w:sz w:val="24"/>
          <w:szCs w:val="24"/>
        </w:rPr>
      </w:pPr>
      <w:r w:rsidRPr="00C1093A">
        <w:rPr>
          <w:rFonts w:ascii="Calibri" w:hAnsi="Calibri"/>
          <w:sz w:val="24"/>
          <w:szCs w:val="24"/>
        </w:rPr>
        <w:t>Comitetul de soluționare a contestațiilor soluționează contestația, prin decizie motivată, în termen de 30 zile calendaristice,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73F95FC0" w14:textId="77777777" w:rsidR="00F569BC" w:rsidRPr="00C1093A" w:rsidRDefault="00F569BC" w:rsidP="001C7874">
      <w:pPr>
        <w:spacing w:before="0" w:after="0"/>
        <w:jc w:val="both"/>
        <w:rPr>
          <w:rFonts w:ascii="Calibri" w:hAnsi="Calibri"/>
          <w:sz w:val="24"/>
          <w:szCs w:val="24"/>
        </w:rPr>
      </w:pPr>
    </w:p>
    <w:p w14:paraId="40DB4A73" w14:textId="77777777" w:rsidR="00F569BC" w:rsidRPr="00C1093A" w:rsidRDefault="00F569BC" w:rsidP="001C7874">
      <w:pPr>
        <w:spacing w:before="0" w:after="0"/>
        <w:jc w:val="both"/>
        <w:rPr>
          <w:rFonts w:ascii="Calibri" w:hAnsi="Calibri"/>
          <w:sz w:val="24"/>
          <w:szCs w:val="24"/>
        </w:rPr>
      </w:pPr>
      <w:r w:rsidRPr="00C1093A">
        <w:rPr>
          <w:rFonts w:ascii="Calibri" w:hAnsi="Calibri"/>
          <w:sz w:val="24"/>
          <w:szCs w:val="24"/>
        </w:rPr>
        <w:t>În cazul admiterii contestației ca rezultat al reverificării modului de îndeplinire a condițiilor de eligibilitate, AM procedează la semnarea contractului de finanțare, având în vedere considerentele deciziei de soluționare a contestației.</w:t>
      </w:r>
    </w:p>
    <w:p w14:paraId="749AF2E2" w14:textId="77777777" w:rsidR="00DF51AC" w:rsidRPr="00C1093A" w:rsidRDefault="00DF51AC" w:rsidP="001C7874">
      <w:pPr>
        <w:spacing w:before="0" w:after="0"/>
        <w:jc w:val="both"/>
        <w:rPr>
          <w:rFonts w:ascii="Calibri" w:hAnsi="Calibri"/>
          <w:sz w:val="24"/>
          <w:szCs w:val="24"/>
        </w:rPr>
      </w:pPr>
    </w:p>
    <w:p w14:paraId="5629482C" w14:textId="6A8AC1A2" w:rsidR="00FB633E" w:rsidRPr="00C1093A" w:rsidRDefault="00FB633E" w:rsidP="00E07D7E">
      <w:pPr>
        <w:pStyle w:val="Heading3"/>
        <w:numPr>
          <w:ilvl w:val="2"/>
          <w:numId w:val="37"/>
        </w:numPr>
        <w:jc w:val="both"/>
        <w:rPr>
          <w:rFonts w:cs="Calibri"/>
          <w:i w:val="0"/>
          <w:iCs/>
        </w:rPr>
      </w:pPr>
      <w:bookmarkStart w:id="190" w:name="_Toc154146183"/>
      <w:r w:rsidRPr="00C1093A">
        <w:rPr>
          <w:rFonts w:cs="Calibri"/>
          <w:i w:val="0"/>
          <w:iCs/>
        </w:rPr>
        <w:t>Decizia de acordare/respingere a finanțării</w:t>
      </w:r>
      <w:bookmarkEnd w:id="190"/>
    </w:p>
    <w:p w14:paraId="3D21A634" w14:textId="77777777" w:rsidR="001B3A91" w:rsidRPr="00C1093A" w:rsidRDefault="001B3A91" w:rsidP="001C7874">
      <w:pPr>
        <w:jc w:val="both"/>
        <w:rPr>
          <w:rFonts w:ascii="Calibri" w:hAnsi="Calibri"/>
          <w:sz w:val="24"/>
          <w:szCs w:val="24"/>
          <w:lang w:eastAsia="ro-RO"/>
        </w:rPr>
      </w:pPr>
      <w:r w:rsidRPr="00C1093A">
        <w:rPr>
          <w:rFonts w:ascii="Calibri" w:hAnsi="Calibri"/>
          <w:sz w:val="24"/>
          <w:szCs w:val="24"/>
          <w:lang w:eastAsia="ro-RO"/>
        </w:rPr>
        <w:t xml:space="preserve">Urmare a verificării îndeplinirii condițiilor de eligibilitate, autoritatea de management va emite decizia de aprobare a finanțării, respectiv decizia de respingere a finanțării.   </w:t>
      </w:r>
    </w:p>
    <w:p w14:paraId="3812FF4D" w14:textId="7B134311" w:rsidR="001B3A91" w:rsidRPr="00C1093A" w:rsidRDefault="001B3A91" w:rsidP="001C7874">
      <w:pPr>
        <w:jc w:val="both"/>
        <w:rPr>
          <w:rFonts w:ascii="Calibri" w:hAnsi="Calibri"/>
          <w:sz w:val="24"/>
          <w:szCs w:val="24"/>
        </w:rPr>
      </w:pPr>
      <w:r w:rsidRPr="00C1093A">
        <w:rPr>
          <w:rFonts w:ascii="Calibri" w:hAnsi="Calibri"/>
          <w:sz w:val="24"/>
          <w:szCs w:val="24"/>
          <w:lang w:eastAsia="ro-RO"/>
        </w:rPr>
        <w:t>Pentru proiectele selectate, în baza deciziei de aprobare a finanțării autoritatea de management va proceda la încheierea contractului de finanțare</w:t>
      </w:r>
      <w:r w:rsidR="00565A84" w:rsidRPr="00C1093A">
        <w:rPr>
          <w:rFonts w:ascii="Calibri" w:hAnsi="Calibri"/>
          <w:sz w:val="24"/>
          <w:szCs w:val="24"/>
          <w:lang w:eastAsia="ro-RO"/>
        </w:rPr>
        <w:t>.</w:t>
      </w:r>
    </w:p>
    <w:p w14:paraId="302102FE" w14:textId="77777777" w:rsidR="00FB633E" w:rsidRPr="00C1093A" w:rsidRDefault="00FB633E" w:rsidP="001C7874">
      <w:pPr>
        <w:jc w:val="both"/>
        <w:rPr>
          <w:rFonts w:ascii="Calibri" w:hAnsi="Calibri"/>
          <w:sz w:val="24"/>
          <w:szCs w:val="24"/>
        </w:rPr>
      </w:pPr>
    </w:p>
    <w:p w14:paraId="7764C9B9" w14:textId="47BCB56F" w:rsidR="00DF51AC" w:rsidRPr="00C1093A" w:rsidRDefault="00FB633E" w:rsidP="00E07D7E">
      <w:pPr>
        <w:pStyle w:val="Heading3"/>
        <w:numPr>
          <w:ilvl w:val="2"/>
          <w:numId w:val="37"/>
        </w:numPr>
        <w:rPr>
          <w:rFonts w:cs="Calibri"/>
          <w:i w:val="0"/>
          <w:iCs/>
        </w:rPr>
      </w:pPr>
      <w:bookmarkStart w:id="191" w:name="_Toc154146184"/>
      <w:r w:rsidRPr="00C1093A">
        <w:rPr>
          <w:rFonts w:cs="Calibri"/>
          <w:i w:val="0"/>
          <w:iCs/>
        </w:rPr>
        <w:t xml:space="preserve">Definitivarea </w:t>
      </w:r>
      <w:r w:rsidR="00181E8F" w:rsidRPr="00C1093A">
        <w:rPr>
          <w:rFonts w:cs="Calibri"/>
          <w:i w:val="0"/>
          <w:iCs/>
        </w:rPr>
        <w:t xml:space="preserve"> planului de monitorizare al proiectului</w:t>
      </w:r>
      <w:bookmarkEnd w:id="191"/>
      <w:r w:rsidR="00181E8F" w:rsidRPr="00C1093A">
        <w:rPr>
          <w:rFonts w:cs="Calibri"/>
          <w:i w:val="0"/>
          <w:iCs/>
        </w:rPr>
        <w:t xml:space="preserve"> </w:t>
      </w:r>
    </w:p>
    <w:p w14:paraId="484006B8" w14:textId="2D3D607B" w:rsidR="00820727" w:rsidRPr="00C1093A" w:rsidRDefault="00820727" w:rsidP="00F136CA">
      <w:pPr>
        <w:jc w:val="both"/>
        <w:rPr>
          <w:rFonts w:ascii="Calibri" w:hAnsi="Calibri"/>
          <w:b/>
          <w:sz w:val="24"/>
          <w:szCs w:val="24"/>
        </w:rPr>
      </w:pPr>
      <w:r w:rsidRPr="00C1093A">
        <w:rPr>
          <w:rFonts w:ascii="Calibri" w:hAnsi="Calibri"/>
          <w:sz w:val="24"/>
          <w:szCs w:val="24"/>
        </w:rPr>
        <w:t xml:space="preserve">Planul </w:t>
      </w:r>
      <w:r w:rsidR="002F2B96" w:rsidRPr="00C1093A">
        <w:rPr>
          <w:rFonts w:ascii="Calibri" w:hAnsi="Calibri"/>
          <w:sz w:val="24"/>
          <w:szCs w:val="24"/>
        </w:rPr>
        <w:t>de monitorizare a proiectului, A</w:t>
      </w:r>
      <w:r w:rsidRPr="00C1093A">
        <w:rPr>
          <w:rFonts w:ascii="Calibri" w:hAnsi="Calibr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C1093A" w:rsidRDefault="00820727" w:rsidP="00F136CA">
      <w:pPr>
        <w:jc w:val="both"/>
        <w:rPr>
          <w:rFonts w:ascii="Calibri" w:hAnsi="Calibri"/>
          <w:b/>
          <w:sz w:val="24"/>
          <w:szCs w:val="24"/>
        </w:rPr>
      </w:pPr>
      <w:r w:rsidRPr="00C1093A">
        <w:rPr>
          <w:rFonts w:ascii="Calibri" w:hAnsi="Calibr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C1093A" w:rsidRDefault="00820727" w:rsidP="00F136CA">
      <w:pPr>
        <w:jc w:val="both"/>
        <w:rPr>
          <w:rFonts w:ascii="Calibri" w:hAnsi="Calibri"/>
          <w:b/>
          <w:sz w:val="24"/>
          <w:szCs w:val="24"/>
        </w:rPr>
      </w:pPr>
      <w:r w:rsidRPr="00C1093A">
        <w:rPr>
          <w:rFonts w:ascii="Calibri" w:hAnsi="Calibr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7777777" w:rsidR="00820727" w:rsidRPr="00C1093A" w:rsidRDefault="00820727" w:rsidP="00F136CA">
      <w:pPr>
        <w:jc w:val="both"/>
        <w:rPr>
          <w:rFonts w:ascii="Calibri" w:hAnsi="Calibri"/>
          <w:b/>
          <w:sz w:val="24"/>
          <w:szCs w:val="24"/>
        </w:rPr>
      </w:pPr>
      <w:r w:rsidRPr="00C1093A">
        <w:rPr>
          <w:rFonts w:ascii="Calibri" w:hAnsi="Calibri"/>
          <w:sz w:val="24"/>
          <w:szCs w:val="24"/>
        </w:rPr>
        <w:lastRenderedPageBreak/>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C1093A" w:rsidRDefault="00820727" w:rsidP="00F136CA">
      <w:pPr>
        <w:jc w:val="both"/>
        <w:rPr>
          <w:rFonts w:ascii="Calibri" w:hAnsi="Calibri"/>
          <w:b/>
          <w:sz w:val="24"/>
          <w:szCs w:val="24"/>
        </w:rPr>
      </w:pPr>
      <w:r w:rsidRPr="00C1093A">
        <w:rPr>
          <w:rFonts w:ascii="Calibri" w:hAnsi="Calibri"/>
          <w:sz w:val="24"/>
          <w:szCs w:val="24"/>
        </w:rPr>
        <w:t>Prin excepție, dacă data de începere a implementării proiectului este anterioară datei de semnare a contractului de finanțare, primul indicator de etapă va fi raportat la data semnării contractului de finanțare.</w:t>
      </w:r>
    </w:p>
    <w:p w14:paraId="10B43136" w14:textId="61293D56" w:rsidR="00820727" w:rsidRPr="00AD5C7F" w:rsidRDefault="00820727" w:rsidP="00B25E70">
      <w:pPr>
        <w:spacing w:before="0" w:after="0"/>
        <w:jc w:val="both"/>
        <w:rPr>
          <w:rFonts w:asciiTheme="minorHAnsi" w:hAnsiTheme="minorHAnsi" w:cstheme="minorHAnsi"/>
          <w:sz w:val="24"/>
          <w:szCs w:val="24"/>
        </w:rPr>
      </w:pPr>
      <w:r w:rsidRPr="00C1093A">
        <w:rPr>
          <w:rFonts w:ascii="Calibri" w:hAnsi="Calibri"/>
          <w:sz w:val="24"/>
          <w:szCs w:val="24"/>
        </w:rPr>
        <w:t xml:space="preserve">În cazul proiectelor de investiții publice, indicatorii de etapă se raportează atât la stadiul pregătirii și derulării procedurilor de achiziții, cât și la progresul execuției lucrărilor, aferente </w:t>
      </w:r>
      <w:r w:rsidRPr="00AD5C7F">
        <w:rPr>
          <w:rFonts w:ascii="Calibri" w:hAnsi="Calibri"/>
          <w:sz w:val="24"/>
          <w:szCs w:val="24"/>
        </w:rPr>
        <w:t xml:space="preserve">activității de bază. </w:t>
      </w:r>
    </w:p>
    <w:p w14:paraId="559BE691" w14:textId="10DF3A14" w:rsidR="00A525D2" w:rsidRPr="00AD5C7F" w:rsidRDefault="00A525D2" w:rsidP="00B25E70">
      <w:pPr>
        <w:spacing w:before="0" w:after="0"/>
        <w:jc w:val="both"/>
        <w:rPr>
          <w:rFonts w:asciiTheme="minorHAnsi" w:hAnsiTheme="minorHAnsi" w:cstheme="minorHAnsi"/>
          <w:sz w:val="24"/>
          <w:szCs w:val="24"/>
        </w:rPr>
      </w:pPr>
      <w:r w:rsidRPr="00AD5C7F">
        <w:rPr>
          <w:rFonts w:asciiTheme="minorHAnsi" w:hAnsiTheme="minorHAnsi" w:cstheme="minorHAnsi"/>
          <w:sz w:val="24"/>
          <w:szCs w:val="24"/>
        </w:rPr>
        <w:t>În intervalul dintre doi indicatori de etapă consecutivi, Autoritatea de Management va monitoriza proiectul în cauză pe baza rapoartelor de progres și a vizitelor de monitorizare, putând utiliza, în funcţie de specificul proiectului, un sistem specific de repere intermediare și instrumente de monitorizare detaliate în procedurile operaţionale care să permită evaluarea permanentă a evoluției progresului implementării proiectului și posibile abateri de la graficul de implementare sau de natură să afecteze atingerea indicatorilor de realizare și de rezultat.</w:t>
      </w:r>
    </w:p>
    <w:p w14:paraId="6BD0A2E1" w14:textId="77777777" w:rsidR="00820727" w:rsidRPr="00C1093A" w:rsidRDefault="00820727" w:rsidP="00F136CA">
      <w:pPr>
        <w:jc w:val="both"/>
        <w:rPr>
          <w:rFonts w:ascii="Calibri" w:hAnsi="Calibri"/>
          <w:b/>
          <w:sz w:val="24"/>
          <w:szCs w:val="24"/>
        </w:rPr>
      </w:pPr>
      <w:r w:rsidRPr="00C1093A">
        <w:rPr>
          <w:rFonts w:ascii="Calibri" w:hAnsi="Calibri"/>
          <w:sz w:val="24"/>
          <w:szCs w:val="24"/>
        </w:rPr>
        <w:t>Indicatorii de etapă fac obiectul monitorizării de către AM iar nerealizarea acestora poate conduce la aplicarea unui mecanism de rețineri financiare, conform prevederilor legale.</w:t>
      </w:r>
    </w:p>
    <w:p w14:paraId="2FF1EF28" w14:textId="1AEEF0F8" w:rsidR="00181E8F" w:rsidRPr="00C1093A" w:rsidRDefault="00820727" w:rsidP="00F136CA">
      <w:pPr>
        <w:jc w:val="both"/>
        <w:rPr>
          <w:rFonts w:ascii="Calibri" w:hAnsi="Calibri"/>
          <w:sz w:val="24"/>
          <w:szCs w:val="24"/>
        </w:rPr>
      </w:pPr>
      <w:r w:rsidRPr="00C1093A">
        <w:rPr>
          <w:rFonts w:ascii="Calibri" w:hAnsi="Calibri"/>
          <w:sz w:val="24"/>
          <w:szCs w:val="24"/>
        </w:rPr>
        <w:t>Planul de monitorizare al proiectului poate face obiectul unor modificări prin act adițional la contractul/decizia de finanțare.</w:t>
      </w:r>
    </w:p>
    <w:p w14:paraId="5B9F174F" w14:textId="77777777" w:rsidR="005A50E3" w:rsidRPr="00C1093A" w:rsidRDefault="005A50E3" w:rsidP="00F136CA">
      <w:pPr>
        <w:jc w:val="both"/>
        <w:rPr>
          <w:rFonts w:ascii="Calibri" w:hAnsi="Calibri"/>
          <w:b/>
          <w:sz w:val="24"/>
          <w:szCs w:val="24"/>
        </w:rPr>
      </w:pPr>
    </w:p>
    <w:p w14:paraId="6F70AD17" w14:textId="37BF7710" w:rsidR="00181E8F" w:rsidRPr="00C1093A" w:rsidRDefault="00181E8F" w:rsidP="00E07D7E">
      <w:pPr>
        <w:pStyle w:val="Heading3"/>
        <w:numPr>
          <w:ilvl w:val="2"/>
          <w:numId w:val="37"/>
        </w:numPr>
        <w:jc w:val="both"/>
        <w:rPr>
          <w:rFonts w:cs="Calibri"/>
          <w:i w:val="0"/>
        </w:rPr>
      </w:pPr>
      <w:bookmarkStart w:id="192" w:name="_Toc154146185"/>
      <w:r w:rsidRPr="00C1093A">
        <w:rPr>
          <w:rFonts w:cs="Calibri"/>
          <w:i w:val="0"/>
        </w:rPr>
        <w:t>Semnarea contractului de finanțare</w:t>
      </w:r>
      <w:bookmarkEnd w:id="192"/>
      <w:r w:rsidR="00FB633E" w:rsidRPr="00C1093A">
        <w:rPr>
          <w:rFonts w:cs="Calibri"/>
          <w:i w:val="0"/>
        </w:rPr>
        <w:t xml:space="preserve"> </w:t>
      </w:r>
    </w:p>
    <w:p w14:paraId="50AD4A35" w14:textId="6E4E76B3" w:rsidR="00181E8F" w:rsidRPr="00C1093A" w:rsidRDefault="00181E8F" w:rsidP="00F136CA">
      <w:pPr>
        <w:spacing w:before="0" w:after="0"/>
        <w:jc w:val="both"/>
        <w:rPr>
          <w:rFonts w:ascii="Calibri" w:hAnsi="Calibri"/>
          <w:sz w:val="24"/>
          <w:szCs w:val="24"/>
        </w:rPr>
      </w:pPr>
      <w:r w:rsidRPr="00C1093A">
        <w:rPr>
          <w:rFonts w:ascii="Calibri" w:hAnsi="Calibri"/>
          <w:sz w:val="24"/>
          <w:szCs w:val="24"/>
        </w:rPr>
        <w:t>Contractul de finanțare se generează</w:t>
      </w:r>
      <w:r w:rsidR="00037104" w:rsidRPr="00C1093A">
        <w:rPr>
          <w:rFonts w:ascii="Calibri" w:hAnsi="Calibri"/>
          <w:sz w:val="24"/>
          <w:szCs w:val="24"/>
        </w:rPr>
        <w:t>/incarca</w:t>
      </w:r>
      <w:r w:rsidR="005A1D1D" w:rsidRPr="00C1093A">
        <w:rPr>
          <w:rFonts w:ascii="Calibri" w:hAnsi="Calibri"/>
          <w:sz w:val="24"/>
          <w:szCs w:val="24"/>
        </w:rPr>
        <w:t xml:space="preserve"> in</w:t>
      </w:r>
      <w:r w:rsidRPr="00C1093A">
        <w:rPr>
          <w:rFonts w:ascii="Calibri" w:hAnsi="Calibri"/>
          <w:sz w:val="24"/>
          <w:szCs w:val="24"/>
        </w:rPr>
        <w:t xml:space="preserv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C1093A" w:rsidRDefault="00181E8F" w:rsidP="00F136CA">
      <w:pPr>
        <w:pStyle w:val="ListParagraph"/>
        <w:spacing w:before="0" w:after="0"/>
        <w:ind w:left="0"/>
        <w:jc w:val="both"/>
        <w:rPr>
          <w:rFonts w:ascii="Calibri" w:hAnsi="Calibri"/>
          <w:sz w:val="24"/>
          <w:szCs w:val="24"/>
        </w:rPr>
      </w:pPr>
      <w:r w:rsidRPr="00C1093A">
        <w:rPr>
          <w:rFonts w:ascii="Calibri" w:hAnsi="Calibri"/>
          <w:sz w:val="24"/>
          <w:szCs w:val="24"/>
        </w:rPr>
        <w:t>Data contractului reprezintă data ultimei semnături.</w:t>
      </w:r>
    </w:p>
    <w:p w14:paraId="086DE0FE" w14:textId="77777777" w:rsidR="00181E8F" w:rsidRPr="00C1093A" w:rsidRDefault="00181E8F" w:rsidP="00F136CA">
      <w:pPr>
        <w:spacing w:before="0" w:after="0"/>
        <w:jc w:val="both"/>
        <w:rPr>
          <w:rFonts w:ascii="Calibri" w:hAnsi="Calibri"/>
          <w:sz w:val="24"/>
          <w:szCs w:val="24"/>
        </w:rPr>
      </w:pPr>
    </w:p>
    <w:p w14:paraId="317FEC9B" w14:textId="27068B3A" w:rsidR="00181E8F" w:rsidRPr="00C1093A" w:rsidRDefault="00181E8F" w:rsidP="008D2227">
      <w:pPr>
        <w:spacing w:before="0" w:after="0"/>
        <w:jc w:val="both"/>
        <w:rPr>
          <w:rFonts w:ascii="Calibri" w:hAnsi="Calibri"/>
          <w:sz w:val="24"/>
          <w:szCs w:val="24"/>
        </w:rPr>
      </w:pPr>
      <w:r w:rsidRPr="00C1093A">
        <w:rPr>
          <w:rFonts w:ascii="Calibri" w:hAnsi="Calibri"/>
          <w:sz w:val="24"/>
          <w:szCs w:val="24"/>
        </w:rPr>
        <w:t>Modelul standard de contract de finanțare utilizat pentru contractarea proiectelor selectate în urma procesului de evaluare și selecție este cel prezentat în cadrul Anexei 10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bookmarkStart w:id="193" w:name="_Toc90891339"/>
      <w:bookmarkStart w:id="194" w:name="_Hlk100136778"/>
      <w:bookmarkEnd w:id="175"/>
    </w:p>
    <w:p w14:paraId="13A4D612"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Solicitantul va semna contractul de finanțare în termen de 5 zile lucrătoare de la data notificării acestuia de către AM.</w:t>
      </w:r>
    </w:p>
    <w:p w14:paraId="19FDE6C2" w14:textId="77777777" w:rsidR="00804662" w:rsidRPr="00C1093A" w:rsidRDefault="00181E8F" w:rsidP="00FB633E">
      <w:pPr>
        <w:spacing w:before="0" w:after="0"/>
        <w:jc w:val="both"/>
        <w:rPr>
          <w:rFonts w:ascii="Calibri" w:hAnsi="Calibri"/>
          <w:sz w:val="24"/>
          <w:szCs w:val="24"/>
        </w:rPr>
      </w:pPr>
      <w:r w:rsidRPr="00C1093A">
        <w:rPr>
          <w:rFonts w:ascii="Calibri" w:hAnsi="Calibri"/>
          <w:sz w:val="24"/>
          <w:szCs w:val="24"/>
        </w:rPr>
        <w:lastRenderedPageBreak/>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C1093A">
        <w:rPr>
          <w:rFonts w:ascii="Calibri" w:hAnsi="Calibri"/>
          <w:sz w:val="24"/>
          <w:szCs w:val="24"/>
        </w:rPr>
        <w:t>să din procesul de contractare.</w:t>
      </w:r>
    </w:p>
    <w:p w14:paraId="259A9D16" w14:textId="77777777" w:rsidR="00804662" w:rsidRPr="00C1093A" w:rsidRDefault="00804662" w:rsidP="00FB633E">
      <w:pPr>
        <w:spacing w:before="0" w:after="0"/>
        <w:jc w:val="both"/>
        <w:rPr>
          <w:rFonts w:ascii="Calibri" w:hAnsi="Calibri"/>
          <w:sz w:val="24"/>
          <w:szCs w:val="24"/>
        </w:rPr>
      </w:pPr>
    </w:p>
    <w:p w14:paraId="1B4A941A" w14:textId="77777777" w:rsidR="001C7874" w:rsidRPr="00C1093A" w:rsidRDefault="001C7874" w:rsidP="001C7874">
      <w:pPr>
        <w:spacing w:before="0" w:after="0"/>
        <w:jc w:val="both"/>
        <w:rPr>
          <w:rFonts w:asciiTheme="minorHAnsi" w:hAnsiTheme="minorHAnsi" w:cstheme="minorHAnsi"/>
          <w:b/>
          <w:bCs/>
          <w:sz w:val="24"/>
          <w:szCs w:val="24"/>
        </w:rPr>
      </w:pPr>
      <w:r w:rsidRPr="00C1093A">
        <w:rPr>
          <w:rFonts w:asciiTheme="minorHAnsi" w:hAnsiTheme="minorHAnsi" w:cstheme="minorHAnsi"/>
          <w:b/>
          <w:bCs/>
          <w:sz w:val="24"/>
          <w:szCs w:val="24"/>
        </w:rPr>
        <w:t>Principale prevederi ale contractelor de finanțare</w:t>
      </w:r>
    </w:p>
    <w:p w14:paraId="17206098" w14:textId="77777777" w:rsidR="001C7874" w:rsidRPr="00C1093A" w:rsidRDefault="001C7874" w:rsidP="001C7874">
      <w:pPr>
        <w:spacing w:before="0" w:after="0"/>
        <w:jc w:val="both"/>
        <w:rPr>
          <w:rFonts w:asciiTheme="minorHAnsi" w:hAnsiTheme="minorHAnsi" w:cstheme="minorHAnsi"/>
          <w:sz w:val="24"/>
          <w:szCs w:val="24"/>
        </w:rPr>
      </w:pPr>
    </w:p>
    <w:p w14:paraId="50267512" w14:textId="77777777" w:rsidR="001C7874" w:rsidRPr="00C1093A" w:rsidRDefault="001C7874" w:rsidP="001C7874">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E6602D0" w14:textId="77777777" w:rsidR="001C7874" w:rsidRPr="00C1093A" w:rsidRDefault="001C7874" w:rsidP="001C7874">
      <w:pPr>
        <w:spacing w:before="0" w:after="0"/>
        <w:jc w:val="both"/>
        <w:rPr>
          <w:rFonts w:asciiTheme="minorHAnsi" w:hAnsiTheme="minorHAnsi" w:cstheme="minorHAnsi"/>
          <w:sz w:val="24"/>
          <w:szCs w:val="24"/>
        </w:rPr>
      </w:pPr>
    </w:p>
    <w:p w14:paraId="5A86C625" w14:textId="77777777" w:rsidR="001C7874" w:rsidRPr="00C1093A" w:rsidRDefault="001C7874" w:rsidP="001C7874">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7F6C5886" w14:textId="77777777" w:rsidR="001C7874" w:rsidRPr="00C1093A" w:rsidRDefault="001C7874" w:rsidP="001C7874">
      <w:pPr>
        <w:spacing w:before="0" w:after="0"/>
        <w:jc w:val="both"/>
        <w:rPr>
          <w:rFonts w:asciiTheme="minorHAnsi" w:hAnsiTheme="minorHAnsi" w:cstheme="minorHAnsi"/>
          <w:sz w:val="24"/>
          <w:szCs w:val="24"/>
        </w:rPr>
      </w:pPr>
    </w:p>
    <w:p w14:paraId="7A8CF9C6" w14:textId="77777777" w:rsidR="001C7874" w:rsidRPr="00C1093A" w:rsidRDefault="001C7874" w:rsidP="001C7874">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0D570CC1" w14:textId="77777777" w:rsidR="001C7874" w:rsidRPr="00C1093A" w:rsidRDefault="001C7874" w:rsidP="001C7874">
      <w:pPr>
        <w:spacing w:before="0" w:after="0"/>
        <w:jc w:val="both"/>
        <w:rPr>
          <w:rFonts w:asciiTheme="minorHAnsi" w:hAnsiTheme="minorHAnsi" w:cstheme="minorHAnsi"/>
          <w:sz w:val="24"/>
          <w:szCs w:val="24"/>
        </w:rPr>
      </w:pPr>
    </w:p>
    <w:p w14:paraId="5F910A46" w14:textId="77777777" w:rsidR="001C7874" w:rsidRPr="00C1093A" w:rsidRDefault="001C7874" w:rsidP="001C7874">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Părțile contractuale au dreptul, pe durata îndeplinirii contractului de finanțare de a conveni modificări, prin act adiţional, încheiat în aceleaşi condiţii ca şi contractul de finanțare.</w:t>
      </w:r>
    </w:p>
    <w:p w14:paraId="5A44082E" w14:textId="77777777" w:rsidR="001C7874" w:rsidRPr="00C1093A" w:rsidRDefault="001C7874" w:rsidP="001C7874">
      <w:pPr>
        <w:spacing w:before="0" w:after="0"/>
        <w:jc w:val="both"/>
        <w:rPr>
          <w:rFonts w:asciiTheme="minorHAnsi" w:hAnsiTheme="minorHAnsi" w:cstheme="minorHAnsi"/>
          <w:sz w:val="24"/>
          <w:szCs w:val="24"/>
        </w:rPr>
      </w:pPr>
    </w:p>
    <w:p w14:paraId="7EFAA400" w14:textId="77777777" w:rsidR="001C7874" w:rsidRPr="00C1093A" w:rsidRDefault="001C7874" w:rsidP="001C7874">
      <w:pPr>
        <w:spacing w:before="0" w:after="0"/>
        <w:jc w:val="both"/>
        <w:rPr>
          <w:rFonts w:asciiTheme="minorHAnsi" w:hAnsiTheme="minorHAnsi" w:cstheme="minorHAnsi"/>
          <w:sz w:val="24"/>
          <w:szCs w:val="24"/>
        </w:rPr>
      </w:pPr>
      <w:r w:rsidRPr="00C1093A">
        <w:rPr>
          <w:rFonts w:asciiTheme="minorHAnsi" w:hAnsiTheme="minorHAnsi" w:cs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2DF4B8EA" w14:textId="77777777" w:rsidR="00181E8F" w:rsidRPr="00C1093A" w:rsidRDefault="00181E8F" w:rsidP="00181E8F">
      <w:pPr>
        <w:spacing w:before="0" w:after="0"/>
        <w:jc w:val="both"/>
        <w:rPr>
          <w:rFonts w:ascii="Calibri" w:hAnsi="Calibri"/>
          <w:iCs/>
          <w:sz w:val="24"/>
          <w:szCs w:val="24"/>
        </w:rPr>
      </w:pPr>
    </w:p>
    <w:p w14:paraId="2066B2F7" w14:textId="77777777" w:rsidR="00181E8F" w:rsidRPr="00C1093A" w:rsidRDefault="00181E8F" w:rsidP="002F7A99">
      <w:pPr>
        <w:pStyle w:val="5Normal"/>
        <w:rPr>
          <w:rFonts w:ascii="Calibri" w:hAnsi="Calibri"/>
          <w:b/>
          <w:sz w:val="24"/>
        </w:rPr>
      </w:pPr>
      <w:bookmarkStart w:id="195" w:name="_Hlk134627473"/>
      <w:r w:rsidRPr="00C1093A">
        <w:rPr>
          <w:rFonts w:ascii="Calibri" w:hAnsi="Calibri"/>
          <w:b/>
          <w:sz w:val="24"/>
        </w:rPr>
        <w:t>Verificarea proiectului tehnic după semnarea contractului de finanțare</w:t>
      </w:r>
    </w:p>
    <w:p w14:paraId="1EEC6BEC" w14:textId="0FC927C9" w:rsidR="00181E8F" w:rsidRPr="00C1093A" w:rsidRDefault="00181E8F" w:rsidP="00181E8F">
      <w:pPr>
        <w:pStyle w:val="BodyText"/>
        <w:jc w:val="both"/>
        <w:rPr>
          <w:rFonts w:ascii="Calibri" w:hAnsi="Calibri" w:cs="Calibri"/>
        </w:rPr>
      </w:pPr>
      <w:r w:rsidRPr="00C1093A">
        <w:rPr>
          <w:rFonts w:ascii="Calibri" w:hAnsi="Calibri" w:cs="Calibri"/>
          <w:b w:val="0"/>
          <w:bCs w:val="0"/>
        </w:rPr>
        <w:t xml:space="preserve">În cazul în care contractul de finanțare este semnat în baza unei documentații tehnico-economice nivel SF/DALI, </w:t>
      </w:r>
      <w:r w:rsidRPr="00C1093A">
        <w:rPr>
          <w:rFonts w:ascii="Calibri" w:hAnsi="Calibri" w:cs="Calibri"/>
        </w:rPr>
        <w:t xml:space="preserve">beneficiarii finanțării au obligația depunerii proiectului tehnic inclusiv  autorizația de construire în termenul asumat </w:t>
      </w:r>
      <w:r w:rsidR="00643608" w:rsidRPr="00C1093A">
        <w:rPr>
          <w:rFonts w:ascii="Calibri" w:hAnsi="Calibri" w:cs="Calibri"/>
        </w:rPr>
        <w:t>î</w:t>
      </w:r>
      <w:r w:rsidRPr="00C1093A">
        <w:rPr>
          <w:rFonts w:ascii="Calibri" w:hAnsi="Calibri" w:cs="Calibri"/>
        </w:rPr>
        <w:t>n Planul de monitorizare al proiectului.</w:t>
      </w:r>
    </w:p>
    <w:p w14:paraId="6EF50D6E" w14:textId="77777777" w:rsidR="00181E8F" w:rsidRPr="00C1093A" w:rsidRDefault="00181E8F" w:rsidP="00181E8F">
      <w:pPr>
        <w:pStyle w:val="BodyText"/>
        <w:jc w:val="both"/>
        <w:rPr>
          <w:rFonts w:ascii="Calibri" w:hAnsi="Calibri" w:cs="Calibri"/>
          <w:b w:val="0"/>
          <w:bCs w:val="0"/>
        </w:rPr>
      </w:pPr>
    </w:p>
    <w:p w14:paraId="4A1126DA" w14:textId="1083497C" w:rsidR="00181E8F" w:rsidRPr="00C1093A" w:rsidRDefault="00181E8F" w:rsidP="00181E8F">
      <w:pPr>
        <w:pStyle w:val="BodyText"/>
        <w:jc w:val="both"/>
        <w:rPr>
          <w:rFonts w:ascii="Calibri" w:hAnsi="Calibri" w:cs="Calibri"/>
          <w:b w:val="0"/>
          <w:bCs w:val="0"/>
        </w:rPr>
      </w:pPr>
      <w:r w:rsidRPr="00C1093A">
        <w:rPr>
          <w:rFonts w:ascii="Calibri" w:hAnsi="Calibri" w:cs="Calibr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w:t>
      </w:r>
      <w:r w:rsidR="00222664" w:rsidRPr="00C1093A">
        <w:rPr>
          <w:rFonts w:ascii="Calibri" w:hAnsi="Calibri" w:cs="Calibri"/>
          <w:b w:val="0"/>
          <w:bCs w:val="0"/>
        </w:rPr>
        <w:t>declaratia unica</w:t>
      </w:r>
      <w:r w:rsidRPr="00C1093A">
        <w:rPr>
          <w:rFonts w:ascii="Calibri" w:hAnsi="Calibri" w:cs="Calibri"/>
          <w:b w:val="0"/>
          <w:bCs w:val="0"/>
        </w:rPr>
        <w:t>t beneficiarului.</w:t>
      </w:r>
    </w:p>
    <w:p w14:paraId="0F0C56A2" w14:textId="77777777" w:rsidR="00181E8F" w:rsidRPr="00C1093A" w:rsidRDefault="00181E8F" w:rsidP="00181E8F">
      <w:pPr>
        <w:pStyle w:val="BodyText"/>
        <w:jc w:val="both"/>
        <w:rPr>
          <w:rFonts w:ascii="Calibri" w:hAnsi="Calibri" w:cs="Calibri"/>
          <w:b w:val="0"/>
          <w:bCs w:val="0"/>
        </w:rPr>
      </w:pPr>
    </w:p>
    <w:p w14:paraId="67644BBB" w14:textId="77777777" w:rsidR="00181E8F" w:rsidRPr="00C1093A" w:rsidRDefault="00181E8F" w:rsidP="00181E8F">
      <w:pPr>
        <w:pStyle w:val="BodyText"/>
        <w:jc w:val="both"/>
        <w:rPr>
          <w:rFonts w:ascii="Calibri" w:hAnsi="Calibri" w:cs="Calibri"/>
          <w:b w:val="0"/>
          <w:bCs w:val="0"/>
        </w:rPr>
      </w:pPr>
      <w:r w:rsidRPr="00C1093A">
        <w:rPr>
          <w:rFonts w:ascii="Calibri" w:hAnsi="Calibri" w:cs="Calibri"/>
          <w:b w:val="0"/>
          <w:bCs w:val="0"/>
        </w:rPr>
        <w:lastRenderedPageBreak/>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DBA3EB2" w14:textId="77777777" w:rsidR="00181E8F" w:rsidRPr="00C1093A" w:rsidRDefault="00181E8F" w:rsidP="00181E8F">
      <w:pPr>
        <w:spacing w:before="0" w:after="0"/>
        <w:jc w:val="both"/>
        <w:rPr>
          <w:rFonts w:ascii="Calibri" w:hAnsi="Calibri"/>
          <w:sz w:val="24"/>
          <w:szCs w:val="24"/>
        </w:rPr>
      </w:pPr>
    </w:p>
    <w:p w14:paraId="3D03EC82"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C1093A" w:rsidRDefault="00181E8F" w:rsidP="00181E8F">
      <w:pPr>
        <w:spacing w:before="0" w:after="0"/>
        <w:jc w:val="both"/>
        <w:rPr>
          <w:rFonts w:ascii="Calibri" w:hAnsi="Calibri"/>
          <w:sz w:val="24"/>
          <w:szCs w:val="24"/>
        </w:rPr>
      </w:pPr>
    </w:p>
    <w:p w14:paraId="2509FBD9"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0B0F7B8B" w14:textId="77777777" w:rsidR="00181E8F" w:rsidRPr="00C1093A" w:rsidRDefault="00181E8F" w:rsidP="00181E8F">
      <w:pPr>
        <w:spacing w:before="0" w:after="0"/>
        <w:jc w:val="both"/>
        <w:rPr>
          <w:rFonts w:ascii="Calibri" w:hAnsi="Calibri"/>
          <w:sz w:val="24"/>
          <w:szCs w:val="24"/>
        </w:rPr>
      </w:pPr>
    </w:p>
    <w:p w14:paraId="6C033073"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5166AB61" w14:textId="77777777" w:rsidR="00181E8F" w:rsidRPr="00C1093A" w:rsidRDefault="00181E8F" w:rsidP="00181E8F">
      <w:pPr>
        <w:spacing w:before="0" w:after="0"/>
        <w:jc w:val="both"/>
        <w:rPr>
          <w:rFonts w:ascii="Calibri" w:hAnsi="Calibri"/>
          <w:sz w:val="24"/>
          <w:szCs w:val="24"/>
        </w:rPr>
      </w:pPr>
    </w:p>
    <w:p w14:paraId="6AC98EF6"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517E74B1" w14:textId="77777777" w:rsidR="00181E8F" w:rsidRPr="00C1093A" w:rsidRDefault="00181E8F" w:rsidP="00181E8F">
      <w:pPr>
        <w:spacing w:before="0" w:after="0"/>
        <w:jc w:val="both"/>
        <w:rPr>
          <w:rFonts w:ascii="Calibri" w:hAnsi="Calibri"/>
          <w:sz w:val="24"/>
          <w:szCs w:val="24"/>
        </w:rPr>
      </w:pPr>
      <w:r w:rsidRPr="00C1093A">
        <w:rPr>
          <w:rFonts w:ascii="Calibri" w:hAnsi="Calibr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39E645C1" w14:textId="33C6A77F" w:rsidR="00181E8F" w:rsidRPr="00C1093A" w:rsidRDefault="00181E8F" w:rsidP="00005EF3">
      <w:pPr>
        <w:autoSpaceDE w:val="0"/>
        <w:autoSpaceDN w:val="0"/>
        <w:adjustRightInd w:val="0"/>
        <w:spacing w:before="0" w:after="0"/>
        <w:jc w:val="both"/>
        <w:rPr>
          <w:rFonts w:ascii="Calibri" w:hAnsi="Calibri"/>
          <w:sz w:val="24"/>
          <w:szCs w:val="24"/>
        </w:rPr>
      </w:pPr>
      <w:r w:rsidRPr="00C1093A">
        <w:rPr>
          <w:rFonts w:ascii="Calibri" w:hAnsi="Calibr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93"/>
      <w:bookmarkEnd w:id="194"/>
      <w:bookmarkEnd w:id="195"/>
    </w:p>
    <w:p w14:paraId="7DCC520A" w14:textId="74655416" w:rsidR="00FB633E" w:rsidRPr="00C1093A" w:rsidRDefault="00FB633E" w:rsidP="00E07D7E">
      <w:pPr>
        <w:pStyle w:val="Heading1"/>
        <w:numPr>
          <w:ilvl w:val="0"/>
          <w:numId w:val="37"/>
        </w:numPr>
        <w:rPr>
          <w:rFonts w:ascii="Calibri" w:hAnsi="Calibri" w:cs="Calibri"/>
        </w:rPr>
      </w:pPr>
      <w:bookmarkStart w:id="196" w:name="_Toc154146186"/>
      <w:r w:rsidRPr="00C1093A">
        <w:rPr>
          <w:rFonts w:ascii="Calibri" w:hAnsi="Calibri" w:cs="Calibri"/>
        </w:rPr>
        <w:t>ASPECTE PRIVIND CONFLICTUL DE INTERESE</w:t>
      </w:r>
      <w:bookmarkEnd w:id="196"/>
    </w:p>
    <w:p w14:paraId="02513492" w14:textId="3AE01628" w:rsidR="000E681F" w:rsidRPr="00C1093A" w:rsidRDefault="000E681F" w:rsidP="006C4D83">
      <w:pPr>
        <w:rPr>
          <w:rFonts w:ascii="Calibri" w:hAnsi="Calibri"/>
          <w:b/>
          <w:sz w:val="24"/>
          <w:szCs w:val="24"/>
          <w:u w:val="single"/>
        </w:rPr>
      </w:pPr>
      <w:r w:rsidRPr="00C1093A">
        <w:rPr>
          <w:rFonts w:ascii="Calibri" w:hAnsi="Calibri"/>
          <w:b/>
          <w:sz w:val="24"/>
          <w:szCs w:val="24"/>
          <w:u w:val="single"/>
        </w:rPr>
        <w:t>Conflictul de interese in implementarea contractelor de finantare</w:t>
      </w:r>
    </w:p>
    <w:p w14:paraId="005A6C61" w14:textId="77777777" w:rsidR="000E681F" w:rsidRPr="00C1093A" w:rsidRDefault="000E681F" w:rsidP="006C4D83">
      <w:pPr>
        <w:jc w:val="both"/>
        <w:rPr>
          <w:rFonts w:ascii="Calibri" w:hAnsi="Calibri"/>
          <w:sz w:val="24"/>
          <w:szCs w:val="24"/>
        </w:rPr>
      </w:pPr>
      <w:r w:rsidRPr="00C1093A">
        <w:rPr>
          <w:rFonts w:ascii="Calibri" w:hAnsi="Calibri"/>
          <w:sz w:val="24"/>
          <w:szCs w:val="24"/>
        </w:rPr>
        <w:t xml:space="preserve">Conflictul de interese reprezintă orice situaţie definită ca atare în legislaţia naţională/comunitară. </w:t>
      </w:r>
    </w:p>
    <w:p w14:paraId="780C3700" w14:textId="5DB0A378" w:rsidR="000E681F" w:rsidRPr="00C1093A" w:rsidRDefault="000E681F" w:rsidP="006C4D83">
      <w:pPr>
        <w:jc w:val="both"/>
        <w:rPr>
          <w:rFonts w:ascii="Calibri" w:hAnsi="Calibri"/>
          <w:i/>
          <w:sz w:val="24"/>
          <w:szCs w:val="24"/>
        </w:rPr>
      </w:pPr>
      <w:r w:rsidRPr="00C1093A">
        <w:rPr>
          <w:rFonts w:ascii="Calibri" w:hAnsi="Calibri"/>
          <w:sz w:val="24"/>
          <w:szCs w:val="24"/>
        </w:rPr>
        <w:lastRenderedPageBreak/>
        <w:t xml:space="preserve">Beneficiarul are obligatia de a întreprinde toate diligenţele necesare pentru a evita orice conflict de interese pe perioada implementarii contractului de finantare şi de a informa </w:t>
      </w:r>
      <w:r w:rsidR="00A6742D" w:rsidRPr="00C1093A">
        <w:rPr>
          <w:rFonts w:ascii="Calibri" w:hAnsi="Calibri"/>
          <w:sz w:val="24"/>
          <w:szCs w:val="24"/>
        </w:rPr>
        <w:t>î</w:t>
      </w:r>
      <w:r w:rsidR="00133B78" w:rsidRPr="00C1093A">
        <w:rPr>
          <w:rFonts w:ascii="Calibri" w:hAnsi="Calibri"/>
          <w:sz w:val="24"/>
          <w:szCs w:val="24"/>
        </w:rPr>
        <w:t xml:space="preserve">n scris </w:t>
      </w:r>
      <w:r w:rsidRPr="00C1093A">
        <w:rPr>
          <w:rFonts w:ascii="Calibri" w:hAnsi="Calibri"/>
          <w:sz w:val="24"/>
          <w:szCs w:val="24"/>
        </w:rPr>
        <w:t>AM PR în legătură cu orice situaţie care dă naştere sau este posibil să dea naştere unui astfel de conflict</w:t>
      </w:r>
      <w:r w:rsidR="00A6742D" w:rsidRPr="00C1093A">
        <w:rPr>
          <w:rFonts w:ascii="Calibri" w:hAnsi="Calibri"/>
          <w:sz w:val="24"/>
          <w:szCs w:val="24"/>
        </w:rPr>
        <w:t>, de îndată</w:t>
      </w:r>
      <w:r w:rsidR="00133B78" w:rsidRPr="00C1093A">
        <w:rPr>
          <w:rFonts w:ascii="Calibri" w:hAnsi="Calibri"/>
          <w:sz w:val="24"/>
          <w:szCs w:val="24"/>
        </w:rPr>
        <w:t xml:space="preserve"> ce a luat la cunostin</w:t>
      </w:r>
      <w:r w:rsidR="00A6742D" w:rsidRPr="00C1093A">
        <w:rPr>
          <w:rFonts w:ascii="Calibri" w:hAnsi="Calibri"/>
          <w:sz w:val="24"/>
          <w:szCs w:val="24"/>
        </w:rPr>
        <w:t>ţă</w:t>
      </w:r>
      <w:r w:rsidR="00133B78" w:rsidRPr="00C1093A">
        <w:rPr>
          <w:rFonts w:ascii="Calibri" w:hAnsi="Calibri"/>
          <w:sz w:val="24"/>
          <w:szCs w:val="24"/>
        </w:rPr>
        <w:t>.</w:t>
      </w:r>
      <w:r w:rsidRPr="00C1093A">
        <w:rPr>
          <w:rFonts w:ascii="Calibri" w:hAnsi="Calibri"/>
          <w:i/>
          <w:sz w:val="24"/>
          <w:szCs w:val="24"/>
        </w:rPr>
        <w:t xml:space="preserve"> </w:t>
      </w:r>
      <w:r w:rsidRPr="00C1093A">
        <w:rPr>
          <w:rFonts w:ascii="Calibri" w:hAnsi="Calibri"/>
          <w:iCs/>
          <w:sz w:val="24"/>
          <w:szCs w:val="24"/>
        </w:rPr>
        <w:t>AM PR îşi rezervă dreptul de a verifica aceste situaţii şi de a lua măsurile necesare, dacă este cazul.</w:t>
      </w:r>
      <w:r w:rsidRPr="00C1093A">
        <w:rPr>
          <w:rFonts w:ascii="Calibri" w:hAnsi="Calibri"/>
          <w:i/>
          <w:sz w:val="24"/>
          <w:szCs w:val="24"/>
        </w:rPr>
        <w:t> </w:t>
      </w:r>
    </w:p>
    <w:p w14:paraId="07A6FF67" w14:textId="381A289D" w:rsidR="000E681F" w:rsidRPr="00C1093A" w:rsidRDefault="00A6742D" w:rsidP="006C4D83">
      <w:pPr>
        <w:jc w:val="both"/>
        <w:rPr>
          <w:rFonts w:ascii="Calibri" w:hAnsi="Calibri"/>
          <w:bCs/>
          <w:sz w:val="24"/>
          <w:szCs w:val="24"/>
        </w:rPr>
      </w:pPr>
      <w:r w:rsidRPr="00C1093A">
        <w:rPr>
          <w:rFonts w:ascii="Calibri" w:hAnsi="Calibri"/>
          <w:sz w:val="24"/>
          <w:szCs w:val="24"/>
        </w:rPr>
        <w:t>Î</w:t>
      </w:r>
      <w:r w:rsidR="000E681F" w:rsidRPr="00C1093A">
        <w:rPr>
          <w:rFonts w:ascii="Calibri" w:hAnsi="Calibri"/>
          <w:sz w:val="24"/>
          <w:szCs w:val="24"/>
        </w:rPr>
        <w:t xml:space="preserve">n implementarea contractului de finantare, AM PR va verifica conflictul de interese la atribuirea contractelor de achizitii precum si in implementarea acestora. </w:t>
      </w:r>
    </w:p>
    <w:p w14:paraId="2CA0C466" w14:textId="77777777" w:rsidR="000E681F" w:rsidRPr="00C1093A" w:rsidRDefault="000E681F" w:rsidP="006C4D83">
      <w:pPr>
        <w:jc w:val="both"/>
        <w:rPr>
          <w:rFonts w:ascii="Calibri" w:hAnsi="Calibri"/>
          <w:sz w:val="24"/>
          <w:szCs w:val="24"/>
        </w:rPr>
      </w:pPr>
      <w:r w:rsidRPr="00C1093A">
        <w:rPr>
          <w:rFonts w:ascii="Calibri" w:hAnsi="Calibr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C1093A" w:rsidRDefault="000E681F" w:rsidP="006C4D83">
      <w:pPr>
        <w:jc w:val="both"/>
        <w:rPr>
          <w:rFonts w:ascii="Calibri" w:hAnsi="Calibri"/>
          <w:bCs/>
          <w:sz w:val="24"/>
          <w:szCs w:val="24"/>
          <w:u w:val="single"/>
        </w:rPr>
      </w:pPr>
      <w:r w:rsidRPr="00C1093A">
        <w:rPr>
          <w:rFonts w:ascii="Calibri" w:hAnsi="Calibri"/>
          <w:b/>
          <w:sz w:val="24"/>
          <w:szCs w:val="24"/>
          <w:u w:val="single"/>
        </w:rPr>
        <w:t>Conflictul de interese la at</w:t>
      </w:r>
      <w:r w:rsidR="00A6742D" w:rsidRPr="00C1093A">
        <w:rPr>
          <w:rFonts w:ascii="Calibri" w:hAnsi="Calibri"/>
          <w:b/>
          <w:sz w:val="24"/>
          <w:szCs w:val="24"/>
          <w:u w:val="single"/>
        </w:rPr>
        <w:t>ribuirea contractelor de achiziţ</w:t>
      </w:r>
      <w:r w:rsidRPr="00C1093A">
        <w:rPr>
          <w:rFonts w:ascii="Calibri" w:hAnsi="Calibri"/>
          <w:b/>
          <w:sz w:val="24"/>
          <w:szCs w:val="24"/>
          <w:u w:val="single"/>
        </w:rPr>
        <w:t>ie:</w:t>
      </w:r>
    </w:p>
    <w:p w14:paraId="3E301BE1" w14:textId="77777777" w:rsidR="000E681F" w:rsidRPr="00C1093A" w:rsidRDefault="000E681F" w:rsidP="006C4D83">
      <w:pPr>
        <w:jc w:val="both"/>
        <w:rPr>
          <w:rFonts w:ascii="Calibri" w:hAnsi="Calibri"/>
          <w:sz w:val="24"/>
          <w:szCs w:val="24"/>
        </w:rPr>
      </w:pPr>
      <w:r w:rsidRPr="00C1093A">
        <w:rPr>
          <w:rFonts w:ascii="Calibri" w:hAnsi="Calibr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C1093A" w:rsidRDefault="000E681F" w:rsidP="006C4D83">
      <w:pPr>
        <w:jc w:val="both"/>
        <w:rPr>
          <w:rFonts w:ascii="Calibri" w:hAnsi="Calibri"/>
          <w:sz w:val="24"/>
          <w:szCs w:val="24"/>
        </w:rPr>
      </w:pPr>
      <w:r w:rsidRPr="00C1093A">
        <w:rPr>
          <w:rFonts w:ascii="Calibri" w:hAnsi="Calibr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C1093A">
        <w:rPr>
          <w:rFonts w:ascii="Calibri" w:hAnsi="Calibri"/>
          <w:sz w:val="24"/>
          <w:szCs w:val="24"/>
        </w:rPr>
        <w:t>a</w:t>
      </w:r>
      <w:r w:rsidRPr="00C1093A">
        <w:rPr>
          <w:rFonts w:ascii="Calibri" w:hAnsi="Calibri"/>
          <w:sz w:val="24"/>
          <w:szCs w:val="24"/>
        </w:rPr>
        <w:t xml:space="preserve"> fi considerat</w:t>
      </w:r>
      <w:r w:rsidR="00133B78" w:rsidRPr="00C1093A">
        <w:rPr>
          <w:rFonts w:ascii="Calibri" w:hAnsi="Calibri"/>
          <w:sz w:val="24"/>
          <w:szCs w:val="24"/>
        </w:rPr>
        <w:t>a</w:t>
      </w:r>
      <w:r w:rsidRPr="00C1093A">
        <w:rPr>
          <w:rFonts w:ascii="Calibri" w:hAnsi="Calibri"/>
          <w:sz w:val="24"/>
          <w:szCs w:val="24"/>
        </w:rPr>
        <w:t xml:space="preserve"> neeligibil</w:t>
      </w:r>
      <w:r w:rsidR="00A6742D" w:rsidRPr="00C1093A">
        <w:rPr>
          <w:rFonts w:ascii="Calibri" w:hAnsi="Calibri"/>
          <w:sz w:val="24"/>
          <w:szCs w:val="24"/>
        </w:rPr>
        <w:t>ă</w:t>
      </w:r>
      <w:r w:rsidRPr="00C1093A">
        <w:rPr>
          <w:rFonts w:ascii="Calibri" w:hAnsi="Calibri"/>
          <w:sz w:val="24"/>
          <w:szCs w:val="24"/>
        </w:rPr>
        <w:t xml:space="preserve"> şi nu v</w:t>
      </w:r>
      <w:r w:rsidR="00133B78" w:rsidRPr="00C1093A">
        <w:rPr>
          <w:rFonts w:ascii="Calibri" w:hAnsi="Calibri"/>
          <w:sz w:val="24"/>
          <w:szCs w:val="24"/>
        </w:rPr>
        <w:t>a</w:t>
      </w:r>
      <w:r w:rsidRPr="00C1093A">
        <w:rPr>
          <w:rFonts w:ascii="Calibri" w:hAnsi="Calibri"/>
          <w:sz w:val="24"/>
          <w:szCs w:val="24"/>
        </w:rPr>
        <w:t xml:space="preserve"> fi rambursat</w:t>
      </w:r>
      <w:r w:rsidR="00A6742D" w:rsidRPr="00C1093A">
        <w:rPr>
          <w:rFonts w:ascii="Calibri" w:hAnsi="Calibri"/>
          <w:sz w:val="24"/>
          <w:szCs w:val="24"/>
        </w:rPr>
        <w:t>ă</w:t>
      </w:r>
      <w:r w:rsidRPr="00C1093A">
        <w:rPr>
          <w:rFonts w:ascii="Calibri" w:hAnsi="Calibri"/>
          <w:sz w:val="24"/>
          <w:szCs w:val="24"/>
        </w:rPr>
        <w:t>/plătit</w:t>
      </w:r>
      <w:r w:rsidR="00A6742D" w:rsidRPr="00C1093A">
        <w:rPr>
          <w:rFonts w:ascii="Calibri" w:hAnsi="Calibri"/>
          <w:sz w:val="24"/>
          <w:szCs w:val="24"/>
        </w:rPr>
        <w:t>ă</w:t>
      </w:r>
      <w:r w:rsidRPr="00C1093A">
        <w:rPr>
          <w:rFonts w:ascii="Calibri" w:hAnsi="Calibri"/>
          <w:sz w:val="24"/>
          <w:szCs w:val="24"/>
        </w:rPr>
        <w:t>.</w:t>
      </w:r>
    </w:p>
    <w:p w14:paraId="0A89F3FD" w14:textId="77777777" w:rsidR="000E681F" w:rsidRPr="00C1093A" w:rsidRDefault="000E681F" w:rsidP="006C4D83">
      <w:pPr>
        <w:jc w:val="both"/>
        <w:rPr>
          <w:rFonts w:ascii="Calibri" w:hAnsi="Calibri"/>
          <w:b/>
          <w:bCs/>
          <w:sz w:val="24"/>
          <w:szCs w:val="24"/>
        </w:rPr>
      </w:pPr>
      <w:r w:rsidRPr="00C1093A">
        <w:rPr>
          <w:rFonts w:ascii="Calibri" w:hAnsi="Calibri"/>
          <w:b/>
          <w:sz w:val="24"/>
          <w:szCs w:val="24"/>
          <w:u w:val="single"/>
        </w:rPr>
        <w:t>Conflictul de interese in implementarea contractelor de achizitie</w:t>
      </w:r>
      <w:r w:rsidRPr="00C1093A">
        <w:rPr>
          <w:rFonts w:ascii="Calibri" w:hAnsi="Calibri"/>
          <w:b/>
          <w:sz w:val="24"/>
          <w:szCs w:val="24"/>
        </w:rPr>
        <w:t xml:space="preserve">: </w:t>
      </w:r>
    </w:p>
    <w:p w14:paraId="60075B5D" w14:textId="422ADBAB" w:rsidR="004521DB" w:rsidRPr="00C1093A" w:rsidRDefault="000E681F" w:rsidP="006C4D83">
      <w:pPr>
        <w:jc w:val="both"/>
        <w:rPr>
          <w:rFonts w:ascii="Calibri" w:hAnsi="Calibri"/>
          <w:sz w:val="24"/>
          <w:szCs w:val="24"/>
        </w:rPr>
      </w:pPr>
      <w:r w:rsidRPr="00C1093A">
        <w:rPr>
          <w:rFonts w:ascii="Calibri" w:hAnsi="Calibr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C1093A">
        <w:rPr>
          <w:rFonts w:ascii="Calibri" w:hAnsi="Calibri"/>
          <w:sz w:val="24"/>
          <w:szCs w:val="24"/>
        </w:rPr>
        <w:t xml:space="preserve">in scris </w:t>
      </w:r>
      <w:r w:rsidRPr="00C1093A">
        <w:rPr>
          <w:rFonts w:ascii="Calibri" w:hAnsi="Calibri"/>
          <w:sz w:val="24"/>
          <w:szCs w:val="24"/>
        </w:rPr>
        <w:t xml:space="preserve">AM PR SE </w:t>
      </w:r>
      <w:r w:rsidR="00133B78" w:rsidRPr="00C1093A">
        <w:rPr>
          <w:rFonts w:ascii="Calibri" w:hAnsi="Calibri"/>
          <w:sz w:val="24"/>
          <w:szCs w:val="24"/>
        </w:rPr>
        <w:t>a</w:t>
      </w:r>
      <w:r w:rsidRPr="00C1093A">
        <w:rPr>
          <w:rFonts w:ascii="Calibri" w:hAnsi="Calibri"/>
          <w:sz w:val="24"/>
          <w:szCs w:val="24"/>
        </w:rPr>
        <w:t xml:space="preserve"> situaţiil</w:t>
      </w:r>
      <w:r w:rsidR="00133B78" w:rsidRPr="00C1093A">
        <w:rPr>
          <w:rFonts w:ascii="Calibri" w:hAnsi="Calibri"/>
          <w:sz w:val="24"/>
          <w:szCs w:val="24"/>
        </w:rPr>
        <w:t>or</w:t>
      </w:r>
      <w:r w:rsidRPr="00C1093A">
        <w:rPr>
          <w:rFonts w:ascii="Calibri" w:hAnsi="Calibri"/>
          <w:sz w:val="24"/>
          <w:szCs w:val="24"/>
        </w:rPr>
        <w:t xml:space="preserve"> în care apar modificări.</w:t>
      </w:r>
      <w:r w:rsidRPr="00C1093A">
        <w:rPr>
          <w:rFonts w:ascii="Calibri" w:hAnsi="Calibri"/>
          <w:iCs/>
          <w:sz w:val="24"/>
          <w:szCs w:val="24"/>
        </w:rPr>
        <w:t xml:space="preserve"> AM PR va verifica aceste situaţii </w:t>
      </w:r>
      <w:r w:rsidR="00A6742D" w:rsidRPr="00C1093A">
        <w:rPr>
          <w:rFonts w:ascii="Calibri" w:hAnsi="Calibri"/>
          <w:iCs/>
          <w:sz w:val="24"/>
          <w:szCs w:val="24"/>
        </w:rPr>
        <w:t>ş</w:t>
      </w:r>
      <w:r w:rsidR="00994FA0" w:rsidRPr="00C1093A">
        <w:rPr>
          <w:rFonts w:ascii="Calibri" w:hAnsi="Calibri"/>
          <w:iCs/>
          <w:sz w:val="24"/>
          <w:szCs w:val="24"/>
        </w:rPr>
        <w:t xml:space="preserve">i </w:t>
      </w:r>
      <w:r w:rsidRPr="00C1093A">
        <w:rPr>
          <w:rFonts w:ascii="Calibri" w:hAnsi="Calibri"/>
          <w:iCs/>
          <w:sz w:val="24"/>
          <w:szCs w:val="24"/>
        </w:rPr>
        <w:t>va lua măsurile necesare, dacă este cazul.</w:t>
      </w:r>
      <w:r w:rsidRPr="00C1093A">
        <w:rPr>
          <w:rFonts w:ascii="Calibri" w:hAnsi="Calibri"/>
          <w:i/>
          <w:sz w:val="24"/>
          <w:szCs w:val="24"/>
        </w:rPr>
        <w:t> </w:t>
      </w:r>
    </w:p>
    <w:p w14:paraId="00E4E422" w14:textId="4C368ABC" w:rsidR="00FB633E" w:rsidRPr="00C1093A" w:rsidRDefault="00FB633E" w:rsidP="00E07D7E">
      <w:pPr>
        <w:pStyle w:val="Heading1"/>
        <w:numPr>
          <w:ilvl w:val="0"/>
          <w:numId w:val="37"/>
        </w:numPr>
        <w:rPr>
          <w:rFonts w:ascii="Calibri" w:hAnsi="Calibri" w:cs="Calibri"/>
        </w:rPr>
      </w:pPr>
      <w:bookmarkStart w:id="197" w:name="_Toc154146187"/>
      <w:r w:rsidRPr="00C1093A">
        <w:rPr>
          <w:rFonts w:ascii="Calibri" w:hAnsi="Calibri" w:cs="Calibri"/>
        </w:rPr>
        <w:t>ASPECTE PRIVIND PRELUCRAREA DATELOR CU CARACTER PERSONAL</w:t>
      </w:r>
      <w:bookmarkEnd w:id="197"/>
    </w:p>
    <w:p w14:paraId="6EC5094A" w14:textId="5898786A" w:rsidR="003A4083" w:rsidRPr="00C1093A" w:rsidRDefault="003A4083" w:rsidP="003A4083">
      <w:pPr>
        <w:jc w:val="both"/>
        <w:rPr>
          <w:rFonts w:ascii="Calibri" w:hAnsi="Calibri"/>
          <w:sz w:val="24"/>
          <w:szCs w:val="24"/>
        </w:rPr>
      </w:pPr>
      <w:r w:rsidRPr="00C1093A">
        <w:rPr>
          <w:rFonts w:ascii="Calibri" w:hAnsi="Calibri"/>
          <w:sz w:val="24"/>
          <w:szCs w:val="24"/>
        </w:rPr>
        <w:t xml:space="preserve">Referitor la Regulamentul General privind Protecția Datelor cu Caracter Personal (GDPR), reprezentantul legal al instituției solicitante (inclusiv reprezentantul legal al partenerilor) vor completa </w:t>
      </w:r>
      <w:r w:rsidR="00AB0442" w:rsidRPr="00C1093A">
        <w:rPr>
          <w:rFonts w:ascii="Calibri" w:hAnsi="Calibri"/>
          <w:sz w:val="24"/>
          <w:szCs w:val="24"/>
        </w:rPr>
        <w:t>Declaratia unica</w:t>
      </w:r>
      <w:r w:rsidRPr="00C1093A">
        <w:rPr>
          <w:rFonts w:ascii="Calibri" w:hAnsi="Calibri"/>
          <w:sz w:val="24"/>
          <w:szCs w:val="24"/>
        </w:rPr>
        <w:t xml:space="preserve">.  </w:t>
      </w:r>
    </w:p>
    <w:p w14:paraId="4DFBC97B" w14:textId="520AC71A" w:rsidR="00FB633E" w:rsidRPr="00C1093A" w:rsidRDefault="00FB633E" w:rsidP="00E07D7E">
      <w:pPr>
        <w:pStyle w:val="Heading1"/>
        <w:numPr>
          <w:ilvl w:val="0"/>
          <w:numId w:val="37"/>
        </w:numPr>
        <w:rPr>
          <w:rFonts w:ascii="Calibri" w:hAnsi="Calibri" w:cs="Calibri"/>
        </w:rPr>
      </w:pPr>
      <w:bookmarkStart w:id="198" w:name="_Toc154146188"/>
      <w:r w:rsidRPr="00C1093A">
        <w:rPr>
          <w:rFonts w:ascii="Calibri" w:hAnsi="Calibri" w:cs="Calibri"/>
        </w:rPr>
        <w:t>ASPECTE PRIVIND MONITORIZAREA TEHNICĂ ȘI RAPOARTELE DE PROGRES</w:t>
      </w:r>
      <w:bookmarkEnd w:id="198"/>
    </w:p>
    <w:p w14:paraId="02521A67" w14:textId="493243D5" w:rsidR="00FB633E" w:rsidRPr="00C1093A" w:rsidRDefault="00FB633E" w:rsidP="00E07D7E">
      <w:pPr>
        <w:pStyle w:val="Heading2"/>
        <w:numPr>
          <w:ilvl w:val="1"/>
          <w:numId w:val="39"/>
        </w:numPr>
        <w:rPr>
          <w:rFonts w:ascii="Calibri" w:hAnsi="Calibri" w:cs="Calibri"/>
        </w:rPr>
      </w:pPr>
      <w:bookmarkStart w:id="199" w:name="_Toc154146189"/>
      <w:r w:rsidRPr="00C1093A">
        <w:rPr>
          <w:rFonts w:ascii="Calibri" w:hAnsi="Calibri" w:cs="Calibri"/>
        </w:rPr>
        <w:t>Rapoarte de progres</w:t>
      </w:r>
      <w:bookmarkEnd w:id="199"/>
    </w:p>
    <w:p w14:paraId="1D7A5092" w14:textId="71F18453" w:rsidR="00694905" w:rsidRPr="00C1093A" w:rsidRDefault="00694905" w:rsidP="00694905">
      <w:pPr>
        <w:jc w:val="both"/>
        <w:rPr>
          <w:rFonts w:ascii="Calibri" w:hAnsi="Calibri"/>
          <w:sz w:val="24"/>
          <w:szCs w:val="24"/>
        </w:rPr>
      </w:pPr>
      <w:r w:rsidRPr="00C1093A">
        <w:rPr>
          <w:rFonts w:ascii="Calibri" w:hAnsi="Calibri"/>
          <w:sz w:val="24"/>
          <w:szCs w:val="24"/>
        </w:rPr>
        <w:t>Procesul</w:t>
      </w:r>
      <w:r w:rsidR="004521DB" w:rsidRPr="00C1093A">
        <w:rPr>
          <w:rFonts w:ascii="Calibri" w:hAnsi="Calibri"/>
          <w:sz w:val="24"/>
          <w:szCs w:val="24"/>
        </w:rPr>
        <w:t xml:space="preserve"> </w:t>
      </w:r>
      <w:r w:rsidRPr="00C1093A">
        <w:rPr>
          <w:rFonts w:ascii="Calibri" w:hAnsi="Calibri"/>
          <w:sz w:val="24"/>
          <w:szCs w:val="24"/>
        </w:rPr>
        <w:t>de monitorizare a proiectelor de către autoritatea de management se realizează prin:</w:t>
      </w:r>
    </w:p>
    <w:p w14:paraId="7871AD0E" w14:textId="3E8A0767" w:rsidR="00694905" w:rsidRPr="00C1093A" w:rsidRDefault="00694905" w:rsidP="00A32811">
      <w:pPr>
        <w:jc w:val="both"/>
        <w:rPr>
          <w:rFonts w:ascii="Calibri" w:hAnsi="Calibri"/>
          <w:sz w:val="24"/>
          <w:szCs w:val="24"/>
        </w:rPr>
      </w:pPr>
      <w:r w:rsidRPr="00C1093A">
        <w:rPr>
          <w:rFonts w:ascii="Calibri" w:hAnsi="Calibri"/>
          <w:sz w:val="24"/>
          <w:szCs w:val="24"/>
        </w:rPr>
        <w:t>a)</w:t>
      </w:r>
      <w:r w:rsidR="00A32811" w:rsidRPr="00C1093A">
        <w:rPr>
          <w:rFonts w:ascii="Calibri" w:hAnsi="Calibri"/>
          <w:sz w:val="24"/>
          <w:szCs w:val="24"/>
        </w:rPr>
        <w:t xml:space="preserve"> </w:t>
      </w:r>
      <w:r w:rsidRPr="00C1093A">
        <w:rPr>
          <w:rFonts w:ascii="Calibri" w:hAnsi="Calibri"/>
          <w:sz w:val="24"/>
          <w:szCs w:val="24"/>
        </w:rPr>
        <w:t xml:space="preserve">verificarea Rapoartelor de progres disponibile în aplicația informatică MySMIS2021/SMIS2021+ și a a documentelor justificative care însoțesc Raportul de progres, în </w:t>
      </w:r>
      <w:r w:rsidRPr="00C1093A">
        <w:rPr>
          <w:rFonts w:ascii="Calibri" w:hAnsi="Calibri"/>
          <w:sz w:val="24"/>
          <w:szCs w:val="24"/>
        </w:rPr>
        <w:lastRenderedPageBreak/>
        <w:t>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C1093A" w:rsidRDefault="00694905" w:rsidP="00A32811">
      <w:pPr>
        <w:jc w:val="both"/>
        <w:rPr>
          <w:rFonts w:ascii="Calibri" w:hAnsi="Calibri"/>
          <w:sz w:val="24"/>
          <w:szCs w:val="24"/>
        </w:rPr>
      </w:pPr>
      <w:r w:rsidRPr="00C1093A">
        <w:rPr>
          <w:rFonts w:ascii="Calibri" w:hAnsi="Calibri"/>
          <w:sz w:val="24"/>
          <w:szCs w:val="24"/>
        </w:rPr>
        <w:t xml:space="preserve">b) </w:t>
      </w:r>
      <w:r w:rsidR="00A32811" w:rsidRPr="00C1093A">
        <w:rPr>
          <w:rFonts w:ascii="Calibri" w:hAnsi="Calibri"/>
          <w:sz w:val="24"/>
          <w:szCs w:val="24"/>
        </w:rPr>
        <w:t xml:space="preserve">  </w:t>
      </w:r>
      <w:r w:rsidRPr="00C1093A">
        <w:rPr>
          <w:rFonts w:ascii="Calibri" w:hAnsi="Calibri"/>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C1093A" w:rsidRDefault="00694905" w:rsidP="00A32811">
      <w:pPr>
        <w:jc w:val="both"/>
        <w:rPr>
          <w:rFonts w:ascii="Calibri" w:hAnsi="Calibri"/>
          <w:sz w:val="24"/>
          <w:szCs w:val="24"/>
        </w:rPr>
      </w:pPr>
      <w:r w:rsidRPr="00C1093A">
        <w:rPr>
          <w:rFonts w:ascii="Calibri" w:hAnsi="Calibri"/>
          <w:sz w:val="24"/>
          <w:szCs w:val="24"/>
        </w:rPr>
        <w:t xml:space="preserve">c) </w:t>
      </w:r>
      <w:r w:rsidR="00A32811" w:rsidRPr="00C1093A">
        <w:rPr>
          <w:rFonts w:ascii="Calibri" w:hAnsi="Calibri"/>
          <w:sz w:val="24"/>
          <w:szCs w:val="24"/>
        </w:rPr>
        <w:t xml:space="preserve"> </w:t>
      </w:r>
      <w:r w:rsidRPr="00C1093A">
        <w:rPr>
          <w:rFonts w:ascii="Calibri" w:hAnsi="Calibr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7D8B209F" w:rsidR="00694905" w:rsidRPr="00C1093A" w:rsidRDefault="00694905" w:rsidP="00A32811">
      <w:pPr>
        <w:jc w:val="both"/>
        <w:rPr>
          <w:rFonts w:ascii="Calibri" w:hAnsi="Calibri"/>
          <w:sz w:val="24"/>
          <w:szCs w:val="24"/>
        </w:rPr>
      </w:pPr>
      <w:r w:rsidRPr="00C1093A">
        <w:rPr>
          <w:rFonts w:ascii="Calibri" w:hAnsi="Calibri"/>
          <w:sz w:val="24"/>
          <w:szCs w:val="24"/>
        </w:rPr>
        <w:t xml:space="preserve">d) </w:t>
      </w:r>
      <w:r w:rsidR="00A32811" w:rsidRPr="00C1093A">
        <w:rPr>
          <w:rFonts w:ascii="Calibri" w:hAnsi="Calibri"/>
          <w:sz w:val="24"/>
          <w:szCs w:val="24"/>
        </w:rPr>
        <w:t xml:space="preserve">  </w:t>
      </w:r>
      <w:r w:rsidRPr="00C1093A">
        <w:rPr>
          <w:rFonts w:ascii="Calibri" w:hAnsi="Calibri"/>
          <w:sz w:val="24"/>
          <w:szCs w:val="24"/>
        </w:rPr>
        <w:t>analizarea stadiului implementării proiectelor în vederea modificării, suspendării, rezilierii, rezoluțiunii contractului de finanțare, conform prevederilor contractuale.</w:t>
      </w:r>
    </w:p>
    <w:p w14:paraId="598A10CD" w14:textId="77777777" w:rsidR="00694905" w:rsidRPr="00C1093A" w:rsidRDefault="00694905" w:rsidP="00694905">
      <w:pPr>
        <w:jc w:val="both"/>
        <w:rPr>
          <w:rFonts w:ascii="Calibri" w:hAnsi="Calibri"/>
          <w:sz w:val="24"/>
          <w:szCs w:val="24"/>
        </w:rPr>
      </w:pPr>
      <w:r w:rsidRPr="00C1093A">
        <w:rPr>
          <w:rFonts w:ascii="Calibri" w:hAnsi="Calibr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EA3F2AE" w:rsidR="004521DB" w:rsidRPr="00C1093A" w:rsidRDefault="004521DB" w:rsidP="00694905">
      <w:pPr>
        <w:jc w:val="both"/>
        <w:rPr>
          <w:rFonts w:ascii="Calibri" w:hAnsi="Calibri"/>
          <w:sz w:val="24"/>
          <w:szCs w:val="24"/>
        </w:rPr>
      </w:pPr>
      <w:r w:rsidRPr="00C1093A">
        <w:rPr>
          <w:rFonts w:ascii="Calibri" w:hAnsi="Calibri"/>
          <w:sz w:val="24"/>
          <w:szCs w:val="24"/>
        </w:rPr>
        <w:t xml:space="preserve">În procesul de monitorizare a proiectelor, se elaborează Raportul de progres al cărui conținut cadru este anexat prezentului ghid. (Anexa </w:t>
      </w:r>
      <w:r w:rsidR="00473DF8" w:rsidRPr="00C1093A">
        <w:rPr>
          <w:rFonts w:ascii="Calibri" w:hAnsi="Calibri"/>
          <w:sz w:val="24"/>
          <w:szCs w:val="24"/>
        </w:rPr>
        <w:t>1</w:t>
      </w:r>
      <w:r w:rsidR="00630A13" w:rsidRPr="00C1093A">
        <w:rPr>
          <w:rFonts w:ascii="Calibri" w:hAnsi="Calibri"/>
          <w:sz w:val="24"/>
          <w:szCs w:val="24"/>
        </w:rPr>
        <w:t>5</w:t>
      </w:r>
      <w:r w:rsidRPr="00C1093A">
        <w:rPr>
          <w:rFonts w:ascii="Calibri" w:hAnsi="Calibri"/>
          <w:sz w:val="24"/>
          <w:szCs w:val="24"/>
        </w:rPr>
        <w:t xml:space="preserve"> – Formular Raport de progres). </w:t>
      </w:r>
    </w:p>
    <w:p w14:paraId="06FA5786" w14:textId="77777777" w:rsidR="004521DB" w:rsidRPr="00C1093A" w:rsidRDefault="004521DB" w:rsidP="001A7C79">
      <w:pPr>
        <w:jc w:val="both"/>
        <w:rPr>
          <w:rFonts w:ascii="Calibri" w:hAnsi="Calibri"/>
          <w:sz w:val="24"/>
          <w:szCs w:val="24"/>
        </w:rPr>
      </w:pPr>
      <w:r w:rsidRPr="00C1093A">
        <w:rPr>
          <w:rFonts w:ascii="Calibri" w:hAnsi="Calibr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4CFC66C0" w14:textId="77777777" w:rsidR="004521DB" w:rsidRPr="00C1093A" w:rsidRDefault="004521DB" w:rsidP="00A32811">
      <w:pPr>
        <w:jc w:val="both"/>
        <w:rPr>
          <w:rFonts w:ascii="Calibri" w:hAnsi="Calibri"/>
          <w:sz w:val="24"/>
          <w:szCs w:val="24"/>
        </w:rPr>
      </w:pPr>
      <w:r w:rsidRPr="00C1093A">
        <w:rPr>
          <w:rFonts w:ascii="Calibri" w:hAnsi="Calibr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C1093A" w:rsidRDefault="004521DB" w:rsidP="00A32811">
      <w:pPr>
        <w:jc w:val="both"/>
        <w:rPr>
          <w:rFonts w:ascii="Calibri" w:hAnsi="Calibri"/>
          <w:sz w:val="24"/>
          <w:szCs w:val="24"/>
        </w:rPr>
      </w:pPr>
      <w:r w:rsidRPr="00C1093A">
        <w:rPr>
          <w:rFonts w:ascii="Calibri" w:hAnsi="Calibr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74D9E8D7" w:rsidR="004521DB" w:rsidRPr="00C1093A" w:rsidRDefault="004521DB" w:rsidP="00A32811">
      <w:pPr>
        <w:jc w:val="both"/>
        <w:rPr>
          <w:rFonts w:ascii="Calibri" w:hAnsi="Calibri"/>
          <w:sz w:val="24"/>
          <w:szCs w:val="24"/>
        </w:rPr>
      </w:pPr>
      <w:r w:rsidRPr="00C1093A">
        <w:rPr>
          <w:rFonts w:ascii="Calibri" w:hAnsi="Calibri"/>
          <w:sz w:val="24"/>
          <w:szCs w:val="24"/>
        </w:rPr>
        <w:t>Contractul de finanțare îşi păstrează valabilitatea 5 ani calculată de la data efectuării plăţii finale  în cadrul Proiectului</w:t>
      </w:r>
      <w:r w:rsidR="00892F35" w:rsidRPr="00C1093A">
        <w:rPr>
          <w:rFonts w:ascii="Calibri" w:hAnsi="Calibri"/>
          <w:sz w:val="24"/>
          <w:szCs w:val="24"/>
        </w:rPr>
        <w:t>.</w:t>
      </w:r>
    </w:p>
    <w:p w14:paraId="3CD9751D" w14:textId="77777777" w:rsidR="004521DB" w:rsidRPr="00C1093A" w:rsidRDefault="004521DB" w:rsidP="00A32811">
      <w:pPr>
        <w:jc w:val="both"/>
        <w:rPr>
          <w:rFonts w:ascii="Calibri" w:hAnsi="Calibri"/>
          <w:sz w:val="24"/>
          <w:szCs w:val="24"/>
        </w:rPr>
      </w:pPr>
      <w:r w:rsidRPr="00C1093A">
        <w:rPr>
          <w:rFonts w:ascii="Calibri" w:hAnsi="Calibri"/>
          <w:sz w:val="24"/>
          <w:szCs w:val="24"/>
        </w:rPr>
        <w:lastRenderedPageBreak/>
        <w:t>Anual, în perioada post-implementare (ex-post) a proiectului, în termen de 30 de zile de la încheierea anului post-implementare, beneficiarul este obligat să transmită la AM PR SE, prin sistemul informatic MySMIS2021, Rapoarte de durabilitate.</w:t>
      </w:r>
    </w:p>
    <w:p w14:paraId="7D6EBC10" w14:textId="77777777" w:rsidR="004521DB" w:rsidRPr="00C1093A" w:rsidRDefault="004521DB" w:rsidP="00A32811">
      <w:pPr>
        <w:jc w:val="both"/>
        <w:rPr>
          <w:rFonts w:ascii="Calibri" w:hAnsi="Calibri"/>
          <w:sz w:val="24"/>
          <w:szCs w:val="24"/>
        </w:rPr>
      </w:pPr>
      <w:r w:rsidRPr="00C1093A">
        <w:rPr>
          <w:rFonts w:ascii="Calibri" w:hAnsi="Calibr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7777777" w:rsidR="004521DB" w:rsidRPr="00C1093A" w:rsidRDefault="004521DB" w:rsidP="00A32811">
      <w:pPr>
        <w:jc w:val="both"/>
        <w:rPr>
          <w:rFonts w:ascii="Calibri" w:hAnsi="Calibri"/>
          <w:sz w:val="24"/>
          <w:szCs w:val="24"/>
        </w:rPr>
      </w:pPr>
      <w:r w:rsidRPr="00C1093A">
        <w:rPr>
          <w:rFonts w:ascii="Calibri" w:hAnsi="Calibri"/>
          <w:sz w:val="24"/>
          <w:szCs w:val="24"/>
        </w:rPr>
        <w:t xml:space="preserve">AM PR SE poate solicita beneficiarilor să transmită rapoarte de progres, ori de câte ori consideră necesar. </w:t>
      </w:r>
    </w:p>
    <w:p w14:paraId="38B53EB7" w14:textId="77777777" w:rsidR="004521DB" w:rsidRPr="00C1093A" w:rsidRDefault="004521DB" w:rsidP="00A32811">
      <w:pPr>
        <w:jc w:val="both"/>
        <w:rPr>
          <w:rFonts w:ascii="Calibri" w:hAnsi="Calibri"/>
          <w:sz w:val="24"/>
          <w:szCs w:val="24"/>
        </w:rPr>
      </w:pPr>
      <w:r w:rsidRPr="00C1093A">
        <w:rPr>
          <w:rFonts w:ascii="Calibri" w:hAnsi="Calibr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7146652C" w14:textId="5ED66A2A" w:rsidR="004521DB" w:rsidRPr="00C1093A" w:rsidRDefault="00531665" w:rsidP="00A32811">
      <w:pPr>
        <w:jc w:val="both"/>
        <w:rPr>
          <w:rFonts w:ascii="Calibri" w:hAnsi="Calibri"/>
          <w:sz w:val="24"/>
          <w:szCs w:val="24"/>
        </w:rPr>
      </w:pPr>
      <w:r w:rsidRPr="00C1093A">
        <w:rPr>
          <w:rFonts w:ascii="Calibri" w:hAnsi="Calibr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47398DF2" w14:textId="77777777" w:rsidR="004521DB" w:rsidRPr="00C1093A" w:rsidRDefault="004521DB" w:rsidP="00A32811">
      <w:pPr>
        <w:jc w:val="both"/>
        <w:rPr>
          <w:rFonts w:ascii="Calibri" w:hAnsi="Calibri"/>
          <w:sz w:val="24"/>
          <w:szCs w:val="24"/>
        </w:rPr>
      </w:pPr>
    </w:p>
    <w:p w14:paraId="0E64CE45" w14:textId="352371B7" w:rsidR="00FB633E" w:rsidRPr="00C1093A" w:rsidRDefault="00FB633E" w:rsidP="00E07D7E">
      <w:pPr>
        <w:pStyle w:val="Heading2"/>
        <w:numPr>
          <w:ilvl w:val="1"/>
          <w:numId w:val="39"/>
        </w:numPr>
        <w:rPr>
          <w:rFonts w:ascii="Calibri" w:hAnsi="Calibri" w:cs="Calibri"/>
        </w:rPr>
      </w:pPr>
      <w:bookmarkStart w:id="200" w:name="_Toc154146190"/>
      <w:r w:rsidRPr="00C1093A">
        <w:rPr>
          <w:rFonts w:ascii="Calibri" w:hAnsi="Calibri" w:cs="Calibri"/>
        </w:rPr>
        <w:t>Vizitele de monitorizare</w:t>
      </w:r>
      <w:bookmarkEnd w:id="200"/>
    </w:p>
    <w:p w14:paraId="2778D811" w14:textId="77777777" w:rsidR="00723EE4" w:rsidRPr="00C1093A" w:rsidRDefault="00723EE4" w:rsidP="00A32811">
      <w:pPr>
        <w:spacing w:line="259" w:lineRule="auto"/>
        <w:jc w:val="both"/>
        <w:rPr>
          <w:rFonts w:ascii="Calibri" w:eastAsiaTheme="minorHAnsi" w:hAnsi="Calibri"/>
          <w:sz w:val="24"/>
          <w:szCs w:val="24"/>
        </w:rPr>
      </w:pPr>
      <w:r w:rsidRPr="00C1093A">
        <w:rPr>
          <w:rFonts w:ascii="Calibri" w:eastAsiaTheme="minorHAnsi" w:hAnsi="Calibr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C1093A" w:rsidRDefault="00723EE4" w:rsidP="00A32811">
      <w:pPr>
        <w:spacing w:line="259" w:lineRule="auto"/>
        <w:jc w:val="both"/>
        <w:rPr>
          <w:rFonts w:ascii="Calibri" w:eastAsiaTheme="minorHAnsi" w:hAnsi="Calibri"/>
          <w:iCs/>
          <w:sz w:val="24"/>
          <w:szCs w:val="24"/>
        </w:rPr>
      </w:pPr>
      <w:r w:rsidRPr="00C1093A">
        <w:rPr>
          <w:rFonts w:ascii="Calibri" w:eastAsiaTheme="minorHAnsi" w:hAnsi="Calibri"/>
          <w:iCs/>
          <w:sz w:val="24"/>
          <w:szCs w:val="24"/>
        </w:rPr>
        <w:t xml:space="preserve">Tipuri de vizite la fața locului: </w:t>
      </w:r>
    </w:p>
    <w:p w14:paraId="12D8D705" w14:textId="77777777" w:rsidR="00723EE4" w:rsidRPr="00C1093A" w:rsidRDefault="00723EE4" w:rsidP="00A32811">
      <w:pPr>
        <w:spacing w:line="259" w:lineRule="auto"/>
        <w:jc w:val="both"/>
        <w:rPr>
          <w:rFonts w:ascii="Calibri" w:eastAsiaTheme="minorHAnsi" w:hAnsi="Calibri"/>
          <w:iCs/>
          <w:sz w:val="24"/>
          <w:szCs w:val="24"/>
        </w:rPr>
      </w:pPr>
      <w:r w:rsidRPr="00C1093A">
        <w:rPr>
          <w:rFonts w:ascii="Calibri" w:eastAsiaTheme="minorHAnsi" w:hAnsi="Calibri"/>
          <w:iCs/>
          <w:sz w:val="24"/>
          <w:szCs w:val="24"/>
        </w:rPr>
        <w:t>a) Vizite la fața locului pe parcursul implementării;</w:t>
      </w:r>
    </w:p>
    <w:p w14:paraId="23BDA00D" w14:textId="77777777" w:rsidR="00723EE4" w:rsidRPr="00C1093A" w:rsidRDefault="00723EE4" w:rsidP="00A32811">
      <w:pPr>
        <w:spacing w:line="259" w:lineRule="auto"/>
        <w:jc w:val="both"/>
        <w:rPr>
          <w:rFonts w:ascii="Calibri" w:eastAsiaTheme="minorHAnsi" w:hAnsi="Calibri"/>
          <w:iCs/>
          <w:sz w:val="24"/>
          <w:szCs w:val="24"/>
        </w:rPr>
      </w:pPr>
      <w:r w:rsidRPr="00C1093A">
        <w:rPr>
          <w:rFonts w:ascii="Calibri" w:eastAsiaTheme="minorHAnsi" w:hAnsi="Calibri"/>
          <w:iCs/>
          <w:sz w:val="24"/>
          <w:szCs w:val="24"/>
        </w:rPr>
        <w:t xml:space="preserve">b) Vizită finală la fața locului; </w:t>
      </w:r>
    </w:p>
    <w:p w14:paraId="3CB1E645" w14:textId="77777777" w:rsidR="00723EE4" w:rsidRPr="00C1093A" w:rsidRDefault="00723EE4" w:rsidP="00A32811">
      <w:pPr>
        <w:spacing w:line="259" w:lineRule="auto"/>
        <w:jc w:val="both"/>
        <w:rPr>
          <w:rFonts w:ascii="Calibri" w:eastAsiaTheme="minorHAnsi" w:hAnsi="Calibri"/>
          <w:iCs/>
          <w:sz w:val="24"/>
          <w:szCs w:val="24"/>
        </w:rPr>
      </w:pPr>
      <w:r w:rsidRPr="00C1093A">
        <w:rPr>
          <w:rFonts w:ascii="Calibri" w:eastAsiaTheme="minorHAnsi" w:hAnsi="Calibri"/>
          <w:iCs/>
          <w:sz w:val="24"/>
          <w:szCs w:val="24"/>
        </w:rPr>
        <w:t>c) Vizite la fața locului ex-post;</w:t>
      </w:r>
    </w:p>
    <w:p w14:paraId="0FDBACDA" w14:textId="77777777" w:rsidR="00723EE4" w:rsidRPr="00C1093A" w:rsidRDefault="00723EE4" w:rsidP="00A32811">
      <w:pPr>
        <w:spacing w:line="259" w:lineRule="auto"/>
        <w:jc w:val="both"/>
        <w:rPr>
          <w:rFonts w:ascii="Calibri" w:eastAsiaTheme="minorHAnsi" w:hAnsi="Calibri"/>
          <w:iCs/>
          <w:sz w:val="24"/>
          <w:szCs w:val="24"/>
        </w:rPr>
      </w:pPr>
      <w:r w:rsidRPr="00C1093A">
        <w:rPr>
          <w:rFonts w:ascii="Calibri" w:eastAsiaTheme="minorHAnsi" w:hAnsi="Calibri"/>
          <w:iCs/>
          <w:sz w:val="24"/>
          <w:szCs w:val="24"/>
        </w:rPr>
        <w:t>d) Vizite la fața locului speciale (ad-hoc).</w:t>
      </w:r>
    </w:p>
    <w:p w14:paraId="7982DB1E" w14:textId="77777777" w:rsidR="00723EE4" w:rsidRPr="00C1093A" w:rsidRDefault="00723EE4" w:rsidP="00A32811">
      <w:pPr>
        <w:spacing w:line="259" w:lineRule="auto"/>
        <w:jc w:val="both"/>
        <w:rPr>
          <w:rFonts w:ascii="Calibri" w:eastAsiaTheme="minorHAnsi" w:hAnsi="Calibri"/>
          <w:iCs/>
          <w:sz w:val="24"/>
          <w:szCs w:val="24"/>
        </w:rPr>
      </w:pPr>
      <w:r w:rsidRPr="00C1093A">
        <w:rPr>
          <w:rFonts w:ascii="Calibri" w:eastAsiaTheme="minorHAnsi" w:hAnsi="Calibri"/>
          <w:i/>
          <w:sz w:val="24"/>
          <w:szCs w:val="24"/>
        </w:rPr>
        <w:lastRenderedPageBreak/>
        <w:t>Vizite la fața locului pe parcursul implementării</w:t>
      </w:r>
      <w:r w:rsidRPr="00C1093A">
        <w:rPr>
          <w:rFonts w:ascii="Calibri" w:eastAsiaTheme="minorHAnsi" w:hAnsi="Calibri"/>
          <w:iCs/>
          <w:sz w:val="24"/>
          <w:szCs w:val="24"/>
        </w:rPr>
        <w:t>;</w:t>
      </w:r>
    </w:p>
    <w:p w14:paraId="2C1D0962" w14:textId="77777777" w:rsidR="00723EE4" w:rsidRPr="00C1093A" w:rsidRDefault="00723EE4" w:rsidP="00A32811">
      <w:pPr>
        <w:spacing w:line="259" w:lineRule="auto"/>
        <w:jc w:val="both"/>
        <w:rPr>
          <w:rFonts w:ascii="Calibri" w:eastAsiaTheme="minorHAnsi" w:hAnsi="Calibri"/>
          <w:iCs/>
          <w:sz w:val="24"/>
          <w:szCs w:val="24"/>
        </w:rPr>
      </w:pPr>
      <w:r w:rsidRPr="00C1093A">
        <w:rPr>
          <w:rFonts w:ascii="Calibri" w:eastAsiaTheme="minorHAnsi" w:hAnsi="Calibri"/>
          <w:iCs/>
          <w:sz w:val="24"/>
          <w:szCs w:val="24"/>
        </w:rPr>
        <w:t xml:space="preserve">Pentru fiecare proiect finanțat din PR SE 2021 - 2027, AM PR SE efectuează vizite la fața locului, de două ori pe an, în vederea verificării veridicității informațiilor consemnate în raportul de progres. </w:t>
      </w:r>
    </w:p>
    <w:p w14:paraId="70FDB543" w14:textId="77777777" w:rsidR="00723EE4" w:rsidRPr="00C1093A" w:rsidRDefault="00723EE4" w:rsidP="00723EE4">
      <w:pPr>
        <w:spacing w:line="259" w:lineRule="auto"/>
        <w:jc w:val="both"/>
        <w:rPr>
          <w:rFonts w:ascii="Calibri" w:eastAsiaTheme="minorHAnsi" w:hAnsi="Calibri"/>
          <w:iCs/>
          <w:sz w:val="24"/>
          <w:szCs w:val="24"/>
        </w:rPr>
      </w:pPr>
      <w:r w:rsidRPr="00C1093A">
        <w:rPr>
          <w:rFonts w:ascii="Calibri" w:eastAsiaTheme="minorHAnsi" w:hAnsi="Calibri"/>
          <w:iCs/>
          <w:sz w:val="24"/>
          <w:szCs w:val="24"/>
        </w:rPr>
        <w:t xml:space="preserve">În cazul beneficiarilor încadrați în categoria IMM se efectuează o singură vizită pe an pe parcursul implementării proiectului. </w:t>
      </w:r>
    </w:p>
    <w:p w14:paraId="501FC22D" w14:textId="77777777" w:rsidR="00723EE4" w:rsidRPr="00C1093A" w:rsidRDefault="00723EE4" w:rsidP="00723EE4">
      <w:pPr>
        <w:spacing w:line="259" w:lineRule="auto"/>
        <w:jc w:val="both"/>
        <w:rPr>
          <w:rFonts w:ascii="Calibri" w:eastAsiaTheme="minorHAnsi" w:hAnsi="Calibri"/>
          <w:i/>
          <w:sz w:val="24"/>
          <w:szCs w:val="24"/>
        </w:rPr>
      </w:pPr>
      <w:r w:rsidRPr="00C1093A">
        <w:rPr>
          <w:rFonts w:ascii="Calibri" w:eastAsiaTheme="minorHAnsi" w:hAnsi="Calibri"/>
          <w:i/>
          <w:sz w:val="24"/>
          <w:szCs w:val="24"/>
        </w:rPr>
        <w:t>Vizită finală la fața locului;</w:t>
      </w:r>
    </w:p>
    <w:p w14:paraId="6D69157B" w14:textId="77777777" w:rsidR="00723EE4" w:rsidRPr="00C1093A" w:rsidRDefault="00723EE4" w:rsidP="00723EE4">
      <w:pPr>
        <w:spacing w:line="259" w:lineRule="auto"/>
        <w:jc w:val="both"/>
        <w:rPr>
          <w:rFonts w:ascii="Calibri" w:eastAsiaTheme="minorHAnsi" w:hAnsi="Calibri"/>
          <w:iCs/>
          <w:sz w:val="24"/>
          <w:szCs w:val="24"/>
        </w:rPr>
      </w:pPr>
      <w:r w:rsidRPr="00C1093A">
        <w:rPr>
          <w:rFonts w:ascii="Calibri" w:eastAsiaTheme="minorHAnsi" w:hAnsi="Calibr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C1093A" w:rsidRDefault="00723EE4" w:rsidP="00FA32EE">
      <w:pPr>
        <w:jc w:val="both"/>
        <w:rPr>
          <w:rFonts w:ascii="Calibri" w:eastAsiaTheme="minorHAnsi" w:hAnsi="Calibri"/>
          <w:iCs/>
          <w:sz w:val="24"/>
          <w:szCs w:val="24"/>
          <w:lang w:bidi="ro-RO"/>
        </w:rPr>
      </w:pPr>
      <w:r w:rsidRPr="00C1093A">
        <w:rPr>
          <w:rFonts w:ascii="Calibri" w:eastAsiaTheme="minorHAnsi" w:hAnsi="Calibri"/>
          <w:iCs/>
          <w:sz w:val="24"/>
          <w:szCs w:val="24"/>
          <w:lang w:bidi="ro-RO"/>
        </w:rPr>
        <w:t>Vizita de monitorizare finală are ca scop:</w:t>
      </w:r>
    </w:p>
    <w:p w14:paraId="45AB77E6" w14:textId="77777777" w:rsidR="00723EE4" w:rsidRPr="00C1093A"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C1093A">
        <w:rPr>
          <w:rFonts w:ascii="Calibri" w:eastAsiaTheme="minorHAnsi" w:hAnsi="Calibri"/>
          <w:iCs/>
          <w:sz w:val="24"/>
          <w:szCs w:val="24"/>
          <w:lang w:bidi="ro-RO"/>
        </w:rPr>
        <w:t>Verificarea eligibilității cheltuielilor, în conformitate cu prevederile legale privind eligibilitatea;</w:t>
      </w:r>
    </w:p>
    <w:p w14:paraId="5E239F46" w14:textId="77777777" w:rsidR="00723EE4" w:rsidRPr="00C1093A"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C1093A">
        <w:rPr>
          <w:rFonts w:ascii="Calibri" w:eastAsiaTheme="minorHAnsi" w:hAnsi="Calibri"/>
          <w:iCs/>
          <w:sz w:val="24"/>
          <w:szCs w:val="24"/>
          <w:lang w:bidi="ro-RO"/>
        </w:rPr>
        <w:t>Verificarea plății efective de către Beneficiar a sumelor incluse în cererile de rambursare;</w:t>
      </w:r>
    </w:p>
    <w:p w14:paraId="17A22FC7" w14:textId="77777777" w:rsidR="00723EE4" w:rsidRPr="00C1093A"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C1093A">
        <w:rPr>
          <w:rFonts w:ascii="Calibri" w:eastAsiaTheme="minorHAnsi" w:hAnsi="Calibr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C1093A"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C1093A">
        <w:rPr>
          <w:rFonts w:ascii="Calibri" w:eastAsiaTheme="minorHAnsi" w:hAnsi="Calibri"/>
          <w:iCs/>
          <w:sz w:val="24"/>
          <w:szCs w:val="24"/>
          <w:lang w:bidi="ro-RO"/>
        </w:rPr>
        <w:t>Verificarea păstrării tuturor documentelor originale legate de proiect;</w:t>
      </w:r>
    </w:p>
    <w:p w14:paraId="24EBD4AC" w14:textId="77777777" w:rsidR="00723EE4" w:rsidRPr="00C1093A"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C1093A">
        <w:rPr>
          <w:rFonts w:ascii="Calibri" w:eastAsiaTheme="minorHAnsi" w:hAnsi="Calibri"/>
          <w:iCs/>
          <w:sz w:val="24"/>
          <w:szCs w:val="24"/>
          <w:lang w:bidi="ro-RO"/>
        </w:rPr>
        <w:t>Verificarea dosarelor de achiziție realizate în cadrul proiectului;</w:t>
      </w:r>
    </w:p>
    <w:p w14:paraId="064A9125" w14:textId="77777777" w:rsidR="00723EE4" w:rsidRPr="00C1093A"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C1093A">
        <w:rPr>
          <w:rFonts w:ascii="Calibri" w:eastAsiaTheme="minorHAnsi" w:hAnsi="Calibri"/>
          <w:iCs/>
          <w:sz w:val="24"/>
          <w:szCs w:val="24"/>
          <w:lang w:bidi="ro-RO"/>
        </w:rPr>
        <w:t>Verificarea bunurilor/serviciilor/lucrărilor dacă au fost livrate/prestate în conformitate cu contractele de achiziții;</w:t>
      </w:r>
    </w:p>
    <w:p w14:paraId="75AEF6EE" w14:textId="77777777" w:rsidR="00723EE4" w:rsidRPr="00C1093A" w:rsidRDefault="00723EE4" w:rsidP="00E07D7E">
      <w:pPr>
        <w:numPr>
          <w:ilvl w:val="0"/>
          <w:numId w:val="18"/>
        </w:numPr>
        <w:spacing w:before="0" w:after="0"/>
        <w:ind w:left="714" w:hanging="709"/>
        <w:jc w:val="both"/>
        <w:rPr>
          <w:rFonts w:ascii="Calibri" w:eastAsiaTheme="minorHAnsi" w:hAnsi="Calibri"/>
          <w:iCs/>
          <w:sz w:val="24"/>
          <w:szCs w:val="24"/>
          <w:lang w:bidi="ro-RO"/>
        </w:rPr>
      </w:pPr>
      <w:r w:rsidRPr="00C1093A">
        <w:rPr>
          <w:rFonts w:ascii="Calibri" w:eastAsiaTheme="minorHAnsi" w:hAnsi="Calibri"/>
          <w:iCs/>
          <w:sz w:val="24"/>
          <w:szCs w:val="24"/>
          <w:lang w:bidi="ro-RO"/>
        </w:rPr>
        <w:t>Verificarea cerințelor schemei de ajutor de stat/minimis aplicabile cheltuielilor rambursate și modalitatea de înregistrare în contabilitate, în cazul proiectelor implementate de către beneficiari IMM;</w:t>
      </w:r>
    </w:p>
    <w:p w14:paraId="5443F508" w14:textId="77777777" w:rsidR="00723EE4" w:rsidRPr="00C1093A" w:rsidRDefault="00723EE4" w:rsidP="00E07D7E">
      <w:pPr>
        <w:numPr>
          <w:ilvl w:val="0"/>
          <w:numId w:val="18"/>
        </w:numPr>
        <w:spacing w:before="0" w:after="0"/>
        <w:ind w:hanging="709"/>
        <w:jc w:val="both"/>
        <w:rPr>
          <w:rFonts w:ascii="Calibri" w:eastAsiaTheme="minorHAnsi" w:hAnsi="Calibri"/>
          <w:iCs/>
          <w:sz w:val="24"/>
          <w:szCs w:val="24"/>
          <w:lang w:bidi="ro-RO"/>
        </w:rPr>
      </w:pPr>
      <w:r w:rsidRPr="00C1093A">
        <w:rPr>
          <w:rFonts w:ascii="Calibri" w:eastAsiaTheme="minorHAnsi" w:hAnsi="Calibri"/>
          <w:iCs/>
          <w:sz w:val="24"/>
          <w:szCs w:val="24"/>
          <w:lang w:bidi="ro-RO"/>
        </w:rPr>
        <w:t>Verificarea utilizării de către beneficiar a conturilor contabile analitice (cu codificarea proiectului);</w:t>
      </w:r>
    </w:p>
    <w:p w14:paraId="4E1C1563" w14:textId="77777777" w:rsidR="00723EE4" w:rsidRPr="00C1093A" w:rsidRDefault="00723EE4" w:rsidP="00E07D7E">
      <w:pPr>
        <w:numPr>
          <w:ilvl w:val="0"/>
          <w:numId w:val="19"/>
        </w:numPr>
        <w:spacing w:before="0" w:after="0"/>
        <w:ind w:left="714" w:hanging="709"/>
        <w:jc w:val="both"/>
        <w:rPr>
          <w:rFonts w:ascii="Calibri" w:eastAsiaTheme="minorHAnsi" w:hAnsi="Calibri"/>
          <w:iCs/>
          <w:sz w:val="24"/>
          <w:szCs w:val="24"/>
        </w:rPr>
      </w:pPr>
      <w:r w:rsidRPr="00C1093A">
        <w:rPr>
          <w:rFonts w:ascii="Calibri" w:eastAsiaTheme="minorHAnsi" w:hAnsi="Calibri"/>
          <w:iCs/>
          <w:sz w:val="24"/>
          <w:szCs w:val="24"/>
        </w:rPr>
        <w:t xml:space="preserve">Verificarea finalizării tuturor activităților proiectului, </w:t>
      </w:r>
    </w:p>
    <w:p w14:paraId="266D5CDF" w14:textId="77777777" w:rsidR="00723EE4" w:rsidRPr="00C1093A" w:rsidRDefault="00723EE4" w:rsidP="00E07D7E">
      <w:pPr>
        <w:numPr>
          <w:ilvl w:val="0"/>
          <w:numId w:val="19"/>
        </w:numPr>
        <w:spacing w:before="0" w:after="0"/>
        <w:ind w:left="714" w:hanging="709"/>
        <w:jc w:val="both"/>
        <w:rPr>
          <w:rFonts w:ascii="Calibri" w:eastAsiaTheme="minorHAnsi" w:hAnsi="Calibri"/>
          <w:iCs/>
          <w:sz w:val="24"/>
          <w:szCs w:val="24"/>
        </w:rPr>
      </w:pPr>
      <w:r w:rsidRPr="00C1093A">
        <w:rPr>
          <w:rFonts w:ascii="Calibri" w:eastAsiaTheme="minorHAnsi" w:hAnsi="Calibri"/>
          <w:iCs/>
          <w:sz w:val="24"/>
          <w:szCs w:val="24"/>
        </w:rPr>
        <w:t>Verificarea atingerii țintelor indicatorilor în conformitate cu valorile asumate prin contractul de finanțare (cu modificările ulterioare, dacă este cazul);</w:t>
      </w:r>
    </w:p>
    <w:p w14:paraId="4C908BB0" w14:textId="77777777" w:rsidR="00723EE4" w:rsidRPr="00C1093A" w:rsidRDefault="00723EE4" w:rsidP="00E07D7E">
      <w:pPr>
        <w:numPr>
          <w:ilvl w:val="0"/>
          <w:numId w:val="19"/>
        </w:numPr>
        <w:spacing w:before="0" w:after="0"/>
        <w:ind w:left="714" w:hanging="709"/>
        <w:jc w:val="both"/>
        <w:rPr>
          <w:rFonts w:ascii="Calibri" w:eastAsiaTheme="minorHAnsi" w:hAnsi="Calibri"/>
          <w:iCs/>
          <w:sz w:val="24"/>
          <w:szCs w:val="24"/>
        </w:rPr>
      </w:pPr>
      <w:r w:rsidRPr="00C1093A">
        <w:rPr>
          <w:rFonts w:ascii="Calibri" w:eastAsiaTheme="minorHAnsi" w:hAnsi="Calibri"/>
          <w:iCs/>
          <w:sz w:val="24"/>
          <w:szCs w:val="24"/>
        </w:rPr>
        <w:t>Verificarea atingerii rezultatelor și obiectivelor asumate prin proiect;</w:t>
      </w:r>
    </w:p>
    <w:p w14:paraId="604BAD03" w14:textId="77777777" w:rsidR="00723EE4" w:rsidRPr="00C1093A" w:rsidRDefault="00723EE4" w:rsidP="00E07D7E">
      <w:pPr>
        <w:numPr>
          <w:ilvl w:val="0"/>
          <w:numId w:val="19"/>
        </w:numPr>
        <w:spacing w:before="0" w:after="0"/>
        <w:ind w:left="714" w:hanging="709"/>
        <w:jc w:val="both"/>
        <w:rPr>
          <w:rFonts w:ascii="Calibri" w:eastAsiaTheme="minorHAnsi" w:hAnsi="Calibri"/>
          <w:iCs/>
          <w:sz w:val="24"/>
          <w:szCs w:val="24"/>
        </w:rPr>
      </w:pPr>
      <w:r w:rsidRPr="00C1093A">
        <w:rPr>
          <w:rFonts w:ascii="Calibri" w:eastAsiaTheme="minorHAnsi" w:hAnsi="Calibri"/>
          <w:iCs/>
          <w:sz w:val="24"/>
          <w:szCs w:val="24"/>
        </w:rPr>
        <w:t xml:space="preserve">Verificarea operaționalizării investiției. </w:t>
      </w:r>
    </w:p>
    <w:p w14:paraId="0E86DFFC" w14:textId="77777777" w:rsidR="00FA32EE" w:rsidRPr="00C1093A" w:rsidRDefault="00FA32EE" w:rsidP="00723EE4">
      <w:pPr>
        <w:spacing w:line="259" w:lineRule="auto"/>
        <w:jc w:val="both"/>
        <w:rPr>
          <w:rFonts w:ascii="Calibri" w:eastAsiaTheme="minorHAnsi" w:hAnsi="Calibri"/>
          <w:i/>
          <w:sz w:val="24"/>
          <w:szCs w:val="24"/>
        </w:rPr>
      </w:pPr>
    </w:p>
    <w:p w14:paraId="52393045" w14:textId="15202DB9" w:rsidR="00723EE4" w:rsidRPr="00C1093A" w:rsidRDefault="00723EE4" w:rsidP="00723EE4">
      <w:pPr>
        <w:spacing w:line="259" w:lineRule="auto"/>
        <w:jc w:val="both"/>
        <w:rPr>
          <w:rFonts w:ascii="Calibri" w:eastAsiaTheme="minorHAnsi" w:hAnsi="Calibri"/>
          <w:i/>
          <w:sz w:val="24"/>
          <w:szCs w:val="24"/>
        </w:rPr>
      </w:pPr>
      <w:r w:rsidRPr="00C1093A">
        <w:rPr>
          <w:rFonts w:ascii="Calibri" w:eastAsiaTheme="minorHAnsi" w:hAnsi="Calibri"/>
          <w:i/>
          <w:sz w:val="24"/>
          <w:szCs w:val="24"/>
        </w:rPr>
        <w:t>Vizite la fața locului ex-post</w:t>
      </w:r>
    </w:p>
    <w:p w14:paraId="76FD9B48" w14:textId="13F4CA75" w:rsidR="00723EE4" w:rsidRPr="00C1093A" w:rsidRDefault="00723EE4" w:rsidP="00723EE4">
      <w:pPr>
        <w:spacing w:line="259" w:lineRule="auto"/>
        <w:jc w:val="both"/>
        <w:rPr>
          <w:rFonts w:ascii="Calibri" w:eastAsiaTheme="minorHAnsi" w:hAnsi="Calibri"/>
          <w:iCs/>
          <w:sz w:val="24"/>
          <w:szCs w:val="24"/>
        </w:rPr>
      </w:pPr>
      <w:r w:rsidRPr="00C1093A">
        <w:rPr>
          <w:rFonts w:ascii="Calibri" w:eastAsiaTheme="minorHAnsi" w:hAnsi="Calibri"/>
          <w:iCs/>
          <w:sz w:val="24"/>
          <w:szCs w:val="24"/>
        </w:rPr>
        <w:t xml:space="preserve">AM PR SE efectuează vizite la fata locului după finalizarea implementării proiectului, respectiv în perioada de durabilitate, 5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7777777" w:rsidR="00723EE4" w:rsidRPr="00C1093A" w:rsidRDefault="00723EE4" w:rsidP="00723EE4">
      <w:pPr>
        <w:spacing w:line="259" w:lineRule="auto"/>
        <w:jc w:val="both"/>
        <w:rPr>
          <w:rFonts w:ascii="Calibri" w:eastAsiaTheme="minorHAnsi" w:hAnsi="Calibri"/>
          <w:iCs/>
          <w:sz w:val="24"/>
          <w:szCs w:val="24"/>
        </w:rPr>
      </w:pPr>
      <w:r w:rsidRPr="00C1093A">
        <w:rPr>
          <w:rFonts w:ascii="Calibri" w:eastAsiaTheme="minorHAnsi" w:hAnsi="Calibri"/>
          <w:iCs/>
          <w:sz w:val="24"/>
          <w:szCs w:val="24"/>
        </w:rPr>
        <w:lastRenderedPageBreak/>
        <w:t xml:space="preserve">AM PR SE va efectua pentru toate proiectele aflate in durabilitate o vizita pe an ex-post la fața locului până la finalizarea perioadei de durabilitate. </w:t>
      </w:r>
    </w:p>
    <w:p w14:paraId="493A254E" w14:textId="77777777" w:rsidR="00723EE4" w:rsidRPr="00C1093A" w:rsidRDefault="00723EE4" w:rsidP="00723EE4">
      <w:pPr>
        <w:spacing w:line="259" w:lineRule="auto"/>
        <w:jc w:val="both"/>
        <w:rPr>
          <w:rFonts w:ascii="Calibri" w:eastAsiaTheme="minorHAnsi" w:hAnsi="Calibri"/>
          <w:iCs/>
          <w:sz w:val="24"/>
          <w:szCs w:val="24"/>
        </w:rPr>
      </w:pPr>
      <w:r w:rsidRPr="00C1093A">
        <w:rPr>
          <w:rFonts w:ascii="Calibri" w:eastAsiaTheme="minorHAnsi" w:hAnsi="Calibr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C1093A" w:rsidRDefault="00723EE4" w:rsidP="00723EE4">
      <w:pPr>
        <w:spacing w:line="259" w:lineRule="auto"/>
        <w:jc w:val="both"/>
        <w:rPr>
          <w:rFonts w:ascii="Calibri" w:eastAsiaTheme="minorHAnsi" w:hAnsi="Calibri"/>
          <w:i/>
          <w:sz w:val="24"/>
          <w:szCs w:val="24"/>
        </w:rPr>
      </w:pPr>
      <w:r w:rsidRPr="00C1093A">
        <w:rPr>
          <w:rFonts w:ascii="Calibri" w:eastAsiaTheme="minorHAnsi" w:hAnsi="Calibri"/>
          <w:i/>
          <w:sz w:val="24"/>
          <w:szCs w:val="24"/>
        </w:rPr>
        <w:t>Vizite la fața locului speciale (ad-hoc)</w:t>
      </w:r>
    </w:p>
    <w:p w14:paraId="1F4C3531" w14:textId="77777777" w:rsidR="00723EE4" w:rsidRPr="00C1093A" w:rsidRDefault="00723EE4" w:rsidP="00723EE4">
      <w:pPr>
        <w:spacing w:line="259" w:lineRule="auto"/>
        <w:jc w:val="both"/>
        <w:rPr>
          <w:rFonts w:ascii="Calibri" w:eastAsiaTheme="minorHAnsi" w:hAnsi="Calibri"/>
          <w:iCs/>
          <w:sz w:val="24"/>
          <w:szCs w:val="24"/>
        </w:rPr>
      </w:pPr>
      <w:r w:rsidRPr="00C1093A">
        <w:rPr>
          <w:rFonts w:ascii="Calibri" w:eastAsiaTheme="minorHAnsi" w:hAnsi="Calibri"/>
          <w:iCs/>
          <w:sz w:val="24"/>
          <w:szCs w:val="24"/>
        </w:rPr>
        <w:t>Fără a acoperi toate situațiile posibile, AM PR Sud-Est efectuează vizite la fața locului, pe parcursul implementării și/sau în perioada ex-post, dacă:</w:t>
      </w:r>
    </w:p>
    <w:p w14:paraId="49A16BE5" w14:textId="77777777" w:rsidR="00723EE4" w:rsidRPr="00C1093A" w:rsidRDefault="00723EE4" w:rsidP="00E07D7E">
      <w:pPr>
        <w:numPr>
          <w:ilvl w:val="0"/>
          <w:numId w:val="17"/>
        </w:numPr>
        <w:spacing w:before="0" w:after="160" w:line="259" w:lineRule="auto"/>
        <w:contextualSpacing/>
        <w:rPr>
          <w:rFonts w:ascii="Calibri" w:eastAsiaTheme="minorHAnsi" w:hAnsi="Calibri"/>
          <w:iCs/>
          <w:sz w:val="24"/>
          <w:szCs w:val="24"/>
        </w:rPr>
      </w:pPr>
      <w:r w:rsidRPr="00C1093A">
        <w:rPr>
          <w:rFonts w:ascii="Calibri" w:eastAsiaTheme="minorHAnsi" w:hAnsi="Calibri"/>
          <w:iCs/>
          <w:sz w:val="24"/>
          <w:szCs w:val="24"/>
        </w:rPr>
        <w:t xml:space="preserve">o vizită intermediară realizată prin echipe mixte (monitorizare și verificare plăți);  </w:t>
      </w:r>
    </w:p>
    <w:p w14:paraId="50B51AE3" w14:textId="77777777" w:rsidR="00723EE4" w:rsidRPr="00C1093A"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C1093A">
        <w:rPr>
          <w:rFonts w:ascii="Calibri" w:eastAsiaTheme="minorHAnsi" w:hAnsi="Calibri"/>
          <w:iCs/>
          <w:sz w:val="24"/>
          <w:szCs w:val="24"/>
        </w:rPr>
        <w:t>există o solicitare în acest sens din partea șefului AM PR Sud-Est;</w:t>
      </w:r>
    </w:p>
    <w:p w14:paraId="4ED5697B" w14:textId="77777777" w:rsidR="00723EE4" w:rsidRPr="00C1093A"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C1093A">
        <w:rPr>
          <w:rFonts w:ascii="Calibri" w:eastAsiaTheme="minorHAnsi" w:hAnsi="Calibri"/>
          <w:iCs/>
          <w:sz w:val="24"/>
          <w:szCs w:val="24"/>
        </w:rPr>
        <w:t>dacă beneficiarul nu a depus raport de progres trimestrial/de durabilitate, în termenul stabilit prin contract sau în cel solicitat de AM PR Sud-Est;</w:t>
      </w:r>
    </w:p>
    <w:p w14:paraId="6C3C668D" w14:textId="77777777" w:rsidR="00723EE4" w:rsidRPr="00C1093A"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C1093A">
        <w:rPr>
          <w:rFonts w:ascii="Calibri" w:eastAsiaTheme="minorHAnsi" w:hAnsi="Calibr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C1093A"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C1093A">
        <w:rPr>
          <w:rFonts w:ascii="Calibri" w:eastAsiaTheme="minorHAnsi" w:hAnsi="Calibri"/>
          <w:iCs/>
          <w:sz w:val="24"/>
          <w:szCs w:val="24"/>
        </w:rPr>
        <w:t>se solicită/notifică de către Beneficiar modificarea locației de implementare a proiectului;</w:t>
      </w:r>
    </w:p>
    <w:p w14:paraId="33880154" w14:textId="77777777" w:rsidR="00723EE4" w:rsidRPr="00C1093A"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C1093A">
        <w:rPr>
          <w:rFonts w:ascii="Calibri" w:eastAsiaTheme="minorHAnsi" w:hAnsi="Calibr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36395C99" w:rsidR="00723EE4" w:rsidRPr="00C1093A" w:rsidRDefault="006567AC" w:rsidP="00723EE4">
      <w:pPr>
        <w:spacing w:line="259" w:lineRule="auto"/>
        <w:jc w:val="both"/>
        <w:rPr>
          <w:rFonts w:ascii="Calibri" w:eastAsiaTheme="minorHAnsi" w:hAnsi="Calibri"/>
          <w:iCs/>
          <w:sz w:val="24"/>
          <w:szCs w:val="24"/>
        </w:rPr>
      </w:pPr>
      <w:r w:rsidRPr="00C1093A">
        <w:rPr>
          <w:rFonts w:ascii="Calibri" w:eastAsiaTheme="minorHAnsi" w:hAnsi="Calibri"/>
          <w:iCs/>
          <w:sz w:val="24"/>
          <w:szCs w:val="24"/>
        </w:rPr>
        <w:t>Raportul de vizită se</w:t>
      </w:r>
      <w:r w:rsidR="00723EE4" w:rsidRPr="00C1093A">
        <w:rPr>
          <w:rFonts w:ascii="Calibri" w:eastAsiaTheme="minorHAnsi" w:hAnsi="Calibri"/>
          <w:iCs/>
          <w:sz w:val="24"/>
          <w:szCs w:val="24"/>
        </w:rPr>
        <w:t xml:space="preserve"> elaborează </w:t>
      </w:r>
      <w:r w:rsidRPr="00C1093A">
        <w:rPr>
          <w:rFonts w:ascii="Calibri" w:eastAsiaTheme="minorHAnsi" w:hAnsi="Calibri"/>
          <w:iCs/>
          <w:sz w:val="24"/>
          <w:szCs w:val="24"/>
        </w:rPr>
        <w:t>de autoritatea de management, prin sistemul informatic MySMIS2021/SMIS2021, in conformitate cu prevederile procedurilor operationale si se genereaza in termen de 10 zile lucratoare de la data vizitei efectuata la fata locului</w:t>
      </w:r>
      <w:r w:rsidR="00723EE4" w:rsidRPr="00C1093A">
        <w:rPr>
          <w:rFonts w:ascii="Calibri" w:eastAsiaTheme="minorHAnsi" w:hAnsi="Calibr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C1093A" w:rsidRDefault="00723EE4" w:rsidP="00723EE4">
      <w:pPr>
        <w:spacing w:before="0" w:after="160" w:line="259" w:lineRule="auto"/>
        <w:rPr>
          <w:rFonts w:ascii="Calibri" w:eastAsiaTheme="minorHAnsi" w:hAnsi="Calibri"/>
          <w:sz w:val="24"/>
          <w:szCs w:val="24"/>
        </w:rPr>
      </w:pPr>
      <w:r w:rsidRPr="00C1093A">
        <w:rPr>
          <w:rFonts w:ascii="Calibri" w:eastAsiaTheme="minorHAnsi" w:hAnsi="Calibr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C1093A" w:rsidRDefault="00FB633E" w:rsidP="00E07D7E">
      <w:pPr>
        <w:pStyle w:val="Heading2"/>
        <w:numPr>
          <w:ilvl w:val="1"/>
          <w:numId w:val="39"/>
        </w:numPr>
        <w:rPr>
          <w:rFonts w:ascii="Calibri" w:hAnsi="Calibri" w:cs="Calibri"/>
        </w:rPr>
      </w:pPr>
      <w:bookmarkStart w:id="201" w:name="_Toc154146191"/>
      <w:r w:rsidRPr="00C1093A">
        <w:rPr>
          <w:rFonts w:ascii="Calibri" w:hAnsi="Calibri" w:cs="Calibri"/>
        </w:rPr>
        <w:t>Mecanismul specific indicatorilor de etapă. Planul de monitorizare</w:t>
      </w:r>
      <w:bookmarkEnd w:id="201"/>
    </w:p>
    <w:p w14:paraId="49A8B823" w14:textId="59DDBC67" w:rsidR="00562373" w:rsidRPr="00C1093A" w:rsidRDefault="00562373" w:rsidP="00A32811">
      <w:pPr>
        <w:jc w:val="both"/>
        <w:rPr>
          <w:rFonts w:ascii="Calibri" w:hAnsi="Calibri"/>
          <w:sz w:val="24"/>
          <w:szCs w:val="24"/>
        </w:rPr>
      </w:pPr>
      <w:r w:rsidRPr="00C1093A">
        <w:rPr>
          <w:rFonts w:ascii="Calibri" w:hAnsi="Calibri"/>
          <w:sz w:val="24"/>
          <w:szCs w:val="24"/>
        </w:rPr>
        <w:t>În procesul de monitorizare a proiectelor, AM PR SE va verifica și confirma îndeplinirea indicatorilor de etapă, în conformitate cu prevederile Planului de moni</w:t>
      </w:r>
      <w:r w:rsidR="002F2B96" w:rsidRPr="00C1093A">
        <w:rPr>
          <w:rFonts w:ascii="Calibri" w:hAnsi="Calibri"/>
          <w:sz w:val="24"/>
          <w:szCs w:val="24"/>
        </w:rPr>
        <w:t>torizare a proiectului, A</w:t>
      </w:r>
      <w:r w:rsidRPr="00C1093A">
        <w:rPr>
          <w:rFonts w:ascii="Calibri" w:hAnsi="Calibri"/>
          <w:sz w:val="24"/>
          <w:szCs w:val="24"/>
        </w:rPr>
        <w:t xml:space="preserve">nexa 2 la contractul de finanțare. </w:t>
      </w:r>
    </w:p>
    <w:p w14:paraId="68ACE34A" w14:textId="5D6F60B5" w:rsidR="00562373" w:rsidRPr="00C1093A" w:rsidRDefault="00562373" w:rsidP="00A32811">
      <w:pPr>
        <w:jc w:val="both"/>
        <w:rPr>
          <w:rFonts w:ascii="Calibri" w:hAnsi="Calibri"/>
          <w:sz w:val="24"/>
          <w:szCs w:val="24"/>
        </w:rPr>
      </w:pPr>
      <w:r w:rsidRPr="00C1093A">
        <w:rPr>
          <w:rFonts w:ascii="Calibri" w:hAnsi="Calibri"/>
          <w:sz w:val="24"/>
          <w:szCs w:val="24"/>
        </w:rPr>
        <w:lastRenderedPageBreak/>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988026" w14:textId="77777777" w:rsidR="00562373" w:rsidRPr="00C1093A" w:rsidRDefault="00562373" w:rsidP="00A32811">
      <w:pPr>
        <w:jc w:val="both"/>
        <w:rPr>
          <w:rFonts w:ascii="Calibri" w:hAnsi="Calibri"/>
          <w:sz w:val="24"/>
          <w:szCs w:val="24"/>
        </w:rPr>
      </w:pPr>
      <w:r w:rsidRPr="00C1093A">
        <w:rPr>
          <w:rFonts w:ascii="Calibri" w:hAnsi="Calibr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77777777" w:rsidR="00562373" w:rsidRPr="00C1093A" w:rsidRDefault="00562373" w:rsidP="00A32811">
      <w:pPr>
        <w:jc w:val="both"/>
        <w:rPr>
          <w:rFonts w:ascii="Calibri" w:hAnsi="Calibri"/>
          <w:sz w:val="24"/>
          <w:szCs w:val="24"/>
        </w:rPr>
      </w:pPr>
      <w:r w:rsidRPr="00C1093A">
        <w:rPr>
          <w:rFonts w:ascii="Calibri" w:hAnsi="Calibri"/>
          <w:sz w:val="24"/>
          <w:szCs w:val="24"/>
        </w:rPr>
        <w:t>Pe baza informațiilor incluse în cererea de finanțare și, dacă este cazul, a informațiilor suplimentare solicitate beneficiarului, AM PR SE verifică și validează indicatorii de etapă care vor prevăzuți în Planul de monitorizare a proiectului.</w:t>
      </w:r>
    </w:p>
    <w:p w14:paraId="22C36A7C" w14:textId="77777777" w:rsidR="00562373" w:rsidRPr="00C1093A" w:rsidRDefault="00562373" w:rsidP="00A32811">
      <w:pPr>
        <w:jc w:val="both"/>
        <w:rPr>
          <w:rFonts w:ascii="Calibri" w:hAnsi="Calibri"/>
          <w:sz w:val="24"/>
          <w:szCs w:val="24"/>
        </w:rPr>
      </w:pPr>
      <w:r w:rsidRPr="00C1093A">
        <w:rPr>
          <w:rFonts w:ascii="Calibri" w:hAnsi="Calibri"/>
          <w:sz w:val="24"/>
          <w:szCs w:val="24"/>
        </w:rPr>
        <w:t>Autoritatea de management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77777777" w:rsidR="00562373" w:rsidRPr="00C1093A" w:rsidRDefault="00562373" w:rsidP="00A32811">
      <w:pPr>
        <w:jc w:val="both"/>
        <w:rPr>
          <w:rFonts w:ascii="Calibri" w:hAnsi="Calibri"/>
          <w:sz w:val="24"/>
          <w:szCs w:val="24"/>
        </w:rPr>
      </w:pPr>
      <w:r w:rsidRPr="00C1093A">
        <w:rPr>
          <w:rFonts w:ascii="Calibri" w:hAnsi="Calibr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5EEAE07" w14:textId="77777777" w:rsidR="00562373" w:rsidRPr="00C1093A" w:rsidRDefault="00562373" w:rsidP="00A32811">
      <w:pPr>
        <w:jc w:val="both"/>
        <w:rPr>
          <w:rFonts w:ascii="Calibri" w:hAnsi="Calibri"/>
          <w:sz w:val="24"/>
          <w:szCs w:val="24"/>
        </w:rPr>
      </w:pPr>
      <w:r w:rsidRPr="00C1093A">
        <w:rPr>
          <w:rFonts w:ascii="Calibri" w:hAnsi="Calibri"/>
          <w:sz w:val="24"/>
          <w:szCs w:val="24"/>
        </w:rPr>
        <w:t xml:space="preserve">Prin sistemul informatic MySMIS2021 se emit atenționări automate către beneficiar și autoritatea de management, cu cel puțin 10 zile calendaristice înaintea termenului pentru raportarea îndeplinirii unui indicator de etapă. </w:t>
      </w:r>
    </w:p>
    <w:p w14:paraId="70970AC5" w14:textId="77777777" w:rsidR="00562373" w:rsidRPr="00C1093A" w:rsidRDefault="00562373" w:rsidP="00A32811">
      <w:pPr>
        <w:jc w:val="both"/>
        <w:rPr>
          <w:rFonts w:ascii="Calibri" w:hAnsi="Calibri"/>
          <w:sz w:val="24"/>
          <w:szCs w:val="24"/>
        </w:rPr>
      </w:pPr>
      <w:r w:rsidRPr="00C1093A">
        <w:rPr>
          <w:rFonts w:ascii="Calibri" w:hAnsi="Calibri"/>
          <w:sz w:val="24"/>
          <w:szCs w:val="24"/>
        </w:rPr>
        <w:t>Prin sistemul informatic MySMIS2021 se notifică beneficiarul și autoritatea de management cu privire la respectarea termenului stabilit pentru încărcarea documentelor justificative aferente unui indicator de etapă.</w:t>
      </w:r>
    </w:p>
    <w:p w14:paraId="6D852BAA" w14:textId="77777777" w:rsidR="00562373" w:rsidRPr="00C1093A" w:rsidRDefault="00562373" w:rsidP="00A32811">
      <w:pPr>
        <w:jc w:val="both"/>
        <w:rPr>
          <w:rFonts w:ascii="Calibri" w:hAnsi="Calibri"/>
          <w:sz w:val="24"/>
          <w:szCs w:val="24"/>
        </w:rPr>
      </w:pPr>
      <w:r w:rsidRPr="00C1093A">
        <w:rPr>
          <w:rFonts w:ascii="Calibri" w:hAnsi="Calibri"/>
          <w:sz w:val="24"/>
          <w:szCs w:val="24"/>
        </w:rPr>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28E8FB97" w14:textId="77777777" w:rsidR="00562373" w:rsidRPr="00C1093A" w:rsidRDefault="00562373" w:rsidP="00A32811">
      <w:pPr>
        <w:jc w:val="both"/>
        <w:rPr>
          <w:rFonts w:ascii="Calibri" w:hAnsi="Calibri"/>
          <w:sz w:val="24"/>
          <w:szCs w:val="24"/>
        </w:rPr>
      </w:pPr>
      <w:r w:rsidRPr="00C1093A">
        <w:rPr>
          <w:rFonts w:ascii="Calibri" w:hAnsi="Calibri"/>
          <w:sz w:val="24"/>
          <w:szCs w:val="24"/>
        </w:rPr>
        <w:lastRenderedPageBreak/>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01101CD2" w14:textId="47F39181" w:rsidR="005307E2" w:rsidRPr="00C1093A" w:rsidRDefault="005307E2" w:rsidP="00A32811">
      <w:pPr>
        <w:jc w:val="both"/>
        <w:rPr>
          <w:rFonts w:ascii="Calibri" w:hAnsi="Calibri"/>
          <w:sz w:val="24"/>
          <w:szCs w:val="24"/>
        </w:rPr>
      </w:pPr>
      <w:r w:rsidRPr="00C1093A">
        <w:rPr>
          <w:rFonts w:ascii="Calibri" w:hAnsi="Calibri"/>
          <w:sz w:val="24"/>
          <w:szCs w:val="24"/>
        </w:rPr>
        <w:t>În cazul neîndeplinirii unui indicator de etapă, autoritatea de management sprijină beneficiarul pentru identificarea şi stabilirea de posibile măsuri de remediere şi urmăreşte atingerea indicatorilor de etapă.</w:t>
      </w:r>
    </w:p>
    <w:p w14:paraId="3DFAF647" w14:textId="4F42187B" w:rsidR="00A4651D" w:rsidRPr="00C1093A" w:rsidRDefault="00562373" w:rsidP="00A32811">
      <w:pPr>
        <w:jc w:val="both"/>
        <w:rPr>
          <w:rFonts w:ascii="Calibri" w:hAnsi="Calibri"/>
          <w:sz w:val="24"/>
          <w:szCs w:val="24"/>
        </w:rPr>
      </w:pPr>
      <w:r w:rsidRPr="00C1093A">
        <w:rPr>
          <w:rFonts w:ascii="Calibri" w:hAnsi="Calibr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689A41E7" w14:textId="46F7BC98" w:rsidR="00A4651D" w:rsidRPr="00C1093A" w:rsidRDefault="00A4651D" w:rsidP="00A32811">
      <w:pPr>
        <w:jc w:val="both"/>
        <w:rPr>
          <w:rFonts w:ascii="Calibri" w:hAnsi="Calibri"/>
          <w:sz w:val="24"/>
          <w:szCs w:val="24"/>
        </w:rPr>
      </w:pPr>
      <w:r w:rsidRPr="00C1093A">
        <w:rPr>
          <w:rFonts w:ascii="Calibri" w:hAnsi="Calibr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00BDE107" w14:textId="5C19D47D" w:rsidR="00A4651D" w:rsidRPr="00C1093A" w:rsidRDefault="00A4651D" w:rsidP="00A32811">
      <w:pPr>
        <w:jc w:val="both"/>
        <w:rPr>
          <w:rFonts w:ascii="Calibri" w:hAnsi="Calibri"/>
          <w:sz w:val="24"/>
          <w:szCs w:val="24"/>
        </w:rPr>
      </w:pPr>
      <w:r w:rsidRPr="00C1093A">
        <w:rPr>
          <w:rFonts w:ascii="Calibri" w:hAnsi="Calibri"/>
          <w:sz w:val="24"/>
          <w:szCs w:val="24"/>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contractul/decizia de finanţare, următoarele măsuri:</w:t>
      </w:r>
    </w:p>
    <w:p w14:paraId="02BB1CCC" w14:textId="77777777" w:rsidR="00562373" w:rsidRPr="00C1093A" w:rsidRDefault="00562373" w:rsidP="00A32811">
      <w:pPr>
        <w:jc w:val="both"/>
        <w:rPr>
          <w:rFonts w:ascii="Calibri" w:hAnsi="Calibri"/>
          <w:sz w:val="24"/>
          <w:szCs w:val="24"/>
        </w:rPr>
      </w:pPr>
      <w:r w:rsidRPr="00C1093A">
        <w:rPr>
          <w:rFonts w:ascii="Calibri" w:hAnsi="Calibr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C1093A" w:rsidRDefault="00562373" w:rsidP="00A32811">
      <w:pPr>
        <w:jc w:val="both"/>
        <w:rPr>
          <w:rFonts w:ascii="Calibri" w:hAnsi="Calibri"/>
          <w:sz w:val="24"/>
          <w:szCs w:val="24"/>
        </w:rPr>
      </w:pPr>
      <w:r w:rsidRPr="00C1093A">
        <w:rPr>
          <w:rFonts w:ascii="Calibri" w:hAnsi="Calibr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C1093A" w:rsidRDefault="00562373" w:rsidP="00A32811">
      <w:pPr>
        <w:jc w:val="both"/>
        <w:rPr>
          <w:rFonts w:ascii="Calibri" w:hAnsi="Calibri"/>
          <w:sz w:val="24"/>
          <w:szCs w:val="24"/>
        </w:rPr>
      </w:pPr>
      <w:r w:rsidRPr="00C1093A">
        <w:rPr>
          <w:rFonts w:ascii="Calibri" w:hAnsi="Calibr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C1093A" w:rsidRDefault="00562373" w:rsidP="00A32811">
      <w:pPr>
        <w:jc w:val="both"/>
        <w:rPr>
          <w:rFonts w:ascii="Calibri" w:hAnsi="Calibri"/>
          <w:sz w:val="24"/>
          <w:szCs w:val="24"/>
        </w:rPr>
      </w:pPr>
      <w:r w:rsidRPr="00C1093A">
        <w:rPr>
          <w:rFonts w:ascii="Calibri" w:hAnsi="Calibr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C1093A" w:rsidRDefault="00562373" w:rsidP="00A32811">
      <w:pPr>
        <w:jc w:val="both"/>
        <w:rPr>
          <w:rFonts w:ascii="Calibri" w:hAnsi="Calibri"/>
          <w:sz w:val="24"/>
          <w:szCs w:val="24"/>
        </w:rPr>
      </w:pPr>
      <w:r w:rsidRPr="00C1093A">
        <w:rPr>
          <w:rFonts w:ascii="Calibri" w:hAnsi="Calibri"/>
          <w:sz w:val="24"/>
          <w:szCs w:val="24"/>
        </w:rPr>
        <w:lastRenderedPageBreak/>
        <w:t>d) suspendarea implementării proiectului, până la încetarea cauzelor obiective care afectează derularea activităților și atingerea indicatorilor de etapă;</w:t>
      </w:r>
    </w:p>
    <w:p w14:paraId="6EAC883C" w14:textId="77777777" w:rsidR="00562373" w:rsidRPr="00C1093A" w:rsidRDefault="00562373" w:rsidP="00A32811">
      <w:pPr>
        <w:jc w:val="both"/>
        <w:rPr>
          <w:rFonts w:ascii="Calibri" w:hAnsi="Calibri"/>
          <w:sz w:val="24"/>
          <w:szCs w:val="24"/>
        </w:rPr>
      </w:pPr>
      <w:r w:rsidRPr="00C1093A">
        <w:rPr>
          <w:rFonts w:ascii="Calibri" w:hAnsi="Calibri"/>
          <w:sz w:val="24"/>
          <w:szCs w:val="24"/>
        </w:rPr>
        <w:t>e) rezilierea contractului de către autoritatea de management în situația neîndeplinirii indicatorilor de etapă prevăzuți;</w:t>
      </w:r>
    </w:p>
    <w:p w14:paraId="6BF353CA" w14:textId="77777777" w:rsidR="00562373" w:rsidRPr="00C1093A" w:rsidRDefault="00562373" w:rsidP="00A32811">
      <w:pPr>
        <w:jc w:val="both"/>
        <w:rPr>
          <w:rFonts w:ascii="Calibri" w:hAnsi="Calibri"/>
          <w:sz w:val="24"/>
          <w:szCs w:val="24"/>
        </w:rPr>
      </w:pPr>
      <w:r w:rsidRPr="00C1093A">
        <w:rPr>
          <w:rFonts w:ascii="Calibri" w:hAnsi="Calibri"/>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52DDB40F" w14:textId="2EB52F8E" w:rsidR="00FB633E" w:rsidRPr="00C1093A" w:rsidRDefault="00562373" w:rsidP="005F2B4F">
      <w:pPr>
        <w:jc w:val="both"/>
        <w:rPr>
          <w:rFonts w:ascii="Calibri" w:hAnsi="Calibri"/>
          <w:sz w:val="24"/>
          <w:szCs w:val="24"/>
        </w:rPr>
      </w:pPr>
      <w:r w:rsidRPr="00C1093A">
        <w:rPr>
          <w:rFonts w:ascii="Calibri" w:hAnsi="Calibri"/>
          <w:sz w:val="24"/>
          <w:szCs w:val="24"/>
        </w:rPr>
        <w:t>Măsurile pentru neîndeplinirea indicatorilor de etapă se vor aplica gradual.</w:t>
      </w:r>
    </w:p>
    <w:p w14:paraId="670BDDA5" w14:textId="482566DC" w:rsidR="00FB633E" w:rsidRPr="00C1093A" w:rsidRDefault="00FB633E" w:rsidP="00E07D7E">
      <w:pPr>
        <w:pStyle w:val="Heading1"/>
        <w:numPr>
          <w:ilvl w:val="0"/>
          <w:numId w:val="39"/>
        </w:numPr>
        <w:rPr>
          <w:rFonts w:ascii="Calibri" w:hAnsi="Calibri" w:cs="Calibri"/>
        </w:rPr>
      </w:pPr>
      <w:bookmarkStart w:id="202" w:name="_Toc154146192"/>
      <w:r w:rsidRPr="00C1093A">
        <w:rPr>
          <w:rFonts w:ascii="Calibri" w:hAnsi="Calibri" w:cs="Calibri"/>
        </w:rPr>
        <w:t>ASPECTE PRIVIND MANAGEMENTUL FINANCIAR</w:t>
      </w:r>
      <w:bookmarkEnd w:id="202"/>
    </w:p>
    <w:p w14:paraId="1A89A21F" w14:textId="54F05DE1" w:rsidR="00FB633E" w:rsidRPr="00C1093A" w:rsidRDefault="00FB633E" w:rsidP="00E07D7E">
      <w:pPr>
        <w:pStyle w:val="Heading2"/>
        <w:numPr>
          <w:ilvl w:val="1"/>
          <w:numId w:val="39"/>
        </w:numPr>
        <w:rPr>
          <w:rFonts w:ascii="Calibri" w:hAnsi="Calibri" w:cs="Calibri"/>
        </w:rPr>
      </w:pPr>
      <w:bookmarkStart w:id="203" w:name="_Hlk131881881"/>
      <w:bookmarkStart w:id="204" w:name="_Toc154146193"/>
      <w:r w:rsidRPr="00C1093A">
        <w:rPr>
          <w:rFonts w:ascii="Calibri" w:hAnsi="Calibri" w:cs="Calibri"/>
        </w:rPr>
        <w:t>Mecanismul cererilor de prefinanțare</w:t>
      </w:r>
      <w:bookmarkEnd w:id="203"/>
      <w:bookmarkEnd w:id="204"/>
    </w:p>
    <w:p w14:paraId="1109912B" w14:textId="4C05F40D"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Se poate acorda prefinanţare în tranşe de maximum 10% din valoarea eligibilă a contractului de finanţare, fără depăşirea valorii totale eligibile a acestuia</w:t>
      </w:r>
      <w:r w:rsidR="00F136CA" w:rsidRPr="00C1093A">
        <w:rPr>
          <w:rFonts w:ascii="Calibri" w:hAnsi="Calibri"/>
          <w:iCs/>
          <w:sz w:val="24"/>
          <w:szCs w:val="24"/>
        </w:rPr>
        <w:t>.</w:t>
      </w:r>
    </w:p>
    <w:p w14:paraId="517BE4D3" w14:textId="1A04B64F" w:rsidR="00C472F0" w:rsidRPr="00C1093A" w:rsidRDefault="00C472F0" w:rsidP="00C472F0">
      <w:pPr>
        <w:jc w:val="both"/>
        <w:rPr>
          <w:rFonts w:ascii="Calibri" w:hAnsi="Calibri"/>
          <w:iCs/>
          <w:sz w:val="24"/>
          <w:szCs w:val="24"/>
        </w:rPr>
      </w:pPr>
      <w:r w:rsidRPr="00C1093A">
        <w:rPr>
          <w:rFonts w:ascii="Calibri" w:hAnsi="Calibr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E17CB5" w:rsidRPr="00C1093A">
        <w:rPr>
          <w:rFonts w:ascii="Calibri" w:hAnsi="Calibri"/>
          <w:iCs/>
          <w:sz w:val="24"/>
          <w:szCs w:val="24"/>
        </w:rPr>
        <w:t>.</w:t>
      </w:r>
    </w:p>
    <w:p w14:paraId="222A0A04" w14:textId="77777777"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Cu excepţia primei tranşe de prefinanţare acordate, următoarele tranşe de prefinanţare se acordă cu deducerea sumelor nejustificate din tranşa anterior acordată.</w:t>
      </w:r>
    </w:p>
    <w:p w14:paraId="3D6E5294" w14:textId="77777777"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16A1B484" w14:textId="77777777"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 xml:space="preserve">Pentru prefinantarea nerecuperata,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w:t>
      </w:r>
      <w:r w:rsidRPr="00C1093A">
        <w:rPr>
          <w:rFonts w:ascii="Calibri" w:hAnsi="Calibri"/>
          <w:iCs/>
          <w:sz w:val="24"/>
          <w:szCs w:val="24"/>
        </w:rPr>
        <w:lastRenderedPageBreak/>
        <w:t>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7BC6207" w14:textId="77777777" w:rsidR="00C472F0" w:rsidRPr="00C1093A" w:rsidRDefault="00C472F0" w:rsidP="00C472F0">
      <w:pPr>
        <w:rPr>
          <w:rFonts w:ascii="Calibri" w:hAnsi="Calibri"/>
          <w:sz w:val="24"/>
          <w:szCs w:val="24"/>
        </w:rPr>
      </w:pPr>
    </w:p>
    <w:p w14:paraId="07F8A42D" w14:textId="386B0243" w:rsidR="00C472F0" w:rsidRPr="00C1093A" w:rsidRDefault="00FB633E" w:rsidP="00E07D7E">
      <w:pPr>
        <w:pStyle w:val="Heading2"/>
        <w:numPr>
          <w:ilvl w:val="1"/>
          <w:numId w:val="39"/>
        </w:numPr>
        <w:rPr>
          <w:rFonts w:ascii="Calibri" w:hAnsi="Calibri" w:cs="Calibri"/>
        </w:rPr>
      </w:pPr>
      <w:bookmarkStart w:id="205" w:name="_Toc154146194"/>
      <w:r w:rsidRPr="00C1093A">
        <w:rPr>
          <w:rFonts w:ascii="Calibri" w:hAnsi="Calibri" w:cs="Calibri"/>
        </w:rPr>
        <w:t>Mecanismul cererilor de plată</w:t>
      </w:r>
      <w:bookmarkEnd w:id="205"/>
    </w:p>
    <w:p w14:paraId="40CCF4E3" w14:textId="77777777"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 xml:space="preserve">Mecanismul decontării cererilor de plată se aplică tuturor categoriilor de beneficiari. </w:t>
      </w:r>
    </w:p>
    <w:p w14:paraId="51BB4A87" w14:textId="1DF15443"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 xml:space="preserve">Cererile de plată conțin doar facturi neplătite de beneficiar. </w:t>
      </w:r>
    </w:p>
    <w:p w14:paraId="72A0934C" w14:textId="77777777" w:rsidR="00C472F0" w:rsidRPr="00C1093A" w:rsidRDefault="00C472F0" w:rsidP="00C472F0">
      <w:pPr>
        <w:spacing w:after="0"/>
        <w:jc w:val="both"/>
        <w:rPr>
          <w:rFonts w:ascii="Calibri" w:hAnsi="Calibri"/>
          <w:i/>
          <w:sz w:val="24"/>
          <w:szCs w:val="24"/>
        </w:rPr>
      </w:pPr>
      <w:r w:rsidRPr="00C1093A">
        <w:rPr>
          <w:rFonts w:ascii="Calibri" w:hAnsi="Calibr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77777777"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După efectuarea verificărilor conform procedurilor de lucru, Autoritatea de management comunică beneficiarului prin aplicația informatică MySMIS2021/SMIS2021 autorizarea de cheltuieli printr-o notificare care cuprinde:</w:t>
      </w:r>
    </w:p>
    <w:p w14:paraId="34A18DEC" w14:textId="77777777"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a) suma autorizată la plată;</w:t>
      </w:r>
    </w:p>
    <w:p w14:paraId="6B3AF1AE" w14:textId="2F76D882"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b) sume care au făcut obiectul reducerilor procentuale/corecțiilor financiare/deducerilor financiare/reținerilor după caz.</w:t>
      </w:r>
    </w:p>
    <w:p w14:paraId="4F56959F" w14:textId="7D5CC113"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7777777" w:rsidR="00C472F0" w:rsidRPr="00C1093A" w:rsidRDefault="00C472F0" w:rsidP="00C472F0">
      <w:pPr>
        <w:spacing w:after="0"/>
        <w:jc w:val="both"/>
        <w:rPr>
          <w:rFonts w:ascii="Calibri" w:hAnsi="Calibri"/>
          <w:iCs/>
          <w:sz w:val="24"/>
          <w:szCs w:val="24"/>
        </w:rPr>
      </w:pPr>
      <w:r w:rsidRPr="00C1093A">
        <w:rPr>
          <w:rFonts w:ascii="Calibri" w:hAnsi="Calibr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C1093A" w:rsidRDefault="00C472F0" w:rsidP="00C472F0">
      <w:pPr>
        <w:spacing w:after="0"/>
        <w:jc w:val="both"/>
        <w:rPr>
          <w:rFonts w:ascii="Calibri" w:eastAsia="Times New Roman" w:hAnsi="Calibri"/>
          <w:iCs/>
          <w:sz w:val="24"/>
          <w:szCs w:val="24"/>
          <w:shd w:val="clear" w:color="auto" w:fill="FFFFFF"/>
        </w:rPr>
      </w:pPr>
      <w:r w:rsidRPr="00C1093A">
        <w:rPr>
          <w:rStyle w:val="salnbdy"/>
          <w:rFonts w:ascii="Calibri" w:eastAsia="Times New Roman" w:hAnsi="Calibri"/>
          <w:iCs/>
          <w:color w:val="auto"/>
          <w:sz w:val="24"/>
          <w:szCs w:val="24"/>
        </w:rPr>
        <w:lastRenderedPageBreak/>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C1093A" w:rsidRDefault="00C472F0" w:rsidP="00C472F0">
      <w:pPr>
        <w:rPr>
          <w:rFonts w:ascii="Calibri" w:hAnsi="Calibri"/>
          <w:sz w:val="24"/>
          <w:szCs w:val="24"/>
        </w:rPr>
      </w:pPr>
    </w:p>
    <w:p w14:paraId="34E6267A" w14:textId="66761AAC" w:rsidR="00FB633E" w:rsidRPr="00C1093A" w:rsidRDefault="00FB633E" w:rsidP="00E07D7E">
      <w:pPr>
        <w:pStyle w:val="Heading2"/>
        <w:numPr>
          <w:ilvl w:val="1"/>
          <w:numId w:val="39"/>
        </w:numPr>
        <w:rPr>
          <w:rFonts w:ascii="Calibri" w:hAnsi="Calibri" w:cs="Calibri"/>
        </w:rPr>
      </w:pPr>
      <w:bookmarkStart w:id="206" w:name="_Toc154146195"/>
      <w:r w:rsidRPr="00C1093A">
        <w:rPr>
          <w:rFonts w:ascii="Calibri" w:hAnsi="Calibri" w:cs="Calibri"/>
        </w:rPr>
        <w:t>Mecanismul cererilor de rambursare</w:t>
      </w:r>
      <w:bookmarkEnd w:id="206"/>
    </w:p>
    <w:p w14:paraId="0C1B191F" w14:textId="77777777" w:rsidR="00C472F0" w:rsidRPr="00C1093A" w:rsidRDefault="00C472F0" w:rsidP="00C472F0">
      <w:pPr>
        <w:jc w:val="both"/>
        <w:rPr>
          <w:rFonts w:ascii="Calibri" w:hAnsi="Calibri"/>
          <w:iCs/>
          <w:sz w:val="24"/>
          <w:szCs w:val="24"/>
        </w:rPr>
      </w:pPr>
      <w:r w:rsidRPr="00C1093A">
        <w:rPr>
          <w:rFonts w:ascii="Calibri" w:hAnsi="Calibri"/>
          <w:iCs/>
          <w:sz w:val="24"/>
          <w:szCs w:val="24"/>
        </w:rPr>
        <w:t>Beneficiarii/Liderii de parteneriat au obligaţia de a depune cereri de rambursare pentru cheltuielile efectuate.</w:t>
      </w:r>
    </w:p>
    <w:p w14:paraId="069F74EF" w14:textId="77777777" w:rsidR="00C472F0" w:rsidRPr="00C1093A" w:rsidRDefault="00C472F0" w:rsidP="00C472F0">
      <w:pPr>
        <w:jc w:val="both"/>
        <w:rPr>
          <w:rFonts w:ascii="Calibri" w:eastAsia="Times New Roman" w:hAnsi="Calibri"/>
          <w:sz w:val="24"/>
          <w:szCs w:val="24"/>
          <w:shd w:val="clear" w:color="auto" w:fill="FFFFFF"/>
        </w:rPr>
      </w:pPr>
      <w:r w:rsidRPr="00C1093A">
        <w:rPr>
          <w:rStyle w:val="salnbdy"/>
          <w:rFonts w:ascii="Calibri" w:eastAsia="Times New Roman" w:hAnsi="Calibri"/>
          <w:color w:val="auto"/>
          <w:sz w:val="24"/>
          <w:szCs w:val="24"/>
        </w:rPr>
        <w:t>În termen de maximum 20 de zile lucrătoare de la data depunerii de către beneficiar/liderul de parteneriat la autoritatea de management sau la organismul intermediar, după caz,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6A67EB8A" w14:textId="2E55B0EB" w:rsidR="00C472F0" w:rsidRPr="00C1093A" w:rsidRDefault="00C472F0" w:rsidP="00C472F0">
      <w:pPr>
        <w:jc w:val="both"/>
        <w:rPr>
          <w:rFonts w:ascii="Calibri" w:hAnsi="Calibri"/>
          <w:sz w:val="24"/>
          <w:szCs w:val="24"/>
        </w:rPr>
      </w:pPr>
      <w:r w:rsidRPr="00C1093A">
        <w:rPr>
          <w:rFonts w:ascii="Calibri" w:hAnsi="Calibr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BFBD111" w14:textId="08DC0AD2" w:rsidR="00FB633E" w:rsidRPr="00C1093A" w:rsidRDefault="00FB633E" w:rsidP="00E07D7E">
      <w:pPr>
        <w:pStyle w:val="Heading2"/>
        <w:numPr>
          <w:ilvl w:val="1"/>
          <w:numId w:val="39"/>
        </w:numPr>
        <w:rPr>
          <w:rFonts w:ascii="Calibri" w:hAnsi="Calibri" w:cs="Calibri"/>
          <w:lang w:val="en-US"/>
        </w:rPr>
      </w:pPr>
      <w:bookmarkStart w:id="207" w:name="_Toc154146196"/>
      <w:r w:rsidRPr="00C1093A">
        <w:rPr>
          <w:rFonts w:ascii="Calibri" w:hAnsi="Calibri" w:cs="Calibri"/>
        </w:rPr>
        <w:t>Graficul cererilor de prefinanţare</w:t>
      </w:r>
      <w:r w:rsidRPr="00C1093A">
        <w:rPr>
          <w:rFonts w:ascii="Calibri" w:hAnsi="Calibri" w:cs="Calibri"/>
          <w:lang w:val="en-US"/>
        </w:rPr>
        <w:t>/plat</w:t>
      </w:r>
      <w:r w:rsidRPr="00C1093A">
        <w:rPr>
          <w:rFonts w:ascii="Calibri" w:hAnsi="Calibri" w:cs="Calibri"/>
        </w:rPr>
        <w:t>ă</w:t>
      </w:r>
      <w:r w:rsidRPr="00C1093A">
        <w:rPr>
          <w:rFonts w:ascii="Calibri" w:hAnsi="Calibri" w:cs="Calibri"/>
          <w:lang w:val="en-US"/>
        </w:rPr>
        <w:t>/</w:t>
      </w:r>
      <w:proofErr w:type="spellStart"/>
      <w:r w:rsidRPr="00C1093A">
        <w:rPr>
          <w:rFonts w:ascii="Calibri" w:hAnsi="Calibri" w:cs="Calibri"/>
          <w:lang w:val="en-US"/>
        </w:rPr>
        <w:t>rambursare</w:t>
      </w:r>
      <w:bookmarkEnd w:id="207"/>
      <w:proofErr w:type="spellEnd"/>
    </w:p>
    <w:p w14:paraId="2F106B7A" w14:textId="77777777" w:rsidR="00C472F0" w:rsidRPr="00C1093A" w:rsidRDefault="00C472F0" w:rsidP="00C472F0">
      <w:pPr>
        <w:jc w:val="both"/>
        <w:rPr>
          <w:rFonts w:ascii="Calibri" w:hAnsi="Calibri"/>
          <w:iCs/>
          <w:sz w:val="24"/>
          <w:szCs w:val="24"/>
        </w:rPr>
      </w:pPr>
      <w:r w:rsidRPr="00C1093A">
        <w:rPr>
          <w:rFonts w:ascii="Calibri" w:hAnsi="Calibr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7D0F0B07" w:rsidR="00C472F0" w:rsidRPr="00C1093A" w:rsidRDefault="00C472F0" w:rsidP="00C472F0">
      <w:pPr>
        <w:jc w:val="both"/>
        <w:rPr>
          <w:rFonts w:ascii="Calibri" w:hAnsi="Calibri"/>
          <w:iCs/>
          <w:sz w:val="24"/>
          <w:szCs w:val="24"/>
        </w:rPr>
      </w:pPr>
      <w:r w:rsidRPr="00C1093A">
        <w:rPr>
          <w:rFonts w:ascii="Calibri" w:hAnsi="Calibri"/>
          <w:iCs/>
          <w:sz w:val="24"/>
          <w:szCs w:val="24"/>
        </w:rPr>
        <w:t>Modificările intervenite în graficul de depunere a cererilor de prefinanţare/plată/rambursare a cheltuielilor se pot face printr-o notificare, care nu face obiectul aprobării de către autoritatea de management.</w:t>
      </w:r>
    </w:p>
    <w:p w14:paraId="75EA07AC" w14:textId="46475F1C" w:rsidR="002D02BB" w:rsidRPr="00C1093A" w:rsidRDefault="002D02BB" w:rsidP="00E07D7E">
      <w:pPr>
        <w:pStyle w:val="Heading2"/>
        <w:numPr>
          <w:ilvl w:val="1"/>
          <w:numId w:val="39"/>
        </w:numPr>
        <w:rPr>
          <w:rFonts w:ascii="Calibri" w:hAnsi="Calibri" w:cs="Calibri"/>
        </w:rPr>
      </w:pPr>
      <w:bookmarkStart w:id="208" w:name="_Toc154146197"/>
      <w:proofErr w:type="spellStart"/>
      <w:r w:rsidRPr="00C1093A">
        <w:rPr>
          <w:rFonts w:ascii="Calibri" w:hAnsi="Calibri" w:cs="Calibri"/>
          <w:lang w:val="en-US"/>
        </w:rPr>
        <w:t>Vizitele</w:t>
      </w:r>
      <w:proofErr w:type="spellEnd"/>
      <w:r w:rsidRPr="00C1093A">
        <w:rPr>
          <w:rFonts w:ascii="Calibri" w:hAnsi="Calibri" w:cs="Calibri"/>
          <w:lang w:val="en-US"/>
        </w:rPr>
        <w:t xml:space="preserve"> la fa</w:t>
      </w:r>
      <w:r w:rsidRPr="00C1093A">
        <w:rPr>
          <w:rFonts w:ascii="Calibri" w:hAnsi="Calibri" w:cs="Calibri"/>
        </w:rPr>
        <w:t>ţa locului</w:t>
      </w:r>
      <w:bookmarkEnd w:id="208"/>
      <w:r w:rsidRPr="00C1093A">
        <w:rPr>
          <w:rFonts w:ascii="Calibri" w:hAnsi="Calibri" w:cs="Calibri"/>
        </w:rPr>
        <w:t xml:space="preserve"> </w:t>
      </w:r>
    </w:p>
    <w:p w14:paraId="61A98196" w14:textId="6E73AC38" w:rsidR="00C472F0" w:rsidRPr="00C1093A" w:rsidRDefault="00CF5C69" w:rsidP="00C472F0">
      <w:pPr>
        <w:jc w:val="both"/>
        <w:rPr>
          <w:rFonts w:ascii="Calibri" w:hAnsi="Calibri"/>
          <w:iCs/>
          <w:sz w:val="24"/>
          <w:szCs w:val="24"/>
        </w:rPr>
      </w:pPr>
      <w:r w:rsidRPr="00C1093A">
        <w:rPr>
          <w:rFonts w:ascii="Calibri" w:hAnsi="Calibri"/>
          <w:iCs/>
          <w:sz w:val="24"/>
          <w:szCs w:val="24"/>
        </w:rPr>
        <w:t>AM PR SE</w:t>
      </w:r>
      <w:r w:rsidR="00C472F0" w:rsidRPr="00C1093A">
        <w:rPr>
          <w:rFonts w:ascii="Calibri" w:hAnsi="Calibri"/>
          <w:iCs/>
          <w:sz w:val="24"/>
          <w:szCs w:val="24"/>
        </w:rPr>
        <w:t xml:space="preserve"> efectueaza vizite </w:t>
      </w:r>
      <w:r w:rsidR="00F136CA" w:rsidRPr="00C1093A">
        <w:rPr>
          <w:rFonts w:ascii="Calibri" w:hAnsi="Calibri"/>
          <w:iCs/>
          <w:sz w:val="24"/>
          <w:szCs w:val="24"/>
        </w:rPr>
        <w:t>în</w:t>
      </w:r>
      <w:r w:rsidR="00C472F0" w:rsidRPr="00C1093A">
        <w:rPr>
          <w:rFonts w:ascii="Calibri" w:hAnsi="Calibri"/>
          <w:iCs/>
          <w:sz w:val="24"/>
          <w:szCs w:val="24"/>
        </w:rPr>
        <w:t xml:space="preserve"> teren pentru verificarea </w:t>
      </w:r>
      <w:r w:rsidR="00F136CA" w:rsidRPr="00C1093A">
        <w:rPr>
          <w:rFonts w:ascii="Calibri" w:hAnsi="Calibri"/>
          <w:iCs/>
          <w:sz w:val="24"/>
          <w:szCs w:val="24"/>
        </w:rPr>
        <w:t>realitatii</w:t>
      </w:r>
      <w:r w:rsidR="00C472F0" w:rsidRPr="00C1093A">
        <w:rPr>
          <w:rFonts w:ascii="Calibri" w:hAnsi="Calibri"/>
          <w:iCs/>
          <w:sz w:val="24"/>
          <w:szCs w:val="24"/>
        </w:rPr>
        <w:t xml:space="preserve"> cheltuielilor solicitate/autorizate. In acest scop se vor identifica pe teren: </w:t>
      </w:r>
    </w:p>
    <w:p w14:paraId="3EDD53B9" w14:textId="0806B791" w:rsidR="00C472F0" w:rsidRPr="00C1093A" w:rsidRDefault="00C472F0" w:rsidP="00E07D7E">
      <w:pPr>
        <w:pStyle w:val="ListParagraph"/>
        <w:numPr>
          <w:ilvl w:val="0"/>
          <w:numId w:val="15"/>
        </w:numPr>
        <w:jc w:val="both"/>
        <w:rPr>
          <w:rFonts w:ascii="Calibri" w:hAnsi="Calibri"/>
          <w:iCs/>
          <w:sz w:val="24"/>
          <w:szCs w:val="24"/>
        </w:rPr>
      </w:pPr>
      <w:r w:rsidRPr="00C1093A">
        <w:rPr>
          <w:rFonts w:ascii="Calibri" w:hAnsi="Calibri"/>
          <w:iCs/>
          <w:sz w:val="24"/>
          <w:szCs w:val="24"/>
        </w:rPr>
        <w:t xml:space="preserve">documentele justificative originale aferente cheltuielilor eligibile ce au fost incluse spre decontare în cererile de rambursare; </w:t>
      </w:r>
    </w:p>
    <w:p w14:paraId="4BE1C031" w14:textId="04BCEB1B" w:rsidR="00C472F0" w:rsidRPr="00C1093A" w:rsidRDefault="00C472F0" w:rsidP="00E07D7E">
      <w:pPr>
        <w:pStyle w:val="ListParagraph"/>
        <w:numPr>
          <w:ilvl w:val="0"/>
          <w:numId w:val="15"/>
        </w:numPr>
        <w:jc w:val="both"/>
        <w:rPr>
          <w:rFonts w:ascii="Calibri" w:hAnsi="Calibri"/>
          <w:iCs/>
          <w:sz w:val="24"/>
          <w:szCs w:val="24"/>
        </w:rPr>
      </w:pPr>
      <w:r w:rsidRPr="00C1093A">
        <w:rPr>
          <w:rFonts w:ascii="Calibri" w:hAnsi="Calibr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C1093A" w:rsidRDefault="00C472F0" w:rsidP="00E07D7E">
      <w:pPr>
        <w:pStyle w:val="ListParagraph"/>
        <w:numPr>
          <w:ilvl w:val="0"/>
          <w:numId w:val="15"/>
        </w:numPr>
        <w:jc w:val="both"/>
        <w:rPr>
          <w:rFonts w:ascii="Calibri" w:hAnsi="Calibri"/>
          <w:iCs/>
          <w:sz w:val="24"/>
          <w:szCs w:val="24"/>
        </w:rPr>
      </w:pPr>
      <w:r w:rsidRPr="00C1093A">
        <w:rPr>
          <w:rFonts w:ascii="Calibri" w:hAnsi="Calibri"/>
          <w:iCs/>
          <w:sz w:val="24"/>
          <w:szCs w:val="24"/>
        </w:rPr>
        <w:lastRenderedPageBreak/>
        <w:t>păstrărea tuturor documentelor originale legate de proiect, inclusiv existenţa pe facturile de plată originale a codului proiectului şi a sumelor decontate parţial;</w:t>
      </w:r>
    </w:p>
    <w:p w14:paraId="6DEC6754" w14:textId="708928A6" w:rsidR="00C472F0" w:rsidRPr="00C1093A" w:rsidRDefault="00C472F0" w:rsidP="00E07D7E">
      <w:pPr>
        <w:pStyle w:val="ListParagraph"/>
        <w:numPr>
          <w:ilvl w:val="0"/>
          <w:numId w:val="15"/>
        </w:numPr>
        <w:jc w:val="both"/>
        <w:rPr>
          <w:rFonts w:ascii="Calibri" w:hAnsi="Calibri"/>
          <w:iCs/>
          <w:sz w:val="24"/>
          <w:szCs w:val="24"/>
        </w:rPr>
      </w:pPr>
      <w:r w:rsidRPr="00C1093A">
        <w:rPr>
          <w:rFonts w:ascii="Calibri" w:hAnsi="Calibri"/>
          <w:iCs/>
          <w:sz w:val="24"/>
          <w:szCs w:val="24"/>
        </w:rPr>
        <w:t>bunurile/serviciile/lucrările dacă au fost livrate/prestate/executate în conformitate cu contractul de achiziții;</w:t>
      </w:r>
    </w:p>
    <w:p w14:paraId="2144EE77" w14:textId="58E966A2" w:rsidR="00C472F0" w:rsidRPr="00C1093A" w:rsidRDefault="00C472F0" w:rsidP="00E07D7E">
      <w:pPr>
        <w:pStyle w:val="ListParagraph"/>
        <w:numPr>
          <w:ilvl w:val="0"/>
          <w:numId w:val="15"/>
        </w:numPr>
        <w:jc w:val="both"/>
        <w:rPr>
          <w:rFonts w:ascii="Calibri" w:hAnsi="Calibri"/>
          <w:iCs/>
          <w:sz w:val="24"/>
          <w:szCs w:val="24"/>
        </w:rPr>
      </w:pPr>
      <w:r w:rsidRPr="00C1093A">
        <w:rPr>
          <w:rFonts w:ascii="Calibri" w:hAnsi="Calibr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C1093A" w:rsidRDefault="00C472F0" w:rsidP="00E07D7E">
      <w:pPr>
        <w:pStyle w:val="ListParagraph"/>
        <w:numPr>
          <w:ilvl w:val="0"/>
          <w:numId w:val="15"/>
        </w:numPr>
        <w:jc w:val="both"/>
        <w:rPr>
          <w:rFonts w:ascii="Calibri" w:hAnsi="Calibri"/>
          <w:iCs/>
          <w:sz w:val="24"/>
          <w:szCs w:val="24"/>
        </w:rPr>
      </w:pPr>
      <w:r w:rsidRPr="00C1093A">
        <w:rPr>
          <w:rFonts w:ascii="Calibri" w:hAnsi="Calibri"/>
          <w:iCs/>
          <w:sz w:val="24"/>
          <w:szCs w:val="24"/>
        </w:rPr>
        <w:t>publicitatea proiectului;</w:t>
      </w:r>
    </w:p>
    <w:p w14:paraId="12E53030" w14:textId="451A704F" w:rsidR="00C472F0" w:rsidRPr="00C1093A" w:rsidRDefault="00F136CA" w:rsidP="00E07D7E">
      <w:pPr>
        <w:pStyle w:val="ListParagraph"/>
        <w:numPr>
          <w:ilvl w:val="0"/>
          <w:numId w:val="15"/>
        </w:numPr>
        <w:jc w:val="both"/>
        <w:rPr>
          <w:rFonts w:ascii="Calibri" w:hAnsi="Calibri"/>
          <w:iCs/>
          <w:sz w:val="24"/>
          <w:szCs w:val="24"/>
        </w:rPr>
      </w:pPr>
      <w:r w:rsidRPr="00C1093A">
        <w:rPr>
          <w:rFonts w:ascii="Calibri" w:hAnsi="Calibri"/>
          <w:iCs/>
          <w:sz w:val="24"/>
          <w:szCs w:val="24"/>
        </w:rPr>
        <w:t xml:space="preserve">indeplinirea </w:t>
      </w:r>
      <w:r w:rsidR="00C472F0" w:rsidRPr="00C1093A">
        <w:rPr>
          <w:rFonts w:ascii="Calibri" w:hAnsi="Calibri"/>
          <w:iCs/>
          <w:sz w:val="24"/>
          <w:szCs w:val="24"/>
        </w:rPr>
        <w:t xml:space="preserve">indicatorilor de rezultat </w:t>
      </w:r>
      <w:r w:rsidRPr="00C1093A">
        <w:rPr>
          <w:rFonts w:ascii="Calibri" w:hAnsi="Calibri"/>
          <w:iCs/>
          <w:sz w:val="24"/>
          <w:szCs w:val="24"/>
        </w:rPr>
        <w:t>si</w:t>
      </w:r>
      <w:ins w:id="209" w:author="Ginghina Anca Maria" w:date="2023-05-16T10:35:00Z">
        <w:r w:rsidR="00A90478" w:rsidRPr="00C1093A">
          <w:rPr>
            <w:rFonts w:ascii="Calibri" w:hAnsi="Calibri"/>
            <w:iCs/>
            <w:sz w:val="24"/>
            <w:szCs w:val="24"/>
          </w:rPr>
          <w:t xml:space="preserve"> </w:t>
        </w:r>
      </w:ins>
      <w:r w:rsidR="006D278E" w:rsidRPr="00C1093A">
        <w:rPr>
          <w:rFonts w:ascii="Calibri" w:hAnsi="Calibri"/>
          <w:iCs/>
          <w:sz w:val="24"/>
          <w:szCs w:val="24"/>
        </w:rPr>
        <w:t>realizare</w:t>
      </w:r>
      <w:r w:rsidRPr="00C1093A">
        <w:rPr>
          <w:rFonts w:ascii="Calibri" w:hAnsi="Calibri"/>
          <w:iCs/>
          <w:sz w:val="24"/>
          <w:szCs w:val="24"/>
        </w:rPr>
        <w:t xml:space="preserve"> </w:t>
      </w:r>
      <w:r w:rsidR="00C472F0" w:rsidRPr="00C1093A">
        <w:rPr>
          <w:rFonts w:ascii="Calibri" w:hAnsi="Calibri"/>
          <w:iCs/>
          <w:sz w:val="24"/>
          <w:szCs w:val="24"/>
        </w:rPr>
        <w:t xml:space="preserve">(se vor verifica datele din ultimul raport de progres depus de beneficiar </w:t>
      </w:r>
      <w:r w:rsidRPr="00C1093A">
        <w:rPr>
          <w:rFonts w:ascii="Calibri" w:hAnsi="Calibri"/>
          <w:iCs/>
          <w:sz w:val="24"/>
          <w:szCs w:val="24"/>
        </w:rPr>
        <w:t>in</w:t>
      </w:r>
      <w:r w:rsidR="00C472F0" w:rsidRPr="00C1093A">
        <w:rPr>
          <w:rFonts w:ascii="Calibri" w:hAnsi="Calibri"/>
          <w:iCs/>
          <w:sz w:val="24"/>
          <w:szCs w:val="24"/>
        </w:rPr>
        <w:t xml:space="preserve"> SMIS); </w:t>
      </w:r>
    </w:p>
    <w:p w14:paraId="5A142BCC" w14:textId="4C76FD0D" w:rsidR="00C472F0" w:rsidRPr="00C1093A" w:rsidRDefault="00F136CA" w:rsidP="00E07D7E">
      <w:pPr>
        <w:pStyle w:val="ListParagraph"/>
        <w:numPr>
          <w:ilvl w:val="0"/>
          <w:numId w:val="15"/>
        </w:numPr>
        <w:jc w:val="both"/>
        <w:rPr>
          <w:rFonts w:ascii="Calibri" w:hAnsi="Calibri"/>
          <w:sz w:val="24"/>
          <w:szCs w:val="24"/>
        </w:rPr>
      </w:pPr>
      <w:r w:rsidRPr="00C1093A">
        <w:rPr>
          <w:rFonts w:ascii="Calibri" w:hAnsi="Calibri"/>
          <w:iCs/>
          <w:sz w:val="24"/>
          <w:szCs w:val="24"/>
        </w:rPr>
        <w:t>indeplinirea conditiilor</w:t>
      </w:r>
      <w:r w:rsidR="00C472F0" w:rsidRPr="00C1093A">
        <w:rPr>
          <w:rFonts w:ascii="Calibri" w:hAnsi="Calibri"/>
          <w:iCs/>
          <w:sz w:val="24"/>
          <w:szCs w:val="24"/>
        </w:rPr>
        <w:t xml:space="preserve"> favorizante</w:t>
      </w:r>
      <w:r w:rsidRPr="00C1093A">
        <w:rPr>
          <w:rFonts w:ascii="Calibri" w:hAnsi="Calibri"/>
          <w:iCs/>
          <w:sz w:val="24"/>
          <w:szCs w:val="24"/>
        </w:rPr>
        <w:t>.</w:t>
      </w:r>
    </w:p>
    <w:p w14:paraId="17EC4968" w14:textId="77777777" w:rsidR="002D02BB" w:rsidRPr="00C1093A" w:rsidRDefault="002D02BB" w:rsidP="00E07D7E">
      <w:pPr>
        <w:pStyle w:val="Heading1"/>
        <w:numPr>
          <w:ilvl w:val="0"/>
          <w:numId w:val="39"/>
        </w:numPr>
        <w:rPr>
          <w:rFonts w:ascii="Calibri" w:hAnsi="Calibri" w:cs="Calibri"/>
        </w:rPr>
      </w:pPr>
      <w:bookmarkStart w:id="210" w:name="_Toc154146198"/>
      <w:r w:rsidRPr="00C1093A">
        <w:rPr>
          <w:rFonts w:ascii="Calibri" w:hAnsi="Calibri" w:cs="Calibri"/>
        </w:rPr>
        <w:t>MODIFICAREA GHIDULUI SOLICITANTULUI</w:t>
      </w:r>
      <w:bookmarkEnd w:id="210"/>
      <w:r w:rsidRPr="00C1093A">
        <w:rPr>
          <w:rFonts w:ascii="Calibri" w:hAnsi="Calibri" w:cs="Calibri"/>
        </w:rPr>
        <w:t xml:space="preserve"> </w:t>
      </w:r>
    </w:p>
    <w:p w14:paraId="5EC8C93C" w14:textId="7A02DF58" w:rsidR="002D02BB" w:rsidRPr="00C1093A" w:rsidRDefault="002D02BB" w:rsidP="00E07D7E">
      <w:pPr>
        <w:pStyle w:val="Heading2"/>
        <w:numPr>
          <w:ilvl w:val="1"/>
          <w:numId w:val="39"/>
        </w:numPr>
        <w:rPr>
          <w:rFonts w:ascii="Calibri" w:hAnsi="Calibri" w:cs="Calibri"/>
        </w:rPr>
      </w:pPr>
      <w:bookmarkStart w:id="211" w:name="_Toc154146199"/>
      <w:r w:rsidRPr="00C1093A">
        <w:rPr>
          <w:rFonts w:ascii="Calibri" w:hAnsi="Calibri" w:cs="Calibri"/>
        </w:rPr>
        <w:t>Aspectele care pot face obiectul modificărilor prevederilor ghidului solicitantului</w:t>
      </w:r>
      <w:bookmarkEnd w:id="211"/>
    </w:p>
    <w:p w14:paraId="57DCF450" w14:textId="77777777" w:rsidR="002D02BB" w:rsidRPr="00C1093A" w:rsidRDefault="002D02BB" w:rsidP="002D02BB">
      <w:pPr>
        <w:tabs>
          <w:tab w:val="left" w:pos="0"/>
        </w:tabs>
        <w:spacing w:before="0" w:after="0"/>
        <w:jc w:val="both"/>
        <w:rPr>
          <w:rFonts w:ascii="Calibri" w:hAnsi="Calibri"/>
          <w:iCs/>
          <w:sz w:val="24"/>
          <w:szCs w:val="24"/>
        </w:rPr>
      </w:pPr>
      <w:r w:rsidRPr="00C1093A">
        <w:rPr>
          <w:rFonts w:ascii="Calibri" w:hAnsi="Calibr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50F7F11" w14:textId="77777777" w:rsidR="00F136CA" w:rsidRPr="00C1093A" w:rsidRDefault="00F136CA" w:rsidP="00F136CA">
      <w:pPr>
        <w:tabs>
          <w:tab w:val="left" w:pos="0"/>
        </w:tabs>
        <w:spacing w:before="0" w:after="0"/>
        <w:jc w:val="both"/>
        <w:rPr>
          <w:rFonts w:ascii="Calibri" w:hAnsi="Calibri"/>
          <w:iCs/>
          <w:sz w:val="24"/>
          <w:szCs w:val="24"/>
        </w:rPr>
      </w:pPr>
      <w:bookmarkStart w:id="212" w:name="_Hlk136179121"/>
      <w:r w:rsidRPr="00C1093A">
        <w:rPr>
          <w:rFonts w:ascii="Calibri" w:hAnsi="Calibri"/>
          <w:iCs/>
          <w:sz w:val="24"/>
          <w:szCs w:val="24"/>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p>
    <w:bookmarkEnd w:id="212"/>
    <w:p w14:paraId="4CA9D54E" w14:textId="77777777" w:rsidR="002D02BB" w:rsidRPr="00C1093A" w:rsidRDefault="002D02BB" w:rsidP="002D02BB">
      <w:pPr>
        <w:tabs>
          <w:tab w:val="left" w:pos="0"/>
        </w:tabs>
        <w:spacing w:before="0" w:after="0"/>
        <w:jc w:val="both"/>
        <w:rPr>
          <w:rFonts w:ascii="Calibri" w:hAnsi="Calibri"/>
          <w:iCs/>
          <w:sz w:val="24"/>
          <w:szCs w:val="24"/>
        </w:rPr>
      </w:pPr>
    </w:p>
    <w:p w14:paraId="2A68E2DC" w14:textId="77777777" w:rsidR="002D02BB" w:rsidRPr="00C1093A" w:rsidRDefault="002D02BB" w:rsidP="002D02BB">
      <w:pPr>
        <w:tabs>
          <w:tab w:val="left" w:pos="0"/>
        </w:tabs>
        <w:spacing w:before="0" w:after="0"/>
        <w:jc w:val="both"/>
        <w:rPr>
          <w:rFonts w:ascii="Calibri" w:hAnsi="Calibri"/>
          <w:iCs/>
          <w:sz w:val="24"/>
          <w:szCs w:val="24"/>
        </w:rPr>
      </w:pPr>
      <w:r w:rsidRPr="00C1093A">
        <w:rPr>
          <w:rFonts w:ascii="Calibri" w:hAnsi="Calibri"/>
          <w:iCs/>
          <w:sz w:val="24"/>
          <w:szCs w:val="24"/>
        </w:rPr>
        <w:t>Orice modificare a ghidului solicitantului se poate realiza în baza corrigendum-urilor/ instrucțiunilor de modificare/ completare emise de AM.</w:t>
      </w:r>
    </w:p>
    <w:p w14:paraId="14D3DD61" w14:textId="77777777" w:rsidR="002D02BB" w:rsidRPr="00C1093A" w:rsidRDefault="002D02BB" w:rsidP="002D02BB">
      <w:pPr>
        <w:tabs>
          <w:tab w:val="left" w:pos="0"/>
        </w:tabs>
        <w:spacing w:before="0" w:after="0"/>
        <w:jc w:val="both"/>
        <w:rPr>
          <w:rFonts w:ascii="Calibri" w:hAnsi="Calibri"/>
          <w:iCs/>
          <w:sz w:val="24"/>
          <w:szCs w:val="24"/>
        </w:rPr>
      </w:pPr>
      <w:r w:rsidRPr="00C1093A">
        <w:rPr>
          <w:rFonts w:ascii="Calibri" w:hAnsi="Calibr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C1093A" w:rsidRDefault="002D02BB" w:rsidP="002D02BB">
      <w:pPr>
        <w:tabs>
          <w:tab w:val="left" w:pos="0"/>
        </w:tabs>
        <w:spacing w:before="0" w:after="0"/>
        <w:jc w:val="both"/>
        <w:rPr>
          <w:rFonts w:ascii="Calibri" w:hAnsi="Calibri"/>
          <w:iCs/>
          <w:sz w:val="24"/>
          <w:szCs w:val="24"/>
        </w:rPr>
      </w:pPr>
    </w:p>
    <w:p w14:paraId="25F534F9" w14:textId="3C87F2A2" w:rsidR="002D02BB" w:rsidRPr="00C1093A" w:rsidRDefault="002D02BB" w:rsidP="00E07D7E">
      <w:pPr>
        <w:pStyle w:val="Heading2"/>
        <w:numPr>
          <w:ilvl w:val="1"/>
          <w:numId w:val="39"/>
        </w:numPr>
        <w:rPr>
          <w:rFonts w:ascii="Calibri" w:hAnsi="Calibri" w:cs="Calibri"/>
        </w:rPr>
      </w:pPr>
      <w:bookmarkStart w:id="213" w:name="_Toc154146200"/>
      <w:r w:rsidRPr="00C1093A">
        <w:rPr>
          <w:rFonts w:ascii="Calibri" w:hAnsi="Calibri" w:cs="Calibri"/>
        </w:rPr>
        <w:t>Condiții privind aplicarea modificărilor pentru cererile de finanțare aflate în procesul de selecție (condiții tranzitorii)</w:t>
      </w:r>
      <w:bookmarkEnd w:id="213"/>
    </w:p>
    <w:p w14:paraId="4AFE077A" w14:textId="225E73A3" w:rsidR="002D02BB" w:rsidRPr="00C1093A" w:rsidRDefault="002D02BB" w:rsidP="002D02BB">
      <w:pPr>
        <w:pStyle w:val="Default"/>
        <w:jc w:val="both"/>
        <w:rPr>
          <w:rFonts w:ascii="Calibri" w:hAnsi="Calibri" w:cs="Calibri"/>
          <w:color w:val="auto"/>
          <w:lang w:eastAsia="en-GB"/>
        </w:rPr>
      </w:pPr>
      <w:r w:rsidRPr="00C1093A">
        <w:rPr>
          <w:rFonts w:ascii="Calibri" w:hAnsi="Calibri" w:cs="Calibri"/>
          <w:color w:val="auto"/>
        </w:rPr>
        <w:t>Pentru aplicare</w:t>
      </w:r>
      <w:r w:rsidR="005953BC" w:rsidRPr="00C1093A">
        <w:rPr>
          <w:rFonts w:ascii="Calibri" w:hAnsi="Calibri" w:cs="Calibri"/>
          <w:color w:val="auto"/>
        </w:rPr>
        <w:t>a</w:t>
      </w:r>
      <w:r w:rsidRPr="00C1093A">
        <w:rPr>
          <w:rFonts w:ascii="Calibri" w:hAnsi="Calibri" w:cs="Calibri"/>
          <w:color w:val="auto"/>
        </w:rPr>
        <w:t xml:space="preserve"> celor menționate la </w:t>
      </w:r>
      <w:r w:rsidRPr="00C1093A">
        <w:rPr>
          <w:rFonts w:ascii="Calibri" w:hAnsi="Calibri" w:cs="Calibri"/>
          <w:b/>
          <w:bCs/>
          <w:color w:val="auto"/>
        </w:rPr>
        <w:t xml:space="preserve">secțiunea </w:t>
      </w:r>
      <w:r w:rsidR="001F6D1A" w:rsidRPr="00C1093A">
        <w:rPr>
          <w:rFonts w:ascii="Calibri" w:hAnsi="Calibri" w:cs="Calibri"/>
          <w:b/>
          <w:bCs/>
          <w:color w:val="auto"/>
        </w:rPr>
        <w:t>13</w:t>
      </w:r>
      <w:r w:rsidRPr="00C1093A">
        <w:rPr>
          <w:rFonts w:ascii="Calibri" w:hAnsi="Calibri" w:cs="Calibri"/>
          <w:b/>
          <w:bCs/>
          <w:color w:val="auto"/>
        </w:rPr>
        <w:t>.1</w:t>
      </w:r>
      <w:r w:rsidRPr="00C1093A">
        <w:rPr>
          <w:rFonts w:ascii="Calibri" w:hAnsi="Calibri" w:cs="Calibri"/>
          <w:color w:val="auto"/>
        </w:rPr>
        <w:t xml:space="preserve">, AM poate emite unul sau mai multe corrigenda sau instrucțiuni de modificare/completare a prevederilor prezentului ghid, cu obligația </w:t>
      </w:r>
      <w:r w:rsidRPr="00C1093A">
        <w:rPr>
          <w:rFonts w:ascii="Calibri" w:hAnsi="Calibri" w:cs="Calibri"/>
          <w:color w:val="auto"/>
          <w:lang w:eastAsia="en-GB"/>
        </w:rPr>
        <w:t xml:space="preserve">specificării în cadrul acestora a condițiilor tranzitorii pentru proiectele aflate în diferite stadii ale procesului de evaluare, selecție și contractare. </w:t>
      </w:r>
    </w:p>
    <w:p w14:paraId="0E71B70E" w14:textId="77777777" w:rsidR="002D02BB" w:rsidRPr="00C1093A" w:rsidRDefault="002D02BB" w:rsidP="002D02BB">
      <w:pPr>
        <w:pStyle w:val="Default"/>
        <w:jc w:val="both"/>
        <w:rPr>
          <w:rFonts w:ascii="Calibri" w:hAnsi="Calibri" w:cs="Calibri"/>
          <w:color w:val="auto"/>
          <w:lang w:eastAsia="en-GB"/>
        </w:rPr>
      </w:pPr>
    </w:p>
    <w:p w14:paraId="02D6A67E" w14:textId="5BC25307" w:rsidR="006C4D83" w:rsidRPr="00C1093A" w:rsidRDefault="002D02BB" w:rsidP="002D02BB">
      <w:pPr>
        <w:spacing w:before="0" w:after="0"/>
        <w:jc w:val="both"/>
        <w:rPr>
          <w:rFonts w:ascii="Calibri" w:hAnsi="Calibri"/>
          <w:sz w:val="24"/>
          <w:szCs w:val="24"/>
          <w:lang w:eastAsia="en-GB"/>
        </w:rPr>
      </w:pPr>
      <w:r w:rsidRPr="00C1093A">
        <w:rPr>
          <w:rFonts w:ascii="Calibri" w:hAnsi="Calibri"/>
          <w:sz w:val="24"/>
          <w:szCs w:val="24"/>
          <w:lang w:eastAsia="en-GB"/>
        </w:rPr>
        <w:t xml:space="preserve">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w:t>
      </w:r>
      <w:r w:rsidRPr="00C1093A">
        <w:rPr>
          <w:rFonts w:ascii="Calibri" w:hAnsi="Calibri"/>
          <w:sz w:val="24"/>
          <w:szCs w:val="24"/>
          <w:lang w:eastAsia="en-GB"/>
        </w:rPr>
        <w:lastRenderedPageBreak/>
        <w:t>suplimentare intervenite ulterior publicării prezentului ghid și/sau a ghidurilor specifice fiecărui apel de proiecte.</w:t>
      </w:r>
    </w:p>
    <w:p w14:paraId="245D38E1" w14:textId="4E60163F" w:rsidR="002D02BB" w:rsidRPr="00C1093A" w:rsidRDefault="00C05BDB" w:rsidP="00E07D7E">
      <w:pPr>
        <w:pStyle w:val="Heading1"/>
        <w:numPr>
          <w:ilvl w:val="0"/>
          <w:numId w:val="39"/>
        </w:numPr>
        <w:rPr>
          <w:rFonts w:ascii="Calibri" w:hAnsi="Calibri" w:cs="Calibri"/>
        </w:rPr>
      </w:pPr>
      <w:bookmarkStart w:id="214" w:name="_Toc154146201"/>
      <w:r w:rsidRPr="00C1093A">
        <w:rPr>
          <w:rFonts w:ascii="Calibri" w:hAnsi="Calibri" w:cs="Calibri"/>
        </w:rPr>
        <w:t>A</w:t>
      </w:r>
      <w:r w:rsidR="002D02BB" w:rsidRPr="00C1093A">
        <w:rPr>
          <w:rFonts w:ascii="Calibri" w:hAnsi="Calibri" w:cs="Calibri"/>
        </w:rPr>
        <w:t>NEXE</w:t>
      </w:r>
      <w:bookmarkEnd w:id="214"/>
      <w:r w:rsidR="002D02BB" w:rsidRPr="00C1093A">
        <w:rPr>
          <w:rFonts w:ascii="Calibri" w:hAnsi="Calibri" w:cs="Calibri"/>
        </w:rPr>
        <w:tab/>
      </w:r>
    </w:p>
    <w:p w14:paraId="275BDF9D" w14:textId="1353CB9E" w:rsidR="002D02BB" w:rsidRPr="00C1093A" w:rsidRDefault="00005EF3"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Anexa</w:t>
      </w:r>
      <w:r w:rsidR="002D02BB" w:rsidRPr="00C1093A">
        <w:rPr>
          <w:rFonts w:ascii="Calibri" w:eastAsia="Times New Roman" w:hAnsi="Calibri"/>
          <w:bCs/>
          <w:sz w:val="24"/>
          <w:szCs w:val="24"/>
        </w:rPr>
        <w:t xml:space="preserve"> 1</w:t>
      </w:r>
      <w:r w:rsidR="002D02BB" w:rsidRPr="00C1093A">
        <w:rPr>
          <w:rFonts w:ascii="Calibri" w:eastAsia="Times New Roman" w:hAnsi="Calibri"/>
          <w:bCs/>
          <w:sz w:val="24"/>
          <w:szCs w:val="24"/>
        </w:rPr>
        <w:tab/>
      </w:r>
      <w:r w:rsidR="005C5F4A" w:rsidRPr="00C1093A">
        <w:rPr>
          <w:rFonts w:ascii="Calibri" w:eastAsia="Times New Roman" w:hAnsi="Calibri"/>
          <w:bCs/>
          <w:sz w:val="24"/>
          <w:szCs w:val="24"/>
        </w:rPr>
        <w:t>Instructiuni de completare a cererii de finantare</w:t>
      </w:r>
    </w:p>
    <w:p w14:paraId="0A9E55A4" w14:textId="77777777" w:rsidR="002D02BB" w:rsidRPr="00C1093A" w:rsidRDefault="002D02BB"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Anexa 2</w:t>
      </w:r>
      <w:r w:rsidRPr="00C1093A">
        <w:rPr>
          <w:rFonts w:ascii="Calibri" w:eastAsia="Times New Roman" w:hAnsi="Calibri"/>
          <w:bCs/>
          <w:sz w:val="24"/>
          <w:szCs w:val="24"/>
        </w:rPr>
        <w:tab/>
        <w:t>Plan de monitorizare</w:t>
      </w:r>
    </w:p>
    <w:p w14:paraId="7748329E" w14:textId="2BBC8AC1" w:rsidR="002D02BB" w:rsidRPr="00C1093A" w:rsidRDefault="002D02BB"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Anexa 3</w:t>
      </w:r>
      <w:r w:rsidRPr="00C1093A">
        <w:rPr>
          <w:rFonts w:ascii="Calibri" w:eastAsia="Times New Roman" w:hAnsi="Calibri"/>
          <w:bCs/>
          <w:sz w:val="24"/>
          <w:szCs w:val="24"/>
        </w:rPr>
        <w:tab/>
      </w:r>
      <w:r w:rsidR="00351039" w:rsidRPr="00C1093A">
        <w:rPr>
          <w:rFonts w:ascii="Calibri" w:eastAsia="Times New Roman" w:hAnsi="Calibri"/>
          <w:bCs/>
          <w:sz w:val="24"/>
          <w:szCs w:val="24"/>
        </w:rPr>
        <w:t>Acordul de parteneriat</w:t>
      </w:r>
    </w:p>
    <w:p w14:paraId="27CAC086" w14:textId="77777777" w:rsidR="002D02BB" w:rsidRPr="00C1093A" w:rsidRDefault="002D02BB"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Anexa 4</w:t>
      </w:r>
      <w:r w:rsidRPr="00C1093A">
        <w:rPr>
          <w:rFonts w:ascii="Calibri" w:eastAsia="Times New Roman" w:hAnsi="Calibri"/>
          <w:bCs/>
          <w:sz w:val="24"/>
          <w:szCs w:val="24"/>
        </w:rPr>
        <w:tab/>
        <w:t xml:space="preserve">Declaraţia unică </w:t>
      </w:r>
    </w:p>
    <w:p w14:paraId="2848A887" w14:textId="59FC1F82" w:rsidR="002D02BB" w:rsidRPr="00C1093A" w:rsidRDefault="002D02BB"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Anexa 5</w:t>
      </w:r>
      <w:r w:rsidRPr="00C1093A">
        <w:rPr>
          <w:rFonts w:ascii="Calibri" w:eastAsia="Times New Roman" w:hAnsi="Calibri"/>
          <w:bCs/>
          <w:sz w:val="24"/>
          <w:szCs w:val="24"/>
        </w:rPr>
        <w:tab/>
        <w:t>Lista de cheltuieli eligibile</w:t>
      </w:r>
      <w:r w:rsidR="00351039" w:rsidRPr="00C1093A">
        <w:rPr>
          <w:rFonts w:ascii="Calibri" w:eastAsia="Times New Roman" w:hAnsi="Calibri"/>
          <w:bCs/>
          <w:sz w:val="24"/>
          <w:szCs w:val="24"/>
        </w:rPr>
        <w:t>/neeligibile</w:t>
      </w:r>
    </w:p>
    <w:p w14:paraId="06760057" w14:textId="77777777" w:rsidR="002D02BB" w:rsidRPr="00C1093A" w:rsidRDefault="002D02BB"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Anexa 6            Grila de evaluare tehnică şi financiară clădire/ Grila de evaluare tehnică și</w:t>
      </w:r>
    </w:p>
    <w:p w14:paraId="77F7AD0B" w14:textId="77777777" w:rsidR="002D02BB" w:rsidRPr="00C1093A" w:rsidRDefault="002D02BB" w:rsidP="002D02BB">
      <w:pPr>
        <w:pStyle w:val="ListParagraph"/>
        <w:spacing w:before="0" w:after="0"/>
        <w:jc w:val="both"/>
        <w:rPr>
          <w:rFonts w:ascii="Calibri" w:eastAsia="Times New Roman" w:hAnsi="Calibri"/>
          <w:bCs/>
          <w:sz w:val="24"/>
          <w:szCs w:val="24"/>
        </w:rPr>
      </w:pPr>
      <w:r w:rsidRPr="00C1093A">
        <w:rPr>
          <w:rFonts w:ascii="Calibri" w:eastAsia="Times New Roman" w:hAnsi="Calibri"/>
          <w:bCs/>
          <w:sz w:val="24"/>
          <w:szCs w:val="24"/>
        </w:rPr>
        <w:t xml:space="preserve">             financiară cerere de finanţare (centralizată)</w:t>
      </w:r>
    </w:p>
    <w:p w14:paraId="3C7290D1" w14:textId="00657A89" w:rsidR="00DE62BD" w:rsidRPr="00C1093A" w:rsidRDefault="002D02BB" w:rsidP="002D02BB">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Anexa 7</w:t>
      </w:r>
      <w:r w:rsidRPr="00C1093A">
        <w:rPr>
          <w:rFonts w:ascii="Calibri" w:eastAsia="Times New Roman" w:hAnsi="Calibri"/>
          <w:bCs/>
          <w:sz w:val="24"/>
          <w:szCs w:val="24"/>
        </w:rPr>
        <w:tab/>
      </w:r>
      <w:r w:rsidR="00DE62BD" w:rsidRPr="00C1093A">
        <w:rPr>
          <w:rFonts w:ascii="Calibri" w:eastAsia="Times New Roman" w:hAnsi="Calibri"/>
          <w:bCs/>
          <w:sz w:val="24"/>
          <w:szCs w:val="24"/>
        </w:rPr>
        <w:t>Grila de analiza a conformitatii si calitatii Studiului de Fezabilitate</w:t>
      </w:r>
    </w:p>
    <w:p w14:paraId="73B67BF9" w14:textId="41EF081D" w:rsidR="002D02BB" w:rsidRPr="00C1093A" w:rsidRDefault="00DE62BD" w:rsidP="002D02BB">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 xml:space="preserve">Anexa 8           </w:t>
      </w:r>
      <w:r w:rsidR="002D02BB" w:rsidRPr="00C1093A">
        <w:rPr>
          <w:rFonts w:ascii="Calibri" w:eastAsia="Times New Roman" w:hAnsi="Calibri"/>
          <w:bCs/>
          <w:sz w:val="24"/>
          <w:szCs w:val="24"/>
        </w:rPr>
        <w:t xml:space="preserve">Grila de analiză a conformității și calității Documentaţiei de Avizare a lucrărilor de intervenţie </w:t>
      </w:r>
    </w:p>
    <w:p w14:paraId="3ABEFEC3" w14:textId="5E65B08D" w:rsidR="002D02BB" w:rsidRPr="00C1093A" w:rsidRDefault="002D02BB"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 xml:space="preserve">Anexa </w:t>
      </w:r>
      <w:r w:rsidR="00F15871" w:rsidRPr="00C1093A">
        <w:rPr>
          <w:rFonts w:ascii="Calibri" w:eastAsia="Times New Roman" w:hAnsi="Calibri"/>
          <w:bCs/>
          <w:sz w:val="24"/>
          <w:szCs w:val="24"/>
        </w:rPr>
        <w:t>9</w:t>
      </w:r>
      <w:r w:rsidRPr="00C1093A">
        <w:rPr>
          <w:rFonts w:ascii="Calibri" w:eastAsia="Times New Roman" w:hAnsi="Calibri"/>
          <w:bCs/>
          <w:sz w:val="24"/>
          <w:szCs w:val="24"/>
        </w:rPr>
        <w:tab/>
        <w:t>Grila de verificare a conformităţii Proiectului Tehnic</w:t>
      </w:r>
    </w:p>
    <w:p w14:paraId="5957F6BF" w14:textId="77777777" w:rsidR="002D02BB" w:rsidRPr="00C1093A" w:rsidRDefault="002D02BB"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Anexa 10</w:t>
      </w:r>
      <w:r w:rsidRPr="00C1093A">
        <w:rPr>
          <w:rFonts w:ascii="Calibri" w:eastAsia="Times New Roman" w:hAnsi="Calibri"/>
          <w:bCs/>
          <w:sz w:val="24"/>
          <w:szCs w:val="24"/>
        </w:rPr>
        <w:tab/>
        <w:t>Contract de finanţare (model orientativ)</w:t>
      </w:r>
    </w:p>
    <w:p w14:paraId="1EA1E95C" w14:textId="77777777" w:rsidR="002D02BB" w:rsidRPr="00C1093A" w:rsidRDefault="002D02BB" w:rsidP="002D02BB">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Anexa 11</w:t>
      </w:r>
      <w:r w:rsidRPr="00C1093A">
        <w:rPr>
          <w:rFonts w:ascii="Calibri" w:eastAsia="Times New Roman" w:hAnsi="Calibri"/>
          <w:bCs/>
          <w:sz w:val="24"/>
          <w:szCs w:val="24"/>
        </w:rPr>
        <w:tab/>
        <w:t>Carta drepturilor fundamentale a Uniunii Europene, de principiul dezvoltării durabile și de politica Uniunii în domeniul mediului</w:t>
      </w:r>
    </w:p>
    <w:p w14:paraId="44823E72" w14:textId="7E32FA7E" w:rsidR="002D02BB" w:rsidRPr="00C1093A" w:rsidRDefault="002D02BB" w:rsidP="002D02BB">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Anexa 12</w:t>
      </w:r>
      <w:r w:rsidRPr="00C1093A">
        <w:rPr>
          <w:rFonts w:ascii="Calibri" w:eastAsia="Times New Roman" w:hAnsi="Calibri"/>
          <w:bCs/>
          <w:sz w:val="24"/>
          <w:szCs w:val="24"/>
        </w:rPr>
        <w:tab/>
        <w:t>Metodologia privind abordarea DNSH (principiul „a nu aduce prejudicii semnificative”) si imunizarea la schimbarile climatice in cadrul PR SE 2021-2027</w:t>
      </w:r>
    </w:p>
    <w:p w14:paraId="04C0BBD9" w14:textId="0EE92514" w:rsidR="00F15871" w:rsidRPr="00C1093A" w:rsidRDefault="00F15871" w:rsidP="002D02BB">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Anexa 13         Macheta privind analiza si previziunea financiara</w:t>
      </w:r>
    </w:p>
    <w:p w14:paraId="2140210C" w14:textId="69C2FE72" w:rsidR="00F15871" w:rsidRPr="00C1093A" w:rsidRDefault="00F15871" w:rsidP="002D02BB">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Anexa 14         Bugetul proiectului</w:t>
      </w:r>
    </w:p>
    <w:p w14:paraId="3FF52769" w14:textId="6DD54DCF" w:rsidR="00CD2E39" w:rsidRPr="00C1093A" w:rsidRDefault="00CD2E39" w:rsidP="002D02BB">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Anexa 1</w:t>
      </w:r>
      <w:r w:rsidR="00F15871" w:rsidRPr="00C1093A">
        <w:rPr>
          <w:rFonts w:ascii="Calibri" w:eastAsia="Times New Roman" w:hAnsi="Calibri"/>
          <w:bCs/>
          <w:sz w:val="24"/>
          <w:szCs w:val="24"/>
        </w:rPr>
        <w:t>5</w:t>
      </w:r>
      <w:r w:rsidRPr="00C1093A">
        <w:rPr>
          <w:rFonts w:ascii="Calibri" w:eastAsia="Times New Roman" w:hAnsi="Calibri"/>
          <w:bCs/>
          <w:sz w:val="24"/>
          <w:szCs w:val="24"/>
        </w:rPr>
        <w:t xml:space="preserve">         Raportul de progres</w:t>
      </w:r>
    </w:p>
    <w:p w14:paraId="53A274F4" w14:textId="539F8F54" w:rsidR="002D02BB" w:rsidRPr="00C1093A" w:rsidRDefault="00CD2E39" w:rsidP="00B944FD">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Anexa 1</w:t>
      </w:r>
      <w:r w:rsidR="00F15871" w:rsidRPr="00C1093A">
        <w:rPr>
          <w:rFonts w:ascii="Calibri" w:eastAsia="Times New Roman" w:hAnsi="Calibri"/>
          <w:bCs/>
          <w:sz w:val="24"/>
          <w:szCs w:val="24"/>
        </w:rPr>
        <w:t>6</w:t>
      </w:r>
      <w:r w:rsidRPr="00C1093A">
        <w:rPr>
          <w:rFonts w:ascii="Calibri" w:eastAsia="Times New Roman" w:hAnsi="Calibri"/>
          <w:bCs/>
          <w:sz w:val="24"/>
          <w:szCs w:val="24"/>
        </w:rPr>
        <w:t xml:space="preserve">         Raportul de vizita</w:t>
      </w:r>
    </w:p>
    <w:p w14:paraId="2B4A6382" w14:textId="450F68F0" w:rsidR="00A870F6" w:rsidRPr="00C1093A" w:rsidRDefault="00A870F6" w:rsidP="00B944FD">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Anexa 17         Declaratia TVA</w:t>
      </w:r>
    </w:p>
    <w:p w14:paraId="7049E490" w14:textId="6D40013C" w:rsidR="001A35D0" w:rsidRPr="00C1093A" w:rsidRDefault="001A35D0" w:rsidP="00B944FD">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Anexa 1</w:t>
      </w:r>
      <w:r w:rsidR="00A870F6" w:rsidRPr="00C1093A">
        <w:rPr>
          <w:rFonts w:ascii="Calibri" w:eastAsia="Times New Roman" w:hAnsi="Calibri"/>
          <w:bCs/>
          <w:sz w:val="24"/>
          <w:szCs w:val="24"/>
        </w:rPr>
        <w:t>8</w:t>
      </w:r>
      <w:r w:rsidRPr="00C1093A">
        <w:rPr>
          <w:rFonts w:ascii="Calibri" w:eastAsia="Times New Roman" w:hAnsi="Calibri"/>
          <w:bCs/>
          <w:sz w:val="24"/>
          <w:szCs w:val="24"/>
        </w:rPr>
        <w:t xml:space="preserve">         Lista de verificare a documentatiei de contractare si verificare eligibilitate</w:t>
      </w:r>
    </w:p>
    <w:p w14:paraId="2395909A" w14:textId="7D121CDD" w:rsidR="001A35D0" w:rsidRPr="00C1093A" w:rsidRDefault="001A35D0" w:rsidP="00B944FD">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Anexa 1</w:t>
      </w:r>
      <w:r w:rsidR="00A870F6" w:rsidRPr="00C1093A">
        <w:rPr>
          <w:rFonts w:ascii="Calibri" w:eastAsia="Times New Roman" w:hAnsi="Calibri"/>
          <w:bCs/>
          <w:sz w:val="24"/>
          <w:szCs w:val="24"/>
        </w:rPr>
        <w:t>9</w:t>
      </w:r>
      <w:r w:rsidRPr="00C1093A">
        <w:rPr>
          <w:rFonts w:ascii="Calibri" w:eastAsia="Times New Roman" w:hAnsi="Calibri"/>
          <w:bCs/>
          <w:sz w:val="24"/>
          <w:szCs w:val="24"/>
        </w:rPr>
        <w:t xml:space="preserve">         Lista de verificare achizitii</w:t>
      </w:r>
    </w:p>
    <w:p w14:paraId="76C0003E" w14:textId="739D26F8" w:rsidR="001A35D0" w:rsidRPr="00C1093A" w:rsidRDefault="001A35D0" w:rsidP="00B944FD">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 xml:space="preserve">Anexa </w:t>
      </w:r>
      <w:r w:rsidR="00A870F6" w:rsidRPr="00C1093A">
        <w:rPr>
          <w:rFonts w:ascii="Calibri" w:eastAsia="Times New Roman" w:hAnsi="Calibri"/>
          <w:bCs/>
          <w:sz w:val="24"/>
          <w:szCs w:val="24"/>
        </w:rPr>
        <w:t>20</w:t>
      </w:r>
      <w:r w:rsidRPr="00C1093A">
        <w:rPr>
          <w:rFonts w:ascii="Calibri" w:eastAsia="Times New Roman" w:hAnsi="Calibri"/>
          <w:bCs/>
          <w:sz w:val="24"/>
          <w:szCs w:val="24"/>
        </w:rPr>
        <w:t xml:space="preserve">         Lista de verificare a conflictului de interese la atribuirea contractului</w:t>
      </w:r>
    </w:p>
    <w:p w14:paraId="69E8FC76" w14:textId="10BCB2DD" w:rsidR="001A35D0" w:rsidRPr="00C1093A" w:rsidRDefault="001A35D0" w:rsidP="00B944FD">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Anexa 2</w:t>
      </w:r>
      <w:r w:rsidR="00A870F6" w:rsidRPr="00C1093A">
        <w:rPr>
          <w:rFonts w:ascii="Calibri" w:eastAsia="Times New Roman" w:hAnsi="Calibri"/>
          <w:bCs/>
          <w:sz w:val="24"/>
          <w:szCs w:val="24"/>
        </w:rPr>
        <w:t>1</w:t>
      </w:r>
      <w:r w:rsidRPr="00C1093A">
        <w:rPr>
          <w:rFonts w:ascii="Calibri" w:eastAsia="Times New Roman" w:hAnsi="Calibri"/>
          <w:bCs/>
          <w:sz w:val="24"/>
          <w:szCs w:val="24"/>
        </w:rPr>
        <w:t xml:space="preserve">         Formular retragere de la finantare a proiectului</w:t>
      </w:r>
    </w:p>
    <w:p w14:paraId="1A6D90CE" w14:textId="77777777" w:rsidR="002D02BB" w:rsidRPr="00C1093A" w:rsidRDefault="002D02BB" w:rsidP="002D02BB">
      <w:pPr>
        <w:pStyle w:val="ListParagraph"/>
        <w:spacing w:before="0" w:after="0"/>
        <w:ind w:left="0"/>
        <w:jc w:val="both"/>
        <w:rPr>
          <w:rFonts w:ascii="Calibri" w:eastAsia="Times New Roman" w:hAnsi="Calibri"/>
          <w:b/>
          <w:bCs/>
          <w:sz w:val="24"/>
          <w:szCs w:val="24"/>
        </w:rPr>
      </w:pPr>
      <w:r w:rsidRPr="00C1093A">
        <w:rPr>
          <w:rFonts w:ascii="Calibri" w:eastAsia="Times New Roman" w:hAnsi="Calibri"/>
          <w:b/>
          <w:bCs/>
          <w:sz w:val="24"/>
          <w:szCs w:val="24"/>
        </w:rPr>
        <w:t>Prezentul Ghid prevede următoarele modele standard sau orientative</w:t>
      </w:r>
      <w:r w:rsidRPr="00C1093A">
        <w:rPr>
          <w:rFonts w:ascii="Calibri" w:eastAsia="Times New Roman" w:hAnsi="Calibri"/>
          <w:b/>
          <w:bCs/>
          <w:sz w:val="24"/>
          <w:szCs w:val="24"/>
        </w:rPr>
        <w:tab/>
      </w:r>
    </w:p>
    <w:p w14:paraId="3C2A6AA4" w14:textId="77777777" w:rsidR="006C4D83" w:rsidRPr="00C1093A" w:rsidRDefault="006C4D83" w:rsidP="002D02BB">
      <w:pPr>
        <w:pStyle w:val="ListParagraph"/>
        <w:spacing w:before="0" w:after="0"/>
        <w:ind w:left="0"/>
        <w:jc w:val="both"/>
        <w:rPr>
          <w:rFonts w:ascii="Calibri" w:eastAsia="Times New Roman" w:hAnsi="Calibri"/>
          <w:bCs/>
          <w:sz w:val="24"/>
          <w:szCs w:val="24"/>
        </w:rPr>
      </w:pPr>
    </w:p>
    <w:p w14:paraId="29071224" w14:textId="77777777" w:rsidR="007E3A55" w:rsidRPr="00C1093A" w:rsidRDefault="002D02BB"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Model A</w:t>
      </w:r>
      <w:r w:rsidRPr="00C1093A">
        <w:rPr>
          <w:rFonts w:ascii="Calibri" w:eastAsia="Times New Roman" w:hAnsi="Calibri"/>
          <w:bCs/>
          <w:sz w:val="24"/>
          <w:szCs w:val="24"/>
        </w:rPr>
        <w:tab/>
      </w:r>
      <w:r w:rsidR="007E3A55" w:rsidRPr="00C1093A">
        <w:rPr>
          <w:rFonts w:ascii="Calibri" w:eastAsia="Times New Roman" w:hAnsi="Calibri"/>
          <w:bCs/>
          <w:sz w:val="24"/>
          <w:szCs w:val="24"/>
        </w:rPr>
        <w:t>Matrice de corelare intre buget si deviz</w:t>
      </w:r>
    </w:p>
    <w:p w14:paraId="7858F258" w14:textId="58D1082C" w:rsidR="002D02BB" w:rsidRPr="00C1093A" w:rsidRDefault="007E3A55"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Model B           Tabelul centralizator asupra numerelor cadastrale/obiective de investitii</w:t>
      </w:r>
      <w:r w:rsidR="002D02BB" w:rsidRPr="00C1093A">
        <w:rPr>
          <w:rFonts w:ascii="Calibri" w:eastAsia="Times New Roman" w:hAnsi="Calibri"/>
          <w:bCs/>
          <w:sz w:val="24"/>
          <w:szCs w:val="24"/>
        </w:rPr>
        <w:t xml:space="preserve"> </w:t>
      </w:r>
    </w:p>
    <w:p w14:paraId="07560D10" w14:textId="5EFD97CD" w:rsidR="002D02BB" w:rsidRPr="00C1093A" w:rsidRDefault="002D02BB"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 xml:space="preserve">Model </w:t>
      </w:r>
      <w:r w:rsidR="007E3A55" w:rsidRPr="00C1093A">
        <w:rPr>
          <w:rFonts w:ascii="Calibri" w:eastAsia="Times New Roman" w:hAnsi="Calibri"/>
          <w:bCs/>
          <w:sz w:val="24"/>
          <w:szCs w:val="24"/>
        </w:rPr>
        <w:t>C</w:t>
      </w:r>
      <w:r w:rsidRPr="00C1093A">
        <w:rPr>
          <w:rFonts w:ascii="Calibri" w:eastAsia="Times New Roman" w:hAnsi="Calibri"/>
          <w:bCs/>
          <w:sz w:val="24"/>
          <w:szCs w:val="24"/>
        </w:rPr>
        <w:tab/>
        <w:t>Hotărârea/Decizia de aprobare a proiectului și a cheltuielilor legate de proiect</w:t>
      </w:r>
    </w:p>
    <w:p w14:paraId="0B3FD24B" w14:textId="426CAAD9" w:rsidR="002D02BB" w:rsidRPr="00C1093A" w:rsidRDefault="002D02BB" w:rsidP="002D02BB">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 xml:space="preserve">Model </w:t>
      </w:r>
      <w:r w:rsidR="007E3A55" w:rsidRPr="00C1093A">
        <w:rPr>
          <w:rFonts w:ascii="Calibri" w:eastAsia="Times New Roman" w:hAnsi="Calibri"/>
          <w:bCs/>
          <w:sz w:val="24"/>
          <w:szCs w:val="24"/>
        </w:rPr>
        <w:t>D</w:t>
      </w:r>
      <w:r w:rsidRPr="00C1093A">
        <w:rPr>
          <w:rFonts w:ascii="Calibri" w:eastAsia="Times New Roman" w:hAnsi="Calibri"/>
          <w:bCs/>
          <w:sz w:val="24"/>
          <w:szCs w:val="24"/>
        </w:rPr>
        <w:t xml:space="preserve"> </w:t>
      </w:r>
      <w:r w:rsidRPr="00C1093A">
        <w:rPr>
          <w:rFonts w:ascii="Calibri" w:eastAsia="Times New Roman" w:hAnsi="Calibri"/>
          <w:bCs/>
          <w:sz w:val="24"/>
          <w:szCs w:val="24"/>
        </w:rPr>
        <w:tab/>
        <w:t>Hotărârea/Decizia(Hotărârile/Deciziile partenerilor) de aprobare a documentaţiei tehnico-economice (faza DALI sau PT) şi a indicatorilor                 tehnico-economici</w:t>
      </w:r>
    </w:p>
    <w:p w14:paraId="5DE31069" w14:textId="383DE663" w:rsidR="007E3A55" w:rsidRPr="00C1093A" w:rsidRDefault="007E3A55" w:rsidP="002D02BB">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Model E           Raport privind stadiul fizic al investitiei</w:t>
      </w:r>
    </w:p>
    <w:p w14:paraId="39BC3244" w14:textId="4BFDF567" w:rsidR="007E3A55" w:rsidRPr="00C1093A" w:rsidRDefault="007E3A55" w:rsidP="002D02BB">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 xml:space="preserve">Model F           </w:t>
      </w:r>
      <w:r w:rsidR="00754128" w:rsidRPr="00C1093A">
        <w:rPr>
          <w:rFonts w:ascii="Calibri" w:eastAsia="Times New Roman" w:hAnsi="Calibri"/>
          <w:bCs/>
          <w:sz w:val="24"/>
          <w:szCs w:val="24"/>
        </w:rPr>
        <w:t>Chestionar privind baza materiala</w:t>
      </w:r>
    </w:p>
    <w:p w14:paraId="2A73328E" w14:textId="70573578" w:rsidR="002D02BB" w:rsidRPr="00C1093A" w:rsidRDefault="002D02BB" w:rsidP="002D02BB">
      <w:pPr>
        <w:pStyle w:val="ListParagraph"/>
        <w:spacing w:before="0" w:after="0"/>
        <w:ind w:left="1418" w:hanging="1418"/>
        <w:jc w:val="both"/>
        <w:rPr>
          <w:rFonts w:ascii="Calibri" w:eastAsia="Times New Roman" w:hAnsi="Calibri"/>
          <w:bCs/>
          <w:sz w:val="24"/>
          <w:szCs w:val="24"/>
        </w:rPr>
      </w:pPr>
      <w:r w:rsidRPr="00C1093A">
        <w:rPr>
          <w:rFonts w:ascii="Calibri" w:eastAsia="Times New Roman" w:hAnsi="Calibri"/>
          <w:bCs/>
          <w:sz w:val="24"/>
          <w:szCs w:val="24"/>
        </w:rPr>
        <w:t xml:space="preserve">Model </w:t>
      </w:r>
      <w:r w:rsidR="007E3A55" w:rsidRPr="00C1093A">
        <w:rPr>
          <w:rFonts w:ascii="Calibri" w:eastAsia="Times New Roman" w:hAnsi="Calibri"/>
          <w:bCs/>
          <w:sz w:val="24"/>
          <w:szCs w:val="24"/>
        </w:rPr>
        <w:t>G      Lista de echipamente/lucrări/servicii achiziționate prin intermediul proiectului propus</w:t>
      </w:r>
    </w:p>
    <w:p w14:paraId="20674AFA" w14:textId="3C0E61C0" w:rsidR="002D02BB" w:rsidRPr="00C1093A" w:rsidRDefault="002D02BB" w:rsidP="002D02BB">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lastRenderedPageBreak/>
        <w:t xml:space="preserve">Model  </w:t>
      </w:r>
      <w:r w:rsidR="007E3A55" w:rsidRPr="00C1093A">
        <w:rPr>
          <w:rFonts w:ascii="Calibri" w:eastAsia="Times New Roman" w:hAnsi="Calibri"/>
          <w:bCs/>
          <w:sz w:val="24"/>
          <w:szCs w:val="24"/>
        </w:rPr>
        <w:t>H</w:t>
      </w:r>
      <w:r w:rsidRPr="00C1093A">
        <w:rPr>
          <w:rFonts w:ascii="Calibri" w:eastAsia="Times New Roman" w:hAnsi="Calibri"/>
          <w:bCs/>
          <w:sz w:val="24"/>
          <w:szCs w:val="24"/>
        </w:rPr>
        <w:tab/>
        <w:t>Centralizator privind justificarea costurilor</w:t>
      </w:r>
    </w:p>
    <w:p w14:paraId="1A7C2290" w14:textId="73C78CBE" w:rsidR="00267267" w:rsidRPr="00C1093A" w:rsidRDefault="002D02BB" w:rsidP="00E177F6">
      <w:pPr>
        <w:pStyle w:val="ListParagraph"/>
        <w:spacing w:before="0" w:after="0"/>
        <w:ind w:left="0"/>
        <w:jc w:val="both"/>
        <w:rPr>
          <w:rFonts w:ascii="Calibri" w:eastAsia="Times New Roman" w:hAnsi="Calibri"/>
          <w:bCs/>
          <w:sz w:val="24"/>
          <w:szCs w:val="24"/>
        </w:rPr>
      </w:pPr>
      <w:r w:rsidRPr="00C1093A">
        <w:rPr>
          <w:rFonts w:ascii="Calibri" w:eastAsia="Times New Roman" w:hAnsi="Calibri"/>
          <w:bCs/>
          <w:sz w:val="24"/>
          <w:szCs w:val="24"/>
        </w:rPr>
        <w:t xml:space="preserve">Model I            Certificarea aplicaţiei </w:t>
      </w:r>
      <w:bookmarkStart w:id="215" w:name="_Hlk100061648"/>
      <w:bookmarkStart w:id="216" w:name="_Hlk100061683"/>
      <w:bookmarkEnd w:id="99"/>
      <w:bookmarkEnd w:id="215"/>
      <w:bookmarkEnd w:id="216"/>
    </w:p>
    <w:sectPr w:rsidR="00267267" w:rsidRPr="00C1093A" w:rsidSect="00794BFF">
      <w:headerReference w:type="even" r:id="rId9"/>
      <w:headerReference w:type="default" r:id="rId10"/>
      <w:footerReference w:type="default" r:id="rId11"/>
      <w:headerReference w:type="first" r:id="rId12"/>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904E9" w14:textId="77777777" w:rsidR="00B16D64" w:rsidRDefault="00B16D64" w:rsidP="002C0695">
      <w:pPr>
        <w:spacing w:after="0"/>
      </w:pPr>
      <w:r>
        <w:separator/>
      </w:r>
    </w:p>
  </w:endnote>
  <w:endnote w:type="continuationSeparator" w:id="0">
    <w:p w14:paraId="7562BB80" w14:textId="77777777" w:rsidR="00B16D64" w:rsidRDefault="00B16D64"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987208" w:rsidRDefault="00987208"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987208" w:rsidRPr="00D6313F" w:rsidRDefault="00987208">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882B7" w14:textId="77777777" w:rsidR="00B16D64" w:rsidRDefault="00B16D64" w:rsidP="002C0695">
      <w:pPr>
        <w:spacing w:after="0"/>
      </w:pPr>
      <w:r>
        <w:separator/>
      </w:r>
    </w:p>
  </w:footnote>
  <w:footnote w:type="continuationSeparator" w:id="0">
    <w:p w14:paraId="3EEFF7C4" w14:textId="77777777" w:rsidR="00B16D64" w:rsidRDefault="00B16D64"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4853C" w14:textId="7EEB48B3" w:rsidR="00987208" w:rsidRDefault="009872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2350ED98" w:rsidR="00987208" w:rsidRDefault="00987208"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987208" w:rsidRDefault="00987208" w:rsidP="00295455">
    <w:pPr>
      <w:pStyle w:val="Header"/>
    </w:pPr>
  </w:p>
  <w:p w14:paraId="0D664F4F" w14:textId="4779C1EA" w:rsidR="00987208" w:rsidRDefault="00987208" w:rsidP="003467A8">
    <w:pPr>
      <w:pStyle w:val="Footer"/>
      <w:shd w:val="clear" w:color="auto" w:fill="B4C6E7"/>
      <w:ind w:firstLine="720"/>
      <w:jc w:val="right"/>
    </w:pPr>
    <w:r w:rsidRPr="00614D71">
      <w:rPr>
        <w:b/>
        <w:i/>
        <w:noProof/>
        <w:sz w:val="18"/>
        <w:szCs w:val="18"/>
      </w:rPr>
      <w:t>Ghidul solicitantului Apel PRSE/5.1/1/2023</w:t>
    </w:r>
  </w:p>
  <w:p w14:paraId="2405CBC0" w14:textId="77777777" w:rsidR="00987208" w:rsidRPr="00295455" w:rsidRDefault="00987208"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C941" w14:textId="29DC2E5C" w:rsidR="00987208" w:rsidRDefault="00987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3213"/>
    <w:multiLevelType w:val="hybridMultilevel"/>
    <w:tmpl w:val="73B44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474DE5"/>
    <w:multiLevelType w:val="multilevel"/>
    <w:tmpl w:val="25F819E6"/>
    <w:lvl w:ilvl="0">
      <w:start w:val="4"/>
      <w:numFmt w:val="decimal"/>
      <w:lvlText w:val="%1"/>
      <w:lvlJc w:val="left"/>
      <w:pPr>
        <w:ind w:left="480" w:hanging="480"/>
      </w:pPr>
      <w:rPr>
        <w:rFonts w:hint="default"/>
        <w:color w:val="auto"/>
      </w:rPr>
    </w:lvl>
    <w:lvl w:ilvl="1">
      <w:start w:val="3"/>
      <w:numFmt w:val="decimal"/>
      <w:lvlText w:val="%1.%2"/>
      <w:lvlJc w:val="left"/>
      <w:pPr>
        <w:ind w:left="660" w:hanging="480"/>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5" w15:restartNumberingAfterBreak="0">
    <w:nsid w:val="08171BC3"/>
    <w:multiLevelType w:val="multilevel"/>
    <w:tmpl w:val="7D20C662"/>
    <w:lvl w:ilvl="0">
      <w:start w:val="3"/>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5F2142"/>
    <w:multiLevelType w:val="hybridMultilevel"/>
    <w:tmpl w:val="22847BFA"/>
    <w:lvl w:ilvl="0" w:tplc="AD145EE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73164A"/>
    <w:multiLevelType w:val="hybridMultilevel"/>
    <w:tmpl w:val="8194A1EC"/>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8" w15:restartNumberingAfterBreak="0">
    <w:nsid w:val="0E835E4E"/>
    <w:multiLevelType w:val="hybridMultilevel"/>
    <w:tmpl w:val="320450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4D0D8B"/>
    <w:multiLevelType w:val="multilevel"/>
    <w:tmpl w:val="0270C0B4"/>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F22EE7"/>
    <w:multiLevelType w:val="multilevel"/>
    <w:tmpl w:val="0FF8115A"/>
    <w:lvl w:ilvl="0">
      <w:start w:val="7"/>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6CD7901"/>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BF65AA1"/>
    <w:multiLevelType w:val="hybridMultilevel"/>
    <w:tmpl w:val="544EB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F385042"/>
    <w:multiLevelType w:val="hybridMultilevel"/>
    <w:tmpl w:val="4624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445145E"/>
    <w:multiLevelType w:val="hybridMultilevel"/>
    <w:tmpl w:val="F7285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277D2600"/>
    <w:multiLevelType w:val="hybridMultilevel"/>
    <w:tmpl w:val="20FCF030"/>
    <w:lvl w:ilvl="0" w:tplc="8B162BEC">
      <w:numFmt w:val="bullet"/>
      <w:lvlText w:val="-"/>
      <w:lvlJc w:val="left"/>
      <w:pPr>
        <w:ind w:left="36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860329D"/>
    <w:multiLevelType w:val="multilevel"/>
    <w:tmpl w:val="DE3E9208"/>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9CD5684"/>
    <w:multiLevelType w:val="multilevel"/>
    <w:tmpl w:val="23CA6228"/>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9D80A5E"/>
    <w:multiLevelType w:val="multilevel"/>
    <w:tmpl w:val="E50462E2"/>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2A5B2223"/>
    <w:multiLevelType w:val="hybridMultilevel"/>
    <w:tmpl w:val="97B8DE22"/>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DED1AD4"/>
    <w:multiLevelType w:val="multilevel"/>
    <w:tmpl w:val="E686375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E3C736C"/>
    <w:multiLevelType w:val="hybridMultilevel"/>
    <w:tmpl w:val="3ECE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1566037"/>
    <w:multiLevelType w:val="hybridMultilevel"/>
    <w:tmpl w:val="76A04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83059DA"/>
    <w:multiLevelType w:val="multilevel"/>
    <w:tmpl w:val="816EE3D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DFF1304"/>
    <w:multiLevelType w:val="hybridMultilevel"/>
    <w:tmpl w:val="D4B82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E7B25A2"/>
    <w:multiLevelType w:val="hybridMultilevel"/>
    <w:tmpl w:val="E3B65636"/>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50639E6"/>
    <w:multiLevelType w:val="multilevel"/>
    <w:tmpl w:val="EFDC5D8E"/>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E7F1A4A"/>
    <w:multiLevelType w:val="hybridMultilevel"/>
    <w:tmpl w:val="9D901E44"/>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41" w15:restartNumberingAfterBreak="0">
    <w:nsid w:val="53930720"/>
    <w:multiLevelType w:val="hybridMultilevel"/>
    <w:tmpl w:val="07C8E25A"/>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3E966DA"/>
    <w:multiLevelType w:val="hybridMultilevel"/>
    <w:tmpl w:val="07465A54"/>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55363CE2"/>
    <w:multiLevelType w:val="multilevel"/>
    <w:tmpl w:val="B67C4722"/>
    <w:lvl w:ilvl="0">
      <w:start w:val="1"/>
      <w:numFmt w:val="decimal"/>
      <w:lvlText w:val="%1."/>
      <w:lvlJc w:val="left"/>
      <w:rPr>
        <w:rFonts w:hint="default"/>
        <w:b/>
        <w:bCs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5" w15:restartNumberingAfterBreak="0">
    <w:nsid w:val="5BBE4A42"/>
    <w:multiLevelType w:val="hybridMultilevel"/>
    <w:tmpl w:val="0450C6D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1E268BA"/>
    <w:multiLevelType w:val="multilevel"/>
    <w:tmpl w:val="C504A74E"/>
    <w:lvl w:ilvl="0">
      <w:start w:val="1"/>
      <w:numFmt w:val="decimal"/>
      <w:lvlText w:val="%1."/>
      <w:lvlJc w:val="left"/>
      <w:pPr>
        <w:ind w:left="720" w:hanging="360"/>
      </w:pPr>
      <w:rPr>
        <w:rFonts w:hint="default"/>
        <w:b/>
        <w:bCs/>
        <w:color w:val="auto"/>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3357E2"/>
    <w:multiLevelType w:val="multilevel"/>
    <w:tmpl w:val="A1969AC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49" w15:restartNumberingAfterBreak="0">
    <w:nsid w:val="64F149FA"/>
    <w:multiLevelType w:val="hybridMultilevel"/>
    <w:tmpl w:val="E216E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61167CF"/>
    <w:multiLevelType w:val="hybridMultilevel"/>
    <w:tmpl w:val="89B0CC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7171996"/>
    <w:multiLevelType w:val="hybridMultilevel"/>
    <w:tmpl w:val="75D4C0E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50F01B3"/>
    <w:multiLevelType w:val="hybridMultilevel"/>
    <w:tmpl w:val="AD4CCF80"/>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7E25ABB"/>
    <w:multiLevelType w:val="multilevel"/>
    <w:tmpl w:val="08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5" w15:restartNumberingAfterBreak="0">
    <w:nsid w:val="7AD938DE"/>
    <w:multiLevelType w:val="multilevel"/>
    <w:tmpl w:val="AD82EE56"/>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4D7220"/>
    <w:multiLevelType w:val="hybridMultilevel"/>
    <w:tmpl w:val="0D142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34584273">
    <w:abstractNumId w:val="37"/>
  </w:num>
  <w:num w:numId="2" w16cid:durableId="1109853584">
    <w:abstractNumId w:val="15"/>
  </w:num>
  <w:num w:numId="3" w16cid:durableId="1594128378">
    <w:abstractNumId w:val="26"/>
  </w:num>
  <w:num w:numId="4" w16cid:durableId="1178303282">
    <w:abstractNumId w:val="11"/>
  </w:num>
  <w:num w:numId="5" w16cid:durableId="1894542966">
    <w:abstractNumId w:val="44"/>
  </w:num>
  <w:num w:numId="6" w16cid:durableId="111436583">
    <w:abstractNumId w:val="36"/>
  </w:num>
  <w:num w:numId="7" w16cid:durableId="643509552">
    <w:abstractNumId w:val="49"/>
  </w:num>
  <w:num w:numId="8" w16cid:durableId="209197887">
    <w:abstractNumId w:val="53"/>
  </w:num>
  <w:num w:numId="9" w16cid:durableId="320038237">
    <w:abstractNumId w:val="48"/>
  </w:num>
  <w:num w:numId="10" w16cid:durableId="997080581">
    <w:abstractNumId w:val="2"/>
  </w:num>
  <w:num w:numId="11" w16cid:durableId="534195796">
    <w:abstractNumId w:val="42"/>
  </w:num>
  <w:num w:numId="12" w16cid:durableId="1726022236">
    <w:abstractNumId w:val="32"/>
  </w:num>
  <w:num w:numId="13" w16cid:durableId="176847747">
    <w:abstractNumId w:val="16"/>
  </w:num>
  <w:num w:numId="14" w16cid:durableId="1967157912">
    <w:abstractNumId w:val="8"/>
  </w:num>
  <w:num w:numId="15" w16cid:durableId="1340230832">
    <w:abstractNumId w:val="39"/>
  </w:num>
  <w:num w:numId="16" w16cid:durableId="2130085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7026086">
    <w:abstractNumId w:val="18"/>
  </w:num>
  <w:num w:numId="18" w16cid:durableId="2038460184">
    <w:abstractNumId w:val="20"/>
  </w:num>
  <w:num w:numId="19" w16cid:durableId="1275481452">
    <w:abstractNumId w:val="1"/>
  </w:num>
  <w:num w:numId="20" w16cid:durableId="216477832">
    <w:abstractNumId w:val="13"/>
  </w:num>
  <w:num w:numId="21" w16cid:durableId="658191198">
    <w:abstractNumId w:val="57"/>
  </w:num>
  <w:num w:numId="22" w16cid:durableId="1765766395">
    <w:abstractNumId w:val="21"/>
  </w:num>
  <w:num w:numId="23" w16cid:durableId="10941318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9098740">
    <w:abstractNumId w:val="28"/>
  </w:num>
  <w:num w:numId="25" w16cid:durableId="264775330">
    <w:abstractNumId w:val="6"/>
  </w:num>
  <w:num w:numId="26" w16cid:durableId="923613026">
    <w:abstractNumId w:val="50"/>
  </w:num>
  <w:num w:numId="27" w16cid:durableId="289669717">
    <w:abstractNumId w:val="47"/>
  </w:num>
  <w:num w:numId="28" w16cid:durableId="1171943230">
    <w:abstractNumId w:val="12"/>
  </w:num>
  <w:num w:numId="29" w16cid:durableId="503934075">
    <w:abstractNumId w:val="9"/>
  </w:num>
  <w:num w:numId="30" w16cid:durableId="1355572554">
    <w:abstractNumId w:val="54"/>
  </w:num>
  <w:num w:numId="31" w16cid:durableId="1834878878">
    <w:abstractNumId w:val="5"/>
  </w:num>
  <w:num w:numId="32" w16cid:durableId="2101024521">
    <w:abstractNumId w:val="29"/>
  </w:num>
  <w:num w:numId="33" w16cid:durableId="1103308699">
    <w:abstractNumId w:val="24"/>
  </w:num>
  <w:num w:numId="34" w16cid:durableId="1677607732">
    <w:abstractNumId w:val="25"/>
  </w:num>
  <w:num w:numId="35" w16cid:durableId="1754627232">
    <w:abstractNumId w:val="38"/>
  </w:num>
  <w:num w:numId="36" w16cid:durableId="2106420939">
    <w:abstractNumId w:val="10"/>
  </w:num>
  <w:num w:numId="37" w16cid:durableId="880359739">
    <w:abstractNumId w:val="55"/>
  </w:num>
  <w:num w:numId="38" w16cid:durableId="257908384">
    <w:abstractNumId w:val="33"/>
  </w:num>
  <w:num w:numId="39" w16cid:durableId="1917931452">
    <w:abstractNumId w:val="23"/>
  </w:num>
  <w:num w:numId="40" w16cid:durableId="777871301">
    <w:abstractNumId w:val="31"/>
  </w:num>
  <w:num w:numId="41" w16cid:durableId="125008928">
    <w:abstractNumId w:val="14"/>
  </w:num>
  <w:num w:numId="42" w16cid:durableId="1982076833">
    <w:abstractNumId w:val="56"/>
  </w:num>
  <w:num w:numId="43" w16cid:durableId="2034577296">
    <w:abstractNumId w:val="34"/>
  </w:num>
  <w:num w:numId="44" w16cid:durableId="884759498">
    <w:abstractNumId w:val="27"/>
  </w:num>
  <w:num w:numId="45" w16cid:durableId="2095542335">
    <w:abstractNumId w:val="40"/>
  </w:num>
  <w:num w:numId="46" w16cid:durableId="1205218884">
    <w:abstractNumId w:val="7"/>
  </w:num>
  <w:num w:numId="47" w16cid:durableId="1198859939">
    <w:abstractNumId w:val="45"/>
  </w:num>
  <w:num w:numId="48" w16cid:durableId="1209338500">
    <w:abstractNumId w:val="17"/>
  </w:num>
  <w:num w:numId="49" w16cid:durableId="492338126">
    <w:abstractNumId w:val="4"/>
  </w:num>
  <w:num w:numId="50" w16cid:durableId="379674230">
    <w:abstractNumId w:val="0"/>
  </w:num>
  <w:num w:numId="51" w16cid:durableId="1171869751">
    <w:abstractNumId w:val="41"/>
  </w:num>
  <w:num w:numId="52" w16cid:durableId="787701726">
    <w:abstractNumId w:val="52"/>
  </w:num>
  <w:num w:numId="53" w16cid:durableId="237831900">
    <w:abstractNumId w:val="30"/>
  </w:num>
  <w:num w:numId="54" w16cid:durableId="423887409">
    <w:abstractNumId w:val="51"/>
  </w:num>
  <w:num w:numId="55" w16cid:durableId="21790115">
    <w:abstractNumId w:val="35"/>
  </w:num>
  <w:num w:numId="56" w16cid:durableId="1254973383">
    <w:abstractNumId w:val="43"/>
  </w:num>
  <w:num w:numId="57" w16cid:durableId="1458177207">
    <w:abstractNumId w:val="22"/>
  </w:num>
  <w:num w:numId="58" w16cid:durableId="1099788853">
    <w:abstractNumId w:val="19"/>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nghina Anca Maria">
    <w15:presenceInfo w15:providerId="Windows Live" w15:userId="ca7de0a0b55ba2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BE6"/>
    <w:rsid w:val="00002D66"/>
    <w:rsid w:val="00003FA1"/>
    <w:rsid w:val="00004A81"/>
    <w:rsid w:val="00004DF0"/>
    <w:rsid w:val="00005137"/>
    <w:rsid w:val="00005EF3"/>
    <w:rsid w:val="000064E0"/>
    <w:rsid w:val="00007897"/>
    <w:rsid w:val="00010174"/>
    <w:rsid w:val="0001160B"/>
    <w:rsid w:val="00012AAD"/>
    <w:rsid w:val="00013950"/>
    <w:rsid w:val="0001399E"/>
    <w:rsid w:val="00013FD5"/>
    <w:rsid w:val="000143D4"/>
    <w:rsid w:val="000151FA"/>
    <w:rsid w:val="00015496"/>
    <w:rsid w:val="00015E9B"/>
    <w:rsid w:val="00022BD0"/>
    <w:rsid w:val="00022E68"/>
    <w:rsid w:val="000236A3"/>
    <w:rsid w:val="00023AC5"/>
    <w:rsid w:val="000242F6"/>
    <w:rsid w:val="000246E0"/>
    <w:rsid w:val="000247C0"/>
    <w:rsid w:val="00024E5B"/>
    <w:rsid w:val="0002559D"/>
    <w:rsid w:val="00026532"/>
    <w:rsid w:val="00027A2D"/>
    <w:rsid w:val="00030626"/>
    <w:rsid w:val="000309D1"/>
    <w:rsid w:val="00031832"/>
    <w:rsid w:val="00032162"/>
    <w:rsid w:val="00033B3F"/>
    <w:rsid w:val="00034288"/>
    <w:rsid w:val="00034CCD"/>
    <w:rsid w:val="000355E7"/>
    <w:rsid w:val="00037104"/>
    <w:rsid w:val="00040B08"/>
    <w:rsid w:val="000413EC"/>
    <w:rsid w:val="000431BE"/>
    <w:rsid w:val="00043F9B"/>
    <w:rsid w:val="000453CA"/>
    <w:rsid w:val="00046065"/>
    <w:rsid w:val="0005044B"/>
    <w:rsid w:val="00050BE7"/>
    <w:rsid w:val="00052A50"/>
    <w:rsid w:val="000540C4"/>
    <w:rsid w:val="00054E9E"/>
    <w:rsid w:val="000553D6"/>
    <w:rsid w:val="00055A03"/>
    <w:rsid w:val="00055ACD"/>
    <w:rsid w:val="000609DE"/>
    <w:rsid w:val="000618F6"/>
    <w:rsid w:val="00062A18"/>
    <w:rsid w:val="00064714"/>
    <w:rsid w:val="00064769"/>
    <w:rsid w:val="00064AE3"/>
    <w:rsid w:val="00067308"/>
    <w:rsid w:val="00070010"/>
    <w:rsid w:val="00070AA5"/>
    <w:rsid w:val="00071936"/>
    <w:rsid w:val="000729CA"/>
    <w:rsid w:val="00072D4D"/>
    <w:rsid w:val="00073E9D"/>
    <w:rsid w:val="00075C2A"/>
    <w:rsid w:val="0007627B"/>
    <w:rsid w:val="000769EF"/>
    <w:rsid w:val="00081026"/>
    <w:rsid w:val="000813E1"/>
    <w:rsid w:val="000827F7"/>
    <w:rsid w:val="00083437"/>
    <w:rsid w:val="0008359F"/>
    <w:rsid w:val="00085490"/>
    <w:rsid w:val="00087906"/>
    <w:rsid w:val="000914AD"/>
    <w:rsid w:val="000918E0"/>
    <w:rsid w:val="0009272D"/>
    <w:rsid w:val="00092B82"/>
    <w:rsid w:val="00094A16"/>
    <w:rsid w:val="0009510D"/>
    <w:rsid w:val="00095AC6"/>
    <w:rsid w:val="00096558"/>
    <w:rsid w:val="00096579"/>
    <w:rsid w:val="00096779"/>
    <w:rsid w:val="00096DE7"/>
    <w:rsid w:val="00096EDA"/>
    <w:rsid w:val="000972F7"/>
    <w:rsid w:val="00097D32"/>
    <w:rsid w:val="000A0016"/>
    <w:rsid w:val="000A0431"/>
    <w:rsid w:val="000A30F1"/>
    <w:rsid w:val="000A424B"/>
    <w:rsid w:val="000A4516"/>
    <w:rsid w:val="000A45E2"/>
    <w:rsid w:val="000A4B04"/>
    <w:rsid w:val="000A5295"/>
    <w:rsid w:val="000B03F9"/>
    <w:rsid w:val="000B0E5D"/>
    <w:rsid w:val="000B10C8"/>
    <w:rsid w:val="000B1673"/>
    <w:rsid w:val="000B184B"/>
    <w:rsid w:val="000B1EA7"/>
    <w:rsid w:val="000B2B04"/>
    <w:rsid w:val="000B3356"/>
    <w:rsid w:val="000B3615"/>
    <w:rsid w:val="000B4762"/>
    <w:rsid w:val="000B4BEB"/>
    <w:rsid w:val="000B5812"/>
    <w:rsid w:val="000B631C"/>
    <w:rsid w:val="000B7821"/>
    <w:rsid w:val="000B7A98"/>
    <w:rsid w:val="000B7B61"/>
    <w:rsid w:val="000C0430"/>
    <w:rsid w:val="000C06A4"/>
    <w:rsid w:val="000C0B5E"/>
    <w:rsid w:val="000C1920"/>
    <w:rsid w:val="000C1C13"/>
    <w:rsid w:val="000C2FE3"/>
    <w:rsid w:val="000C380A"/>
    <w:rsid w:val="000C3816"/>
    <w:rsid w:val="000C3898"/>
    <w:rsid w:val="000C6895"/>
    <w:rsid w:val="000C7D4A"/>
    <w:rsid w:val="000D03F3"/>
    <w:rsid w:val="000D095E"/>
    <w:rsid w:val="000D281E"/>
    <w:rsid w:val="000D2924"/>
    <w:rsid w:val="000D2C33"/>
    <w:rsid w:val="000D2DF5"/>
    <w:rsid w:val="000D392D"/>
    <w:rsid w:val="000D3F2A"/>
    <w:rsid w:val="000D49AD"/>
    <w:rsid w:val="000D4E30"/>
    <w:rsid w:val="000D60A8"/>
    <w:rsid w:val="000D71CA"/>
    <w:rsid w:val="000D7B0E"/>
    <w:rsid w:val="000E0425"/>
    <w:rsid w:val="000E0955"/>
    <w:rsid w:val="000E1255"/>
    <w:rsid w:val="000E176B"/>
    <w:rsid w:val="000E2154"/>
    <w:rsid w:val="000E27B3"/>
    <w:rsid w:val="000E2D57"/>
    <w:rsid w:val="000E3268"/>
    <w:rsid w:val="000E3380"/>
    <w:rsid w:val="000E34C0"/>
    <w:rsid w:val="000E412A"/>
    <w:rsid w:val="000E4301"/>
    <w:rsid w:val="000E4B19"/>
    <w:rsid w:val="000E4E9D"/>
    <w:rsid w:val="000E5035"/>
    <w:rsid w:val="000E5838"/>
    <w:rsid w:val="000E5EA1"/>
    <w:rsid w:val="000E681F"/>
    <w:rsid w:val="000E6F1A"/>
    <w:rsid w:val="000F1485"/>
    <w:rsid w:val="000F1AF0"/>
    <w:rsid w:val="000F2167"/>
    <w:rsid w:val="000F274F"/>
    <w:rsid w:val="000F321F"/>
    <w:rsid w:val="000F3451"/>
    <w:rsid w:val="000F373A"/>
    <w:rsid w:val="000F4953"/>
    <w:rsid w:val="000F5E39"/>
    <w:rsid w:val="000F5EAC"/>
    <w:rsid w:val="000F64DB"/>
    <w:rsid w:val="000F6912"/>
    <w:rsid w:val="00101CFC"/>
    <w:rsid w:val="001024DE"/>
    <w:rsid w:val="001026AB"/>
    <w:rsid w:val="00103645"/>
    <w:rsid w:val="00105D90"/>
    <w:rsid w:val="00105E4D"/>
    <w:rsid w:val="00106872"/>
    <w:rsid w:val="00107574"/>
    <w:rsid w:val="00110216"/>
    <w:rsid w:val="00110E17"/>
    <w:rsid w:val="00111BD5"/>
    <w:rsid w:val="00112956"/>
    <w:rsid w:val="00112A55"/>
    <w:rsid w:val="0011365B"/>
    <w:rsid w:val="00114323"/>
    <w:rsid w:val="00114F2B"/>
    <w:rsid w:val="001156E7"/>
    <w:rsid w:val="00115EC9"/>
    <w:rsid w:val="00116071"/>
    <w:rsid w:val="00116281"/>
    <w:rsid w:val="00116346"/>
    <w:rsid w:val="00116752"/>
    <w:rsid w:val="00117D51"/>
    <w:rsid w:val="0012249C"/>
    <w:rsid w:val="00123BC1"/>
    <w:rsid w:val="00123E7E"/>
    <w:rsid w:val="00124820"/>
    <w:rsid w:val="00124D5F"/>
    <w:rsid w:val="001254B8"/>
    <w:rsid w:val="00127A4C"/>
    <w:rsid w:val="0013049C"/>
    <w:rsid w:val="001310D7"/>
    <w:rsid w:val="001335A0"/>
    <w:rsid w:val="00133B78"/>
    <w:rsid w:val="00134894"/>
    <w:rsid w:val="00134DF3"/>
    <w:rsid w:val="00134EFE"/>
    <w:rsid w:val="0013646D"/>
    <w:rsid w:val="001401FE"/>
    <w:rsid w:val="001411F6"/>
    <w:rsid w:val="00143840"/>
    <w:rsid w:val="00145286"/>
    <w:rsid w:val="00147530"/>
    <w:rsid w:val="0014757E"/>
    <w:rsid w:val="001505D0"/>
    <w:rsid w:val="00150FA4"/>
    <w:rsid w:val="00151860"/>
    <w:rsid w:val="00151C1B"/>
    <w:rsid w:val="00151ECD"/>
    <w:rsid w:val="00152DD7"/>
    <w:rsid w:val="0015352E"/>
    <w:rsid w:val="00153CE7"/>
    <w:rsid w:val="001544A4"/>
    <w:rsid w:val="00160136"/>
    <w:rsid w:val="00160F86"/>
    <w:rsid w:val="001613E1"/>
    <w:rsid w:val="00162D3F"/>
    <w:rsid w:val="0016480F"/>
    <w:rsid w:val="0016647A"/>
    <w:rsid w:val="00167968"/>
    <w:rsid w:val="00171B5E"/>
    <w:rsid w:val="00171CB2"/>
    <w:rsid w:val="00174D77"/>
    <w:rsid w:val="00176355"/>
    <w:rsid w:val="001768B1"/>
    <w:rsid w:val="0017693B"/>
    <w:rsid w:val="00176DAA"/>
    <w:rsid w:val="00177AC1"/>
    <w:rsid w:val="00180CD6"/>
    <w:rsid w:val="00181E8F"/>
    <w:rsid w:val="00184E52"/>
    <w:rsid w:val="001868B7"/>
    <w:rsid w:val="00187188"/>
    <w:rsid w:val="001874DA"/>
    <w:rsid w:val="0018756A"/>
    <w:rsid w:val="00192C5C"/>
    <w:rsid w:val="00194148"/>
    <w:rsid w:val="0019414C"/>
    <w:rsid w:val="00194D4A"/>
    <w:rsid w:val="0019761D"/>
    <w:rsid w:val="00197E39"/>
    <w:rsid w:val="001A2030"/>
    <w:rsid w:val="001A35D0"/>
    <w:rsid w:val="001A4657"/>
    <w:rsid w:val="001A58F8"/>
    <w:rsid w:val="001A5A97"/>
    <w:rsid w:val="001A614D"/>
    <w:rsid w:val="001A68C5"/>
    <w:rsid w:val="001A6944"/>
    <w:rsid w:val="001A7833"/>
    <w:rsid w:val="001A7C79"/>
    <w:rsid w:val="001B0A2D"/>
    <w:rsid w:val="001B0CD5"/>
    <w:rsid w:val="001B12C6"/>
    <w:rsid w:val="001B1CEB"/>
    <w:rsid w:val="001B27E1"/>
    <w:rsid w:val="001B3856"/>
    <w:rsid w:val="001B3A91"/>
    <w:rsid w:val="001B3AF2"/>
    <w:rsid w:val="001B3CF2"/>
    <w:rsid w:val="001B6EE4"/>
    <w:rsid w:val="001B7917"/>
    <w:rsid w:val="001B79E4"/>
    <w:rsid w:val="001C02C9"/>
    <w:rsid w:val="001C0B05"/>
    <w:rsid w:val="001C0F36"/>
    <w:rsid w:val="001C2729"/>
    <w:rsid w:val="001C3437"/>
    <w:rsid w:val="001C4E6D"/>
    <w:rsid w:val="001C5868"/>
    <w:rsid w:val="001C6AEE"/>
    <w:rsid w:val="001C7874"/>
    <w:rsid w:val="001D08D6"/>
    <w:rsid w:val="001D1CF7"/>
    <w:rsid w:val="001D29C4"/>
    <w:rsid w:val="001D2A5B"/>
    <w:rsid w:val="001D33DB"/>
    <w:rsid w:val="001D3EA9"/>
    <w:rsid w:val="001D5753"/>
    <w:rsid w:val="001E02AA"/>
    <w:rsid w:val="001E0BFB"/>
    <w:rsid w:val="001E11E2"/>
    <w:rsid w:val="001E2110"/>
    <w:rsid w:val="001E3196"/>
    <w:rsid w:val="001E3932"/>
    <w:rsid w:val="001E3EFF"/>
    <w:rsid w:val="001E50DB"/>
    <w:rsid w:val="001E5B06"/>
    <w:rsid w:val="001F17E5"/>
    <w:rsid w:val="001F27E0"/>
    <w:rsid w:val="001F374E"/>
    <w:rsid w:val="001F48C5"/>
    <w:rsid w:val="001F5AAA"/>
    <w:rsid w:val="001F61FA"/>
    <w:rsid w:val="001F6D1A"/>
    <w:rsid w:val="001F705A"/>
    <w:rsid w:val="00200326"/>
    <w:rsid w:val="00200419"/>
    <w:rsid w:val="0020041E"/>
    <w:rsid w:val="0020173D"/>
    <w:rsid w:val="00201F82"/>
    <w:rsid w:val="0020231B"/>
    <w:rsid w:val="002030CC"/>
    <w:rsid w:val="002031BF"/>
    <w:rsid w:val="002043AE"/>
    <w:rsid w:val="0020453D"/>
    <w:rsid w:val="002055E5"/>
    <w:rsid w:val="002059E9"/>
    <w:rsid w:val="0020637A"/>
    <w:rsid w:val="00206B51"/>
    <w:rsid w:val="002100FE"/>
    <w:rsid w:val="00211DEA"/>
    <w:rsid w:val="00211DFA"/>
    <w:rsid w:val="002124E2"/>
    <w:rsid w:val="00214959"/>
    <w:rsid w:val="00214E7F"/>
    <w:rsid w:val="002161B6"/>
    <w:rsid w:val="00221BFC"/>
    <w:rsid w:val="00221CA8"/>
    <w:rsid w:val="00222664"/>
    <w:rsid w:val="00223EAA"/>
    <w:rsid w:val="00225641"/>
    <w:rsid w:val="0022700E"/>
    <w:rsid w:val="00227A58"/>
    <w:rsid w:val="00227E47"/>
    <w:rsid w:val="00227FEB"/>
    <w:rsid w:val="00231EF3"/>
    <w:rsid w:val="00233A8F"/>
    <w:rsid w:val="00233F7C"/>
    <w:rsid w:val="0023510C"/>
    <w:rsid w:val="00235245"/>
    <w:rsid w:val="0023588D"/>
    <w:rsid w:val="00235FD7"/>
    <w:rsid w:val="002368FE"/>
    <w:rsid w:val="00240BDB"/>
    <w:rsid w:val="00244AE4"/>
    <w:rsid w:val="00245FC5"/>
    <w:rsid w:val="002465BD"/>
    <w:rsid w:val="00247172"/>
    <w:rsid w:val="002528CB"/>
    <w:rsid w:val="00252B55"/>
    <w:rsid w:val="002531F4"/>
    <w:rsid w:val="00253819"/>
    <w:rsid w:val="00254390"/>
    <w:rsid w:val="00254ADA"/>
    <w:rsid w:val="0025504C"/>
    <w:rsid w:val="00256143"/>
    <w:rsid w:val="00256E93"/>
    <w:rsid w:val="002616B6"/>
    <w:rsid w:val="002630FA"/>
    <w:rsid w:val="002638BB"/>
    <w:rsid w:val="00264262"/>
    <w:rsid w:val="00265A08"/>
    <w:rsid w:val="00265D1D"/>
    <w:rsid w:val="00265D34"/>
    <w:rsid w:val="00266023"/>
    <w:rsid w:val="00266422"/>
    <w:rsid w:val="00266EF2"/>
    <w:rsid w:val="00266FAE"/>
    <w:rsid w:val="00267267"/>
    <w:rsid w:val="002719E2"/>
    <w:rsid w:val="00272372"/>
    <w:rsid w:val="00272E52"/>
    <w:rsid w:val="002733A8"/>
    <w:rsid w:val="0027393B"/>
    <w:rsid w:val="00275413"/>
    <w:rsid w:val="00276731"/>
    <w:rsid w:val="0027751E"/>
    <w:rsid w:val="00277EC6"/>
    <w:rsid w:val="0028012F"/>
    <w:rsid w:val="00281BC5"/>
    <w:rsid w:val="0028275B"/>
    <w:rsid w:val="00282B46"/>
    <w:rsid w:val="00282BF2"/>
    <w:rsid w:val="002847D1"/>
    <w:rsid w:val="00284F3D"/>
    <w:rsid w:val="00285D9A"/>
    <w:rsid w:val="002903D9"/>
    <w:rsid w:val="002917D8"/>
    <w:rsid w:val="002949A6"/>
    <w:rsid w:val="00295455"/>
    <w:rsid w:val="00297225"/>
    <w:rsid w:val="002A0668"/>
    <w:rsid w:val="002A0A9A"/>
    <w:rsid w:val="002A0FB5"/>
    <w:rsid w:val="002A2E29"/>
    <w:rsid w:val="002A3CB6"/>
    <w:rsid w:val="002A4626"/>
    <w:rsid w:val="002A476F"/>
    <w:rsid w:val="002A4B9B"/>
    <w:rsid w:val="002A52B9"/>
    <w:rsid w:val="002A598C"/>
    <w:rsid w:val="002A5B6B"/>
    <w:rsid w:val="002A6CCE"/>
    <w:rsid w:val="002A796C"/>
    <w:rsid w:val="002B1145"/>
    <w:rsid w:val="002B1712"/>
    <w:rsid w:val="002B17D5"/>
    <w:rsid w:val="002B1B03"/>
    <w:rsid w:val="002B3035"/>
    <w:rsid w:val="002B3C87"/>
    <w:rsid w:val="002B4114"/>
    <w:rsid w:val="002B41BD"/>
    <w:rsid w:val="002B4E29"/>
    <w:rsid w:val="002B535E"/>
    <w:rsid w:val="002B5382"/>
    <w:rsid w:val="002B6B06"/>
    <w:rsid w:val="002B7348"/>
    <w:rsid w:val="002B768E"/>
    <w:rsid w:val="002C0695"/>
    <w:rsid w:val="002C0EE1"/>
    <w:rsid w:val="002C1063"/>
    <w:rsid w:val="002C1705"/>
    <w:rsid w:val="002C183B"/>
    <w:rsid w:val="002C1A3D"/>
    <w:rsid w:val="002C2888"/>
    <w:rsid w:val="002C3004"/>
    <w:rsid w:val="002C51A5"/>
    <w:rsid w:val="002C5D4B"/>
    <w:rsid w:val="002C745D"/>
    <w:rsid w:val="002C788F"/>
    <w:rsid w:val="002D02BB"/>
    <w:rsid w:val="002D0B99"/>
    <w:rsid w:val="002D12CE"/>
    <w:rsid w:val="002D160A"/>
    <w:rsid w:val="002D3901"/>
    <w:rsid w:val="002D57BF"/>
    <w:rsid w:val="002D5955"/>
    <w:rsid w:val="002D5995"/>
    <w:rsid w:val="002D6340"/>
    <w:rsid w:val="002D6EC8"/>
    <w:rsid w:val="002D752A"/>
    <w:rsid w:val="002D7572"/>
    <w:rsid w:val="002E1114"/>
    <w:rsid w:val="002E1386"/>
    <w:rsid w:val="002E13B1"/>
    <w:rsid w:val="002E2A10"/>
    <w:rsid w:val="002E39D0"/>
    <w:rsid w:val="002E4717"/>
    <w:rsid w:val="002E4D88"/>
    <w:rsid w:val="002E4D9C"/>
    <w:rsid w:val="002E6F96"/>
    <w:rsid w:val="002E75E2"/>
    <w:rsid w:val="002F077B"/>
    <w:rsid w:val="002F12F7"/>
    <w:rsid w:val="002F2309"/>
    <w:rsid w:val="002F2B96"/>
    <w:rsid w:val="002F3C3F"/>
    <w:rsid w:val="002F4780"/>
    <w:rsid w:val="002F4E90"/>
    <w:rsid w:val="002F4FDE"/>
    <w:rsid w:val="002F582B"/>
    <w:rsid w:val="002F7051"/>
    <w:rsid w:val="002F7A99"/>
    <w:rsid w:val="002F7BA6"/>
    <w:rsid w:val="002F7DC5"/>
    <w:rsid w:val="003025E0"/>
    <w:rsid w:val="00303779"/>
    <w:rsid w:val="0030409F"/>
    <w:rsid w:val="003044BA"/>
    <w:rsid w:val="00304FB0"/>
    <w:rsid w:val="00305B07"/>
    <w:rsid w:val="00305D89"/>
    <w:rsid w:val="003060B4"/>
    <w:rsid w:val="00306E0C"/>
    <w:rsid w:val="003102C5"/>
    <w:rsid w:val="003126F6"/>
    <w:rsid w:val="00312889"/>
    <w:rsid w:val="003147D5"/>
    <w:rsid w:val="00315C5B"/>
    <w:rsid w:val="00317939"/>
    <w:rsid w:val="00317EE2"/>
    <w:rsid w:val="00320ECD"/>
    <w:rsid w:val="00320FEC"/>
    <w:rsid w:val="00321448"/>
    <w:rsid w:val="003216E9"/>
    <w:rsid w:val="00323FB5"/>
    <w:rsid w:val="00323FB8"/>
    <w:rsid w:val="00323FC0"/>
    <w:rsid w:val="0032402A"/>
    <w:rsid w:val="00324C9E"/>
    <w:rsid w:val="003264DB"/>
    <w:rsid w:val="00326B98"/>
    <w:rsid w:val="00326CBE"/>
    <w:rsid w:val="00326DB4"/>
    <w:rsid w:val="00332081"/>
    <w:rsid w:val="003321D9"/>
    <w:rsid w:val="003323C1"/>
    <w:rsid w:val="00332D92"/>
    <w:rsid w:val="00332F6F"/>
    <w:rsid w:val="00333016"/>
    <w:rsid w:val="00333725"/>
    <w:rsid w:val="00334760"/>
    <w:rsid w:val="00334B24"/>
    <w:rsid w:val="00336EB7"/>
    <w:rsid w:val="00336EDE"/>
    <w:rsid w:val="00337976"/>
    <w:rsid w:val="00337B01"/>
    <w:rsid w:val="00341396"/>
    <w:rsid w:val="00341BB4"/>
    <w:rsid w:val="00341E46"/>
    <w:rsid w:val="00342652"/>
    <w:rsid w:val="00342C64"/>
    <w:rsid w:val="003435B9"/>
    <w:rsid w:val="003467A8"/>
    <w:rsid w:val="00350585"/>
    <w:rsid w:val="00351039"/>
    <w:rsid w:val="00351276"/>
    <w:rsid w:val="0035174F"/>
    <w:rsid w:val="003519A2"/>
    <w:rsid w:val="00351DB8"/>
    <w:rsid w:val="00352328"/>
    <w:rsid w:val="003534C4"/>
    <w:rsid w:val="003536B9"/>
    <w:rsid w:val="00354525"/>
    <w:rsid w:val="00354B96"/>
    <w:rsid w:val="00354D0E"/>
    <w:rsid w:val="00354F10"/>
    <w:rsid w:val="0035602D"/>
    <w:rsid w:val="003575ED"/>
    <w:rsid w:val="00360626"/>
    <w:rsid w:val="00360D2E"/>
    <w:rsid w:val="003616A6"/>
    <w:rsid w:val="00361867"/>
    <w:rsid w:val="0036314A"/>
    <w:rsid w:val="00364130"/>
    <w:rsid w:val="00371FAF"/>
    <w:rsid w:val="00372995"/>
    <w:rsid w:val="00372BB7"/>
    <w:rsid w:val="00372BED"/>
    <w:rsid w:val="00373A4B"/>
    <w:rsid w:val="00374F28"/>
    <w:rsid w:val="0037658B"/>
    <w:rsid w:val="003774A9"/>
    <w:rsid w:val="00377879"/>
    <w:rsid w:val="00377EE8"/>
    <w:rsid w:val="0038033A"/>
    <w:rsid w:val="00382449"/>
    <w:rsid w:val="00382A35"/>
    <w:rsid w:val="00382CA7"/>
    <w:rsid w:val="00382D8D"/>
    <w:rsid w:val="00382F53"/>
    <w:rsid w:val="00383DEF"/>
    <w:rsid w:val="0038446E"/>
    <w:rsid w:val="0038585A"/>
    <w:rsid w:val="0038640A"/>
    <w:rsid w:val="0038668D"/>
    <w:rsid w:val="00390D29"/>
    <w:rsid w:val="003910CC"/>
    <w:rsid w:val="00391176"/>
    <w:rsid w:val="00391DFA"/>
    <w:rsid w:val="0039246F"/>
    <w:rsid w:val="00394AEE"/>
    <w:rsid w:val="00395ECA"/>
    <w:rsid w:val="00396E2D"/>
    <w:rsid w:val="00397283"/>
    <w:rsid w:val="003A217B"/>
    <w:rsid w:val="003A2ED4"/>
    <w:rsid w:val="003A4083"/>
    <w:rsid w:val="003A47E0"/>
    <w:rsid w:val="003A4ADD"/>
    <w:rsid w:val="003A5C39"/>
    <w:rsid w:val="003A62A8"/>
    <w:rsid w:val="003A6784"/>
    <w:rsid w:val="003B114F"/>
    <w:rsid w:val="003B18ED"/>
    <w:rsid w:val="003B2002"/>
    <w:rsid w:val="003B34BA"/>
    <w:rsid w:val="003B3EEF"/>
    <w:rsid w:val="003B418A"/>
    <w:rsid w:val="003B4E2D"/>
    <w:rsid w:val="003B4E61"/>
    <w:rsid w:val="003B5294"/>
    <w:rsid w:val="003B673A"/>
    <w:rsid w:val="003B7097"/>
    <w:rsid w:val="003B7210"/>
    <w:rsid w:val="003B7752"/>
    <w:rsid w:val="003B7D1E"/>
    <w:rsid w:val="003B7EFA"/>
    <w:rsid w:val="003C0203"/>
    <w:rsid w:val="003C09AF"/>
    <w:rsid w:val="003C1392"/>
    <w:rsid w:val="003C1655"/>
    <w:rsid w:val="003C2030"/>
    <w:rsid w:val="003C39E6"/>
    <w:rsid w:val="003C4370"/>
    <w:rsid w:val="003C521B"/>
    <w:rsid w:val="003C5651"/>
    <w:rsid w:val="003C5BA7"/>
    <w:rsid w:val="003C5C69"/>
    <w:rsid w:val="003D39A3"/>
    <w:rsid w:val="003D3EC2"/>
    <w:rsid w:val="003D503B"/>
    <w:rsid w:val="003D6142"/>
    <w:rsid w:val="003D6B1D"/>
    <w:rsid w:val="003D6C7B"/>
    <w:rsid w:val="003D6DE1"/>
    <w:rsid w:val="003D6ED1"/>
    <w:rsid w:val="003D6F05"/>
    <w:rsid w:val="003E0BFA"/>
    <w:rsid w:val="003E15AB"/>
    <w:rsid w:val="003E23E9"/>
    <w:rsid w:val="003E37FE"/>
    <w:rsid w:val="003E3ACA"/>
    <w:rsid w:val="003E3D61"/>
    <w:rsid w:val="003E4625"/>
    <w:rsid w:val="003E5B20"/>
    <w:rsid w:val="003E6131"/>
    <w:rsid w:val="003E62B5"/>
    <w:rsid w:val="003E7265"/>
    <w:rsid w:val="003F50E4"/>
    <w:rsid w:val="003F681A"/>
    <w:rsid w:val="004014FC"/>
    <w:rsid w:val="004018DB"/>
    <w:rsid w:val="004048FF"/>
    <w:rsid w:val="00404F68"/>
    <w:rsid w:val="0040559B"/>
    <w:rsid w:val="00405B3C"/>
    <w:rsid w:val="00406445"/>
    <w:rsid w:val="00406670"/>
    <w:rsid w:val="00406F08"/>
    <w:rsid w:val="00410AEE"/>
    <w:rsid w:val="004127F6"/>
    <w:rsid w:val="00413210"/>
    <w:rsid w:val="00413BD3"/>
    <w:rsid w:val="00416923"/>
    <w:rsid w:val="00416AC4"/>
    <w:rsid w:val="00417B58"/>
    <w:rsid w:val="00417F3B"/>
    <w:rsid w:val="004227E1"/>
    <w:rsid w:val="004229DA"/>
    <w:rsid w:val="00424D7B"/>
    <w:rsid w:val="00426524"/>
    <w:rsid w:val="0042682F"/>
    <w:rsid w:val="00426F3B"/>
    <w:rsid w:val="00427BE5"/>
    <w:rsid w:val="00427BEC"/>
    <w:rsid w:val="00427EDD"/>
    <w:rsid w:val="004317D2"/>
    <w:rsid w:val="004326B6"/>
    <w:rsid w:val="0043295E"/>
    <w:rsid w:val="004334AB"/>
    <w:rsid w:val="00433FF6"/>
    <w:rsid w:val="004345E8"/>
    <w:rsid w:val="00435670"/>
    <w:rsid w:val="00435D20"/>
    <w:rsid w:val="0043756A"/>
    <w:rsid w:val="004406DE"/>
    <w:rsid w:val="00440E3A"/>
    <w:rsid w:val="00441457"/>
    <w:rsid w:val="00441D3F"/>
    <w:rsid w:val="00443742"/>
    <w:rsid w:val="00445BC1"/>
    <w:rsid w:val="00446F11"/>
    <w:rsid w:val="00450276"/>
    <w:rsid w:val="0045168E"/>
    <w:rsid w:val="00451D80"/>
    <w:rsid w:val="004521DB"/>
    <w:rsid w:val="004538C5"/>
    <w:rsid w:val="00453AD9"/>
    <w:rsid w:val="00453F29"/>
    <w:rsid w:val="004544DD"/>
    <w:rsid w:val="004549FC"/>
    <w:rsid w:val="00455379"/>
    <w:rsid w:val="00455908"/>
    <w:rsid w:val="00455D55"/>
    <w:rsid w:val="0045619C"/>
    <w:rsid w:val="00457448"/>
    <w:rsid w:val="00457A36"/>
    <w:rsid w:val="004605A2"/>
    <w:rsid w:val="00462428"/>
    <w:rsid w:val="004636D7"/>
    <w:rsid w:val="00465CF8"/>
    <w:rsid w:val="00466FBF"/>
    <w:rsid w:val="00467F96"/>
    <w:rsid w:val="004717D0"/>
    <w:rsid w:val="004720C5"/>
    <w:rsid w:val="00472D7B"/>
    <w:rsid w:val="00472DE6"/>
    <w:rsid w:val="00473DF8"/>
    <w:rsid w:val="0047403A"/>
    <w:rsid w:val="00475358"/>
    <w:rsid w:val="0047554A"/>
    <w:rsid w:val="00475DBA"/>
    <w:rsid w:val="00476EEC"/>
    <w:rsid w:val="00480F81"/>
    <w:rsid w:val="00480FCF"/>
    <w:rsid w:val="0048182A"/>
    <w:rsid w:val="00482920"/>
    <w:rsid w:val="0048374B"/>
    <w:rsid w:val="00483E78"/>
    <w:rsid w:val="004849BC"/>
    <w:rsid w:val="00486C98"/>
    <w:rsid w:val="0049009B"/>
    <w:rsid w:val="0049044F"/>
    <w:rsid w:val="00490A09"/>
    <w:rsid w:val="00490A2D"/>
    <w:rsid w:val="00490CE1"/>
    <w:rsid w:val="00490EE3"/>
    <w:rsid w:val="00493413"/>
    <w:rsid w:val="00493B49"/>
    <w:rsid w:val="00493BDC"/>
    <w:rsid w:val="00494EAC"/>
    <w:rsid w:val="00495AD3"/>
    <w:rsid w:val="00495E9D"/>
    <w:rsid w:val="00496ABD"/>
    <w:rsid w:val="004A2C75"/>
    <w:rsid w:val="004A2CC5"/>
    <w:rsid w:val="004A4AE0"/>
    <w:rsid w:val="004A4B7C"/>
    <w:rsid w:val="004A4FC8"/>
    <w:rsid w:val="004A727F"/>
    <w:rsid w:val="004B07CF"/>
    <w:rsid w:val="004B0877"/>
    <w:rsid w:val="004B25C2"/>
    <w:rsid w:val="004B2E82"/>
    <w:rsid w:val="004B3776"/>
    <w:rsid w:val="004B42F0"/>
    <w:rsid w:val="004B4839"/>
    <w:rsid w:val="004B6CD8"/>
    <w:rsid w:val="004B7657"/>
    <w:rsid w:val="004C0802"/>
    <w:rsid w:val="004C12EB"/>
    <w:rsid w:val="004C3681"/>
    <w:rsid w:val="004C4083"/>
    <w:rsid w:val="004C4EF1"/>
    <w:rsid w:val="004C565B"/>
    <w:rsid w:val="004C5789"/>
    <w:rsid w:val="004D0DCE"/>
    <w:rsid w:val="004D1B48"/>
    <w:rsid w:val="004D495D"/>
    <w:rsid w:val="004D67D7"/>
    <w:rsid w:val="004D7BF7"/>
    <w:rsid w:val="004E1526"/>
    <w:rsid w:val="004E3DFA"/>
    <w:rsid w:val="004E43AC"/>
    <w:rsid w:val="004E462B"/>
    <w:rsid w:val="004E4B4F"/>
    <w:rsid w:val="004E50D1"/>
    <w:rsid w:val="004E6B6E"/>
    <w:rsid w:val="004E7083"/>
    <w:rsid w:val="004E77C1"/>
    <w:rsid w:val="004E7BA1"/>
    <w:rsid w:val="004E7C1E"/>
    <w:rsid w:val="004F1339"/>
    <w:rsid w:val="004F1815"/>
    <w:rsid w:val="004F20F3"/>
    <w:rsid w:val="004F2648"/>
    <w:rsid w:val="004F2708"/>
    <w:rsid w:val="004F2A57"/>
    <w:rsid w:val="004F3D82"/>
    <w:rsid w:val="004F5D16"/>
    <w:rsid w:val="004F5E29"/>
    <w:rsid w:val="004F72FA"/>
    <w:rsid w:val="004F7338"/>
    <w:rsid w:val="0050073A"/>
    <w:rsid w:val="00500752"/>
    <w:rsid w:val="00500B4D"/>
    <w:rsid w:val="005012AB"/>
    <w:rsid w:val="005018E9"/>
    <w:rsid w:val="00502704"/>
    <w:rsid w:val="00502E7B"/>
    <w:rsid w:val="005042AF"/>
    <w:rsid w:val="00504586"/>
    <w:rsid w:val="005057CA"/>
    <w:rsid w:val="005058C6"/>
    <w:rsid w:val="00507565"/>
    <w:rsid w:val="00510615"/>
    <w:rsid w:val="00510D85"/>
    <w:rsid w:val="00510DF5"/>
    <w:rsid w:val="00510E8D"/>
    <w:rsid w:val="00510FF3"/>
    <w:rsid w:val="00512597"/>
    <w:rsid w:val="00512CF5"/>
    <w:rsid w:val="00513051"/>
    <w:rsid w:val="00513B89"/>
    <w:rsid w:val="00513DBF"/>
    <w:rsid w:val="00514B07"/>
    <w:rsid w:val="00515028"/>
    <w:rsid w:val="0051583D"/>
    <w:rsid w:val="0051590B"/>
    <w:rsid w:val="00515E21"/>
    <w:rsid w:val="005167CE"/>
    <w:rsid w:val="0051688B"/>
    <w:rsid w:val="00522191"/>
    <w:rsid w:val="005241ED"/>
    <w:rsid w:val="005307E2"/>
    <w:rsid w:val="00530F4B"/>
    <w:rsid w:val="005311EF"/>
    <w:rsid w:val="00531665"/>
    <w:rsid w:val="00533097"/>
    <w:rsid w:val="005334A1"/>
    <w:rsid w:val="005336CB"/>
    <w:rsid w:val="0053420A"/>
    <w:rsid w:val="00534339"/>
    <w:rsid w:val="005345A2"/>
    <w:rsid w:val="00534616"/>
    <w:rsid w:val="00534E1E"/>
    <w:rsid w:val="00536D5D"/>
    <w:rsid w:val="00536E9E"/>
    <w:rsid w:val="00537E16"/>
    <w:rsid w:val="005424FD"/>
    <w:rsid w:val="0054341C"/>
    <w:rsid w:val="00547C13"/>
    <w:rsid w:val="005510A1"/>
    <w:rsid w:val="00551F69"/>
    <w:rsid w:val="00555292"/>
    <w:rsid w:val="005558DA"/>
    <w:rsid w:val="0055592C"/>
    <w:rsid w:val="00555FBF"/>
    <w:rsid w:val="00556276"/>
    <w:rsid w:val="00556830"/>
    <w:rsid w:val="00557D26"/>
    <w:rsid w:val="005601E6"/>
    <w:rsid w:val="00561E32"/>
    <w:rsid w:val="00562373"/>
    <w:rsid w:val="005624B8"/>
    <w:rsid w:val="005624E2"/>
    <w:rsid w:val="005635EF"/>
    <w:rsid w:val="005638BB"/>
    <w:rsid w:val="00564433"/>
    <w:rsid w:val="00564536"/>
    <w:rsid w:val="005655B5"/>
    <w:rsid w:val="00565A84"/>
    <w:rsid w:val="005673CA"/>
    <w:rsid w:val="00571886"/>
    <w:rsid w:val="005727E4"/>
    <w:rsid w:val="00573740"/>
    <w:rsid w:val="005752D7"/>
    <w:rsid w:val="00575EA7"/>
    <w:rsid w:val="0057613F"/>
    <w:rsid w:val="005765A1"/>
    <w:rsid w:val="00576BAE"/>
    <w:rsid w:val="00580946"/>
    <w:rsid w:val="00582833"/>
    <w:rsid w:val="00582DA3"/>
    <w:rsid w:val="00584DEB"/>
    <w:rsid w:val="00585445"/>
    <w:rsid w:val="00585B71"/>
    <w:rsid w:val="0059010B"/>
    <w:rsid w:val="00590D66"/>
    <w:rsid w:val="005921B1"/>
    <w:rsid w:val="00592FC0"/>
    <w:rsid w:val="00593FB4"/>
    <w:rsid w:val="0059529E"/>
    <w:rsid w:val="005953BC"/>
    <w:rsid w:val="0059594C"/>
    <w:rsid w:val="00596668"/>
    <w:rsid w:val="00596F71"/>
    <w:rsid w:val="00597B9F"/>
    <w:rsid w:val="005A156B"/>
    <w:rsid w:val="005A1D1D"/>
    <w:rsid w:val="005A35D9"/>
    <w:rsid w:val="005A3B18"/>
    <w:rsid w:val="005A4709"/>
    <w:rsid w:val="005A50E3"/>
    <w:rsid w:val="005A5826"/>
    <w:rsid w:val="005A659E"/>
    <w:rsid w:val="005B0360"/>
    <w:rsid w:val="005B0DB7"/>
    <w:rsid w:val="005B0EF5"/>
    <w:rsid w:val="005B10A3"/>
    <w:rsid w:val="005B364E"/>
    <w:rsid w:val="005B424D"/>
    <w:rsid w:val="005B5264"/>
    <w:rsid w:val="005B52AE"/>
    <w:rsid w:val="005B5751"/>
    <w:rsid w:val="005B611E"/>
    <w:rsid w:val="005B7083"/>
    <w:rsid w:val="005B7F57"/>
    <w:rsid w:val="005C08FD"/>
    <w:rsid w:val="005C191A"/>
    <w:rsid w:val="005C1A35"/>
    <w:rsid w:val="005C29D1"/>
    <w:rsid w:val="005C2DBF"/>
    <w:rsid w:val="005C4686"/>
    <w:rsid w:val="005C490F"/>
    <w:rsid w:val="005C5F4A"/>
    <w:rsid w:val="005C66E0"/>
    <w:rsid w:val="005C713F"/>
    <w:rsid w:val="005D1BA4"/>
    <w:rsid w:val="005D4264"/>
    <w:rsid w:val="005D4A29"/>
    <w:rsid w:val="005D5B11"/>
    <w:rsid w:val="005D63F5"/>
    <w:rsid w:val="005D6DF2"/>
    <w:rsid w:val="005D70BA"/>
    <w:rsid w:val="005E02E1"/>
    <w:rsid w:val="005E0A6E"/>
    <w:rsid w:val="005E1A70"/>
    <w:rsid w:val="005E265E"/>
    <w:rsid w:val="005E29C1"/>
    <w:rsid w:val="005E6E64"/>
    <w:rsid w:val="005F2B4F"/>
    <w:rsid w:val="005F40DF"/>
    <w:rsid w:val="005F4801"/>
    <w:rsid w:val="005F4AD7"/>
    <w:rsid w:val="005F5361"/>
    <w:rsid w:val="005F5549"/>
    <w:rsid w:val="005F5D98"/>
    <w:rsid w:val="005F6313"/>
    <w:rsid w:val="005F637E"/>
    <w:rsid w:val="005F6AC0"/>
    <w:rsid w:val="005F7209"/>
    <w:rsid w:val="00600769"/>
    <w:rsid w:val="00601160"/>
    <w:rsid w:val="0060343A"/>
    <w:rsid w:val="00605E65"/>
    <w:rsid w:val="00606565"/>
    <w:rsid w:val="00606D15"/>
    <w:rsid w:val="00607880"/>
    <w:rsid w:val="00610422"/>
    <w:rsid w:val="00611866"/>
    <w:rsid w:val="00611A87"/>
    <w:rsid w:val="0061212B"/>
    <w:rsid w:val="006132D6"/>
    <w:rsid w:val="006133ED"/>
    <w:rsid w:val="00614B9C"/>
    <w:rsid w:val="00614C11"/>
    <w:rsid w:val="00614D71"/>
    <w:rsid w:val="006154B2"/>
    <w:rsid w:val="0061632A"/>
    <w:rsid w:val="00616BD8"/>
    <w:rsid w:val="0061728E"/>
    <w:rsid w:val="00620E58"/>
    <w:rsid w:val="00622D8D"/>
    <w:rsid w:val="00623150"/>
    <w:rsid w:val="00623677"/>
    <w:rsid w:val="00623704"/>
    <w:rsid w:val="0062418A"/>
    <w:rsid w:val="0062773C"/>
    <w:rsid w:val="00627821"/>
    <w:rsid w:val="00627EE1"/>
    <w:rsid w:val="0063030E"/>
    <w:rsid w:val="00630599"/>
    <w:rsid w:val="00630A13"/>
    <w:rsid w:val="0063123F"/>
    <w:rsid w:val="00631466"/>
    <w:rsid w:val="006314BE"/>
    <w:rsid w:val="006335A0"/>
    <w:rsid w:val="00633CD3"/>
    <w:rsid w:val="00633EB1"/>
    <w:rsid w:val="0063475C"/>
    <w:rsid w:val="00635D9B"/>
    <w:rsid w:val="00637291"/>
    <w:rsid w:val="00637B2E"/>
    <w:rsid w:val="00640FA2"/>
    <w:rsid w:val="00641E90"/>
    <w:rsid w:val="00642132"/>
    <w:rsid w:val="00642CC2"/>
    <w:rsid w:val="00643608"/>
    <w:rsid w:val="00647772"/>
    <w:rsid w:val="00647BCA"/>
    <w:rsid w:val="00650CAE"/>
    <w:rsid w:val="00651827"/>
    <w:rsid w:val="00654E2A"/>
    <w:rsid w:val="00654EF8"/>
    <w:rsid w:val="006567AC"/>
    <w:rsid w:val="00656FA4"/>
    <w:rsid w:val="006572FF"/>
    <w:rsid w:val="006603F1"/>
    <w:rsid w:val="006606E7"/>
    <w:rsid w:val="00661C3C"/>
    <w:rsid w:val="006647A2"/>
    <w:rsid w:val="00665569"/>
    <w:rsid w:val="006659F8"/>
    <w:rsid w:val="00666BAF"/>
    <w:rsid w:val="00666CC4"/>
    <w:rsid w:val="0067014F"/>
    <w:rsid w:val="0067020C"/>
    <w:rsid w:val="00670216"/>
    <w:rsid w:val="00670642"/>
    <w:rsid w:val="00671651"/>
    <w:rsid w:val="0067177B"/>
    <w:rsid w:val="00673127"/>
    <w:rsid w:val="00673A67"/>
    <w:rsid w:val="00674FCA"/>
    <w:rsid w:val="00674FD6"/>
    <w:rsid w:val="0067622D"/>
    <w:rsid w:val="00676A28"/>
    <w:rsid w:val="0067718E"/>
    <w:rsid w:val="006772C1"/>
    <w:rsid w:val="0067796A"/>
    <w:rsid w:val="006804A1"/>
    <w:rsid w:val="00681B8A"/>
    <w:rsid w:val="00683C39"/>
    <w:rsid w:val="00683F1F"/>
    <w:rsid w:val="00684031"/>
    <w:rsid w:val="0068415A"/>
    <w:rsid w:val="006860F3"/>
    <w:rsid w:val="006867DA"/>
    <w:rsid w:val="00687E6B"/>
    <w:rsid w:val="00691414"/>
    <w:rsid w:val="00691DF2"/>
    <w:rsid w:val="00692280"/>
    <w:rsid w:val="00692F62"/>
    <w:rsid w:val="0069409D"/>
    <w:rsid w:val="00694556"/>
    <w:rsid w:val="00694905"/>
    <w:rsid w:val="00694E9B"/>
    <w:rsid w:val="00697B0F"/>
    <w:rsid w:val="006A12A7"/>
    <w:rsid w:val="006A175B"/>
    <w:rsid w:val="006A32C0"/>
    <w:rsid w:val="006A333E"/>
    <w:rsid w:val="006A5B06"/>
    <w:rsid w:val="006A6878"/>
    <w:rsid w:val="006A694F"/>
    <w:rsid w:val="006A6A07"/>
    <w:rsid w:val="006A6BE5"/>
    <w:rsid w:val="006A7104"/>
    <w:rsid w:val="006A7AD2"/>
    <w:rsid w:val="006B0ACE"/>
    <w:rsid w:val="006B128C"/>
    <w:rsid w:val="006B1693"/>
    <w:rsid w:val="006B23C7"/>
    <w:rsid w:val="006B2C35"/>
    <w:rsid w:val="006B2EFC"/>
    <w:rsid w:val="006B31A2"/>
    <w:rsid w:val="006B5308"/>
    <w:rsid w:val="006B6D46"/>
    <w:rsid w:val="006B7B9B"/>
    <w:rsid w:val="006B7FA3"/>
    <w:rsid w:val="006B7FD1"/>
    <w:rsid w:val="006C1ABD"/>
    <w:rsid w:val="006C26D3"/>
    <w:rsid w:val="006C463F"/>
    <w:rsid w:val="006C4D83"/>
    <w:rsid w:val="006C5863"/>
    <w:rsid w:val="006C63DE"/>
    <w:rsid w:val="006C63E3"/>
    <w:rsid w:val="006C6520"/>
    <w:rsid w:val="006C6C92"/>
    <w:rsid w:val="006D278E"/>
    <w:rsid w:val="006D2BE3"/>
    <w:rsid w:val="006D3BDA"/>
    <w:rsid w:val="006D4522"/>
    <w:rsid w:val="006D4B48"/>
    <w:rsid w:val="006D515F"/>
    <w:rsid w:val="006D51A8"/>
    <w:rsid w:val="006D7FCB"/>
    <w:rsid w:val="006E2084"/>
    <w:rsid w:val="006E2D78"/>
    <w:rsid w:val="006E3BDA"/>
    <w:rsid w:val="006E4A51"/>
    <w:rsid w:val="006E4AF4"/>
    <w:rsid w:val="006E646D"/>
    <w:rsid w:val="006F05BC"/>
    <w:rsid w:val="006F09D1"/>
    <w:rsid w:val="006F3B80"/>
    <w:rsid w:val="006F3E9C"/>
    <w:rsid w:val="006F4602"/>
    <w:rsid w:val="006F4663"/>
    <w:rsid w:val="006F477C"/>
    <w:rsid w:val="006F538F"/>
    <w:rsid w:val="006F5B4D"/>
    <w:rsid w:val="006F5E9A"/>
    <w:rsid w:val="006F70AF"/>
    <w:rsid w:val="0070350B"/>
    <w:rsid w:val="0070462C"/>
    <w:rsid w:val="007048C3"/>
    <w:rsid w:val="00706904"/>
    <w:rsid w:val="00707585"/>
    <w:rsid w:val="007101C5"/>
    <w:rsid w:val="0071155F"/>
    <w:rsid w:val="00712658"/>
    <w:rsid w:val="00712DA9"/>
    <w:rsid w:val="00713725"/>
    <w:rsid w:val="00713BFE"/>
    <w:rsid w:val="0071435A"/>
    <w:rsid w:val="0071463F"/>
    <w:rsid w:val="0071537B"/>
    <w:rsid w:val="00715399"/>
    <w:rsid w:val="00715B61"/>
    <w:rsid w:val="00716197"/>
    <w:rsid w:val="00717F09"/>
    <w:rsid w:val="00723EE4"/>
    <w:rsid w:val="00726166"/>
    <w:rsid w:val="00726483"/>
    <w:rsid w:val="00730995"/>
    <w:rsid w:val="00730AEC"/>
    <w:rsid w:val="00731699"/>
    <w:rsid w:val="007316FF"/>
    <w:rsid w:val="00731C0A"/>
    <w:rsid w:val="00731F48"/>
    <w:rsid w:val="00732438"/>
    <w:rsid w:val="00734B8E"/>
    <w:rsid w:val="007352AD"/>
    <w:rsid w:val="007352B4"/>
    <w:rsid w:val="00735675"/>
    <w:rsid w:val="00736F8B"/>
    <w:rsid w:val="007377FE"/>
    <w:rsid w:val="00741C11"/>
    <w:rsid w:val="00741E36"/>
    <w:rsid w:val="007422F1"/>
    <w:rsid w:val="00743393"/>
    <w:rsid w:val="007438B4"/>
    <w:rsid w:val="00743C4C"/>
    <w:rsid w:val="007452A2"/>
    <w:rsid w:val="00745BC5"/>
    <w:rsid w:val="00746107"/>
    <w:rsid w:val="007467B8"/>
    <w:rsid w:val="00747A1F"/>
    <w:rsid w:val="00750379"/>
    <w:rsid w:val="00750830"/>
    <w:rsid w:val="00750EC4"/>
    <w:rsid w:val="00754128"/>
    <w:rsid w:val="007555A7"/>
    <w:rsid w:val="00755D04"/>
    <w:rsid w:val="0075731A"/>
    <w:rsid w:val="007602CA"/>
    <w:rsid w:val="00762853"/>
    <w:rsid w:val="00762FB7"/>
    <w:rsid w:val="0076301B"/>
    <w:rsid w:val="007638AD"/>
    <w:rsid w:val="00763B75"/>
    <w:rsid w:val="00764984"/>
    <w:rsid w:val="00764D01"/>
    <w:rsid w:val="007656E5"/>
    <w:rsid w:val="00765EFE"/>
    <w:rsid w:val="00766A11"/>
    <w:rsid w:val="00773350"/>
    <w:rsid w:val="00773CE0"/>
    <w:rsid w:val="007740E0"/>
    <w:rsid w:val="0077465E"/>
    <w:rsid w:val="00775275"/>
    <w:rsid w:val="0077619D"/>
    <w:rsid w:val="00777F5F"/>
    <w:rsid w:val="00780CF0"/>
    <w:rsid w:val="007810B7"/>
    <w:rsid w:val="00781DF4"/>
    <w:rsid w:val="0078229B"/>
    <w:rsid w:val="00784492"/>
    <w:rsid w:val="007846B8"/>
    <w:rsid w:val="00784D11"/>
    <w:rsid w:val="00786405"/>
    <w:rsid w:val="00786B95"/>
    <w:rsid w:val="00787B78"/>
    <w:rsid w:val="00787CAB"/>
    <w:rsid w:val="00790154"/>
    <w:rsid w:val="00790A0A"/>
    <w:rsid w:val="00791497"/>
    <w:rsid w:val="00792285"/>
    <w:rsid w:val="007929A4"/>
    <w:rsid w:val="00792F28"/>
    <w:rsid w:val="00794999"/>
    <w:rsid w:val="00794BFF"/>
    <w:rsid w:val="007954CC"/>
    <w:rsid w:val="007958F8"/>
    <w:rsid w:val="0079644D"/>
    <w:rsid w:val="00796677"/>
    <w:rsid w:val="00796C48"/>
    <w:rsid w:val="00797D49"/>
    <w:rsid w:val="007A3BF6"/>
    <w:rsid w:val="007A3D34"/>
    <w:rsid w:val="007A4089"/>
    <w:rsid w:val="007A445F"/>
    <w:rsid w:val="007A4E16"/>
    <w:rsid w:val="007A4EBF"/>
    <w:rsid w:val="007A5E28"/>
    <w:rsid w:val="007A63EB"/>
    <w:rsid w:val="007B04A1"/>
    <w:rsid w:val="007B0967"/>
    <w:rsid w:val="007B1412"/>
    <w:rsid w:val="007B166E"/>
    <w:rsid w:val="007B17F6"/>
    <w:rsid w:val="007B289A"/>
    <w:rsid w:val="007B293B"/>
    <w:rsid w:val="007B3A67"/>
    <w:rsid w:val="007B4BD1"/>
    <w:rsid w:val="007B5696"/>
    <w:rsid w:val="007B6474"/>
    <w:rsid w:val="007B6500"/>
    <w:rsid w:val="007B6EB0"/>
    <w:rsid w:val="007B79DD"/>
    <w:rsid w:val="007B7A3B"/>
    <w:rsid w:val="007C0C66"/>
    <w:rsid w:val="007C1653"/>
    <w:rsid w:val="007C2293"/>
    <w:rsid w:val="007C3E33"/>
    <w:rsid w:val="007C53F5"/>
    <w:rsid w:val="007C5EB8"/>
    <w:rsid w:val="007C6F0E"/>
    <w:rsid w:val="007C6FFF"/>
    <w:rsid w:val="007C754E"/>
    <w:rsid w:val="007D0A9C"/>
    <w:rsid w:val="007D0AE5"/>
    <w:rsid w:val="007D1765"/>
    <w:rsid w:val="007D325A"/>
    <w:rsid w:val="007D3644"/>
    <w:rsid w:val="007D3B97"/>
    <w:rsid w:val="007D4075"/>
    <w:rsid w:val="007D4765"/>
    <w:rsid w:val="007D49DF"/>
    <w:rsid w:val="007D4A01"/>
    <w:rsid w:val="007D4AFD"/>
    <w:rsid w:val="007D4B25"/>
    <w:rsid w:val="007D4F4F"/>
    <w:rsid w:val="007D5199"/>
    <w:rsid w:val="007D73E5"/>
    <w:rsid w:val="007D76DA"/>
    <w:rsid w:val="007D78F1"/>
    <w:rsid w:val="007E01D2"/>
    <w:rsid w:val="007E0B69"/>
    <w:rsid w:val="007E26E5"/>
    <w:rsid w:val="007E2752"/>
    <w:rsid w:val="007E3A55"/>
    <w:rsid w:val="007E4305"/>
    <w:rsid w:val="007E4547"/>
    <w:rsid w:val="007E4D48"/>
    <w:rsid w:val="007E5A06"/>
    <w:rsid w:val="007E5B75"/>
    <w:rsid w:val="007E65ED"/>
    <w:rsid w:val="007E688C"/>
    <w:rsid w:val="007F171A"/>
    <w:rsid w:val="007F1964"/>
    <w:rsid w:val="007F2A1B"/>
    <w:rsid w:val="007F2A8C"/>
    <w:rsid w:val="007F3F96"/>
    <w:rsid w:val="007F4A29"/>
    <w:rsid w:val="007F5CBD"/>
    <w:rsid w:val="007F619F"/>
    <w:rsid w:val="007F7911"/>
    <w:rsid w:val="00800771"/>
    <w:rsid w:val="008011C8"/>
    <w:rsid w:val="008018F0"/>
    <w:rsid w:val="00802291"/>
    <w:rsid w:val="00802C78"/>
    <w:rsid w:val="00803DEB"/>
    <w:rsid w:val="00804662"/>
    <w:rsid w:val="00804EB6"/>
    <w:rsid w:val="00805A1C"/>
    <w:rsid w:val="00806667"/>
    <w:rsid w:val="00806AB7"/>
    <w:rsid w:val="00806F03"/>
    <w:rsid w:val="00807824"/>
    <w:rsid w:val="00807D45"/>
    <w:rsid w:val="008117EC"/>
    <w:rsid w:val="008119F9"/>
    <w:rsid w:val="00811CB2"/>
    <w:rsid w:val="00812119"/>
    <w:rsid w:val="00812CAA"/>
    <w:rsid w:val="00812E60"/>
    <w:rsid w:val="00813FAD"/>
    <w:rsid w:val="00815837"/>
    <w:rsid w:val="00817F11"/>
    <w:rsid w:val="00820234"/>
    <w:rsid w:val="0082032B"/>
    <w:rsid w:val="008204B0"/>
    <w:rsid w:val="00820727"/>
    <w:rsid w:val="0082093F"/>
    <w:rsid w:val="00821BD4"/>
    <w:rsid w:val="0082258D"/>
    <w:rsid w:val="008228A8"/>
    <w:rsid w:val="00823ACA"/>
    <w:rsid w:val="00824EA9"/>
    <w:rsid w:val="00826536"/>
    <w:rsid w:val="00827F86"/>
    <w:rsid w:val="0083046C"/>
    <w:rsid w:val="008317B2"/>
    <w:rsid w:val="00831EB4"/>
    <w:rsid w:val="008322B1"/>
    <w:rsid w:val="008323D1"/>
    <w:rsid w:val="00833D06"/>
    <w:rsid w:val="00833EC8"/>
    <w:rsid w:val="00834729"/>
    <w:rsid w:val="00834920"/>
    <w:rsid w:val="00834A37"/>
    <w:rsid w:val="008351C8"/>
    <w:rsid w:val="00835E26"/>
    <w:rsid w:val="00836341"/>
    <w:rsid w:val="008411F9"/>
    <w:rsid w:val="00842488"/>
    <w:rsid w:val="008428EE"/>
    <w:rsid w:val="00842EC2"/>
    <w:rsid w:val="00843425"/>
    <w:rsid w:val="0084586E"/>
    <w:rsid w:val="008459B3"/>
    <w:rsid w:val="00846880"/>
    <w:rsid w:val="0085095E"/>
    <w:rsid w:val="00850DCE"/>
    <w:rsid w:val="008513A9"/>
    <w:rsid w:val="008519CD"/>
    <w:rsid w:val="00853609"/>
    <w:rsid w:val="00853FD5"/>
    <w:rsid w:val="00854722"/>
    <w:rsid w:val="00856C94"/>
    <w:rsid w:val="00856D61"/>
    <w:rsid w:val="00857160"/>
    <w:rsid w:val="008601EB"/>
    <w:rsid w:val="00862B9F"/>
    <w:rsid w:val="008639A8"/>
    <w:rsid w:val="008640DF"/>
    <w:rsid w:val="00864EA5"/>
    <w:rsid w:val="00865EDA"/>
    <w:rsid w:val="0086618B"/>
    <w:rsid w:val="0087013B"/>
    <w:rsid w:val="00871E2A"/>
    <w:rsid w:val="00871F2B"/>
    <w:rsid w:val="00872B66"/>
    <w:rsid w:val="00872EA2"/>
    <w:rsid w:val="008730DF"/>
    <w:rsid w:val="00873928"/>
    <w:rsid w:val="00873DC7"/>
    <w:rsid w:val="0087443E"/>
    <w:rsid w:val="00875D1B"/>
    <w:rsid w:val="0087763F"/>
    <w:rsid w:val="008777FA"/>
    <w:rsid w:val="008801C0"/>
    <w:rsid w:val="008804B6"/>
    <w:rsid w:val="00880633"/>
    <w:rsid w:val="0088271A"/>
    <w:rsid w:val="00883D59"/>
    <w:rsid w:val="00883E43"/>
    <w:rsid w:val="008851AF"/>
    <w:rsid w:val="00885DE8"/>
    <w:rsid w:val="00885F82"/>
    <w:rsid w:val="0088641D"/>
    <w:rsid w:val="008868F1"/>
    <w:rsid w:val="00886ADE"/>
    <w:rsid w:val="00887633"/>
    <w:rsid w:val="008876B0"/>
    <w:rsid w:val="0089081E"/>
    <w:rsid w:val="008921DB"/>
    <w:rsid w:val="00892ACC"/>
    <w:rsid w:val="00892C51"/>
    <w:rsid w:val="00892F2D"/>
    <w:rsid w:val="00892F35"/>
    <w:rsid w:val="0089375F"/>
    <w:rsid w:val="00894AD0"/>
    <w:rsid w:val="008964E4"/>
    <w:rsid w:val="008974F7"/>
    <w:rsid w:val="008A0A29"/>
    <w:rsid w:val="008A2E07"/>
    <w:rsid w:val="008A3C4B"/>
    <w:rsid w:val="008A3D2F"/>
    <w:rsid w:val="008A4BA6"/>
    <w:rsid w:val="008A4CBF"/>
    <w:rsid w:val="008A56CA"/>
    <w:rsid w:val="008A5A49"/>
    <w:rsid w:val="008A6AD0"/>
    <w:rsid w:val="008B0F64"/>
    <w:rsid w:val="008B55DA"/>
    <w:rsid w:val="008B55DB"/>
    <w:rsid w:val="008B6A17"/>
    <w:rsid w:val="008B71C0"/>
    <w:rsid w:val="008C01D3"/>
    <w:rsid w:val="008C0440"/>
    <w:rsid w:val="008C0639"/>
    <w:rsid w:val="008C0C7F"/>
    <w:rsid w:val="008C1026"/>
    <w:rsid w:val="008C1E42"/>
    <w:rsid w:val="008C243A"/>
    <w:rsid w:val="008C267D"/>
    <w:rsid w:val="008C284C"/>
    <w:rsid w:val="008C3792"/>
    <w:rsid w:val="008C3958"/>
    <w:rsid w:val="008C6B1A"/>
    <w:rsid w:val="008C7D48"/>
    <w:rsid w:val="008C7EAC"/>
    <w:rsid w:val="008D0275"/>
    <w:rsid w:val="008D04FF"/>
    <w:rsid w:val="008D1188"/>
    <w:rsid w:val="008D2227"/>
    <w:rsid w:val="008D26C3"/>
    <w:rsid w:val="008D2D68"/>
    <w:rsid w:val="008D3818"/>
    <w:rsid w:val="008D56C8"/>
    <w:rsid w:val="008D5C71"/>
    <w:rsid w:val="008D6758"/>
    <w:rsid w:val="008D772B"/>
    <w:rsid w:val="008E02B0"/>
    <w:rsid w:val="008E0A49"/>
    <w:rsid w:val="008E2979"/>
    <w:rsid w:val="008E2EDC"/>
    <w:rsid w:val="008E39C8"/>
    <w:rsid w:val="008E4CF9"/>
    <w:rsid w:val="008E5194"/>
    <w:rsid w:val="008E53BD"/>
    <w:rsid w:val="008E548E"/>
    <w:rsid w:val="008E662C"/>
    <w:rsid w:val="008E68AA"/>
    <w:rsid w:val="008F2158"/>
    <w:rsid w:val="008F35F4"/>
    <w:rsid w:val="008F380B"/>
    <w:rsid w:val="008F4EEA"/>
    <w:rsid w:val="008F55D4"/>
    <w:rsid w:val="008F5CC9"/>
    <w:rsid w:val="008F7550"/>
    <w:rsid w:val="0090215A"/>
    <w:rsid w:val="009021D4"/>
    <w:rsid w:val="0090269C"/>
    <w:rsid w:val="009035FA"/>
    <w:rsid w:val="0091087A"/>
    <w:rsid w:val="009116C3"/>
    <w:rsid w:val="009136E1"/>
    <w:rsid w:val="00914593"/>
    <w:rsid w:val="009146E2"/>
    <w:rsid w:val="00914BB0"/>
    <w:rsid w:val="00914D65"/>
    <w:rsid w:val="009164C2"/>
    <w:rsid w:val="00916B71"/>
    <w:rsid w:val="00917DAD"/>
    <w:rsid w:val="00921731"/>
    <w:rsid w:val="00923E24"/>
    <w:rsid w:val="009243E5"/>
    <w:rsid w:val="00924CFD"/>
    <w:rsid w:val="00925B43"/>
    <w:rsid w:val="00925F78"/>
    <w:rsid w:val="00926965"/>
    <w:rsid w:val="00933811"/>
    <w:rsid w:val="00935EB3"/>
    <w:rsid w:val="00937FBB"/>
    <w:rsid w:val="0094227E"/>
    <w:rsid w:val="00944AF6"/>
    <w:rsid w:val="00947AF8"/>
    <w:rsid w:val="00947B3A"/>
    <w:rsid w:val="00950FA4"/>
    <w:rsid w:val="0095108B"/>
    <w:rsid w:val="00951A21"/>
    <w:rsid w:val="009528AE"/>
    <w:rsid w:val="00953641"/>
    <w:rsid w:val="00953BC5"/>
    <w:rsid w:val="00962D1B"/>
    <w:rsid w:val="0096414A"/>
    <w:rsid w:val="0096435D"/>
    <w:rsid w:val="00965090"/>
    <w:rsid w:val="0096524D"/>
    <w:rsid w:val="009664AA"/>
    <w:rsid w:val="00970123"/>
    <w:rsid w:val="009734AB"/>
    <w:rsid w:val="00973C4E"/>
    <w:rsid w:val="00974087"/>
    <w:rsid w:val="009741DD"/>
    <w:rsid w:val="00974D62"/>
    <w:rsid w:val="00975250"/>
    <w:rsid w:val="0097584A"/>
    <w:rsid w:val="00975B0D"/>
    <w:rsid w:val="00976881"/>
    <w:rsid w:val="00977604"/>
    <w:rsid w:val="0097799E"/>
    <w:rsid w:val="009779DB"/>
    <w:rsid w:val="00977EB9"/>
    <w:rsid w:val="00981DE7"/>
    <w:rsid w:val="00983B4B"/>
    <w:rsid w:val="00984284"/>
    <w:rsid w:val="00984323"/>
    <w:rsid w:val="0098623F"/>
    <w:rsid w:val="009866E9"/>
    <w:rsid w:val="00986D8B"/>
    <w:rsid w:val="00987208"/>
    <w:rsid w:val="00987615"/>
    <w:rsid w:val="009902B7"/>
    <w:rsid w:val="00991BBF"/>
    <w:rsid w:val="00991C24"/>
    <w:rsid w:val="00992677"/>
    <w:rsid w:val="009929E1"/>
    <w:rsid w:val="00992EDD"/>
    <w:rsid w:val="009939E4"/>
    <w:rsid w:val="00993E99"/>
    <w:rsid w:val="009948FF"/>
    <w:rsid w:val="00994FA0"/>
    <w:rsid w:val="009969F7"/>
    <w:rsid w:val="009A0A35"/>
    <w:rsid w:val="009A23FB"/>
    <w:rsid w:val="009A2447"/>
    <w:rsid w:val="009A2970"/>
    <w:rsid w:val="009A2C69"/>
    <w:rsid w:val="009A2E39"/>
    <w:rsid w:val="009A3E51"/>
    <w:rsid w:val="009A4440"/>
    <w:rsid w:val="009A6B1F"/>
    <w:rsid w:val="009B0FDA"/>
    <w:rsid w:val="009B2333"/>
    <w:rsid w:val="009B2956"/>
    <w:rsid w:val="009B2A13"/>
    <w:rsid w:val="009B3924"/>
    <w:rsid w:val="009B46FC"/>
    <w:rsid w:val="009B676A"/>
    <w:rsid w:val="009B74F0"/>
    <w:rsid w:val="009C09B2"/>
    <w:rsid w:val="009C0BF3"/>
    <w:rsid w:val="009C1C5C"/>
    <w:rsid w:val="009C21E3"/>
    <w:rsid w:val="009C6F71"/>
    <w:rsid w:val="009C7918"/>
    <w:rsid w:val="009C79D7"/>
    <w:rsid w:val="009C7AF4"/>
    <w:rsid w:val="009D04D0"/>
    <w:rsid w:val="009D27FD"/>
    <w:rsid w:val="009D6A67"/>
    <w:rsid w:val="009D6CA0"/>
    <w:rsid w:val="009D7C9A"/>
    <w:rsid w:val="009E0A47"/>
    <w:rsid w:val="009E1760"/>
    <w:rsid w:val="009E1C68"/>
    <w:rsid w:val="009E1EDF"/>
    <w:rsid w:val="009E2357"/>
    <w:rsid w:val="009E3861"/>
    <w:rsid w:val="009E4A1B"/>
    <w:rsid w:val="009E4E24"/>
    <w:rsid w:val="009E65B5"/>
    <w:rsid w:val="009E684B"/>
    <w:rsid w:val="009F009F"/>
    <w:rsid w:val="009F1D82"/>
    <w:rsid w:val="009F203C"/>
    <w:rsid w:val="009F2D47"/>
    <w:rsid w:val="009F2DC9"/>
    <w:rsid w:val="009F3567"/>
    <w:rsid w:val="009F3A9F"/>
    <w:rsid w:val="009F3AD6"/>
    <w:rsid w:val="009F3FB9"/>
    <w:rsid w:val="009F6853"/>
    <w:rsid w:val="009F6CF6"/>
    <w:rsid w:val="009F723E"/>
    <w:rsid w:val="009F7840"/>
    <w:rsid w:val="00A01E29"/>
    <w:rsid w:val="00A01F77"/>
    <w:rsid w:val="00A0233A"/>
    <w:rsid w:val="00A0248D"/>
    <w:rsid w:val="00A034F1"/>
    <w:rsid w:val="00A03B86"/>
    <w:rsid w:val="00A05C90"/>
    <w:rsid w:val="00A061C5"/>
    <w:rsid w:val="00A074A7"/>
    <w:rsid w:val="00A07649"/>
    <w:rsid w:val="00A10033"/>
    <w:rsid w:val="00A11E68"/>
    <w:rsid w:val="00A127D5"/>
    <w:rsid w:val="00A12D79"/>
    <w:rsid w:val="00A12D7B"/>
    <w:rsid w:val="00A13543"/>
    <w:rsid w:val="00A13F27"/>
    <w:rsid w:val="00A150D0"/>
    <w:rsid w:val="00A1521D"/>
    <w:rsid w:val="00A1535E"/>
    <w:rsid w:val="00A17331"/>
    <w:rsid w:val="00A220C4"/>
    <w:rsid w:val="00A23600"/>
    <w:rsid w:val="00A23CF2"/>
    <w:rsid w:val="00A25393"/>
    <w:rsid w:val="00A264E5"/>
    <w:rsid w:val="00A27863"/>
    <w:rsid w:val="00A27AA3"/>
    <w:rsid w:val="00A30BB7"/>
    <w:rsid w:val="00A30DA1"/>
    <w:rsid w:val="00A31FB7"/>
    <w:rsid w:val="00A32022"/>
    <w:rsid w:val="00A32811"/>
    <w:rsid w:val="00A3283A"/>
    <w:rsid w:val="00A3374F"/>
    <w:rsid w:val="00A33D8E"/>
    <w:rsid w:val="00A35D8B"/>
    <w:rsid w:val="00A3639B"/>
    <w:rsid w:val="00A37268"/>
    <w:rsid w:val="00A4035A"/>
    <w:rsid w:val="00A4401B"/>
    <w:rsid w:val="00A449A7"/>
    <w:rsid w:val="00A44DCF"/>
    <w:rsid w:val="00A4651D"/>
    <w:rsid w:val="00A4711C"/>
    <w:rsid w:val="00A47155"/>
    <w:rsid w:val="00A500FD"/>
    <w:rsid w:val="00A5118C"/>
    <w:rsid w:val="00A51479"/>
    <w:rsid w:val="00A51F91"/>
    <w:rsid w:val="00A525D2"/>
    <w:rsid w:val="00A53795"/>
    <w:rsid w:val="00A5394B"/>
    <w:rsid w:val="00A53B1A"/>
    <w:rsid w:val="00A54B3C"/>
    <w:rsid w:val="00A54B92"/>
    <w:rsid w:val="00A55789"/>
    <w:rsid w:val="00A55954"/>
    <w:rsid w:val="00A55FA5"/>
    <w:rsid w:val="00A562BA"/>
    <w:rsid w:val="00A5692E"/>
    <w:rsid w:val="00A57145"/>
    <w:rsid w:val="00A574FA"/>
    <w:rsid w:val="00A57CAB"/>
    <w:rsid w:val="00A6158E"/>
    <w:rsid w:val="00A63A58"/>
    <w:rsid w:val="00A64749"/>
    <w:rsid w:val="00A659B2"/>
    <w:rsid w:val="00A66485"/>
    <w:rsid w:val="00A667B7"/>
    <w:rsid w:val="00A67237"/>
    <w:rsid w:val="00A6742D"/>
    <w:rsid w:val="00A714F5"/>
    <w:rsid w:val="00A717BB"/>
    <w:rsid w:val="00A724B7"/>
    <w:rsid w:val="00A7253F"/>
    <w:rsid w:val="00A759D6"/>
    <w:rsid w:val="00A766D5"/>
    <w:rsid w:val="00A7707A"/>
    <w:rsid w:val="00A777C1"/>
    <w:rsid w:val="00A77DCE"/>
    <w:rsid w:val="00A77DEB"/>
    <w:rsid w:val="00A8199E"/>
    <w:rsid w:val="00A82D37"/>
    <w:rsid w:val="00A82EBD"/>
    <w:rsid w:val="00A83769"/>
    <w:rsid w:val="00A862EC"/>
    <w:rsid w:val="00A8645F"/>
    <w:rsid w:val="00A86515"/>
    <w:rsid w:val="00A870F6"/>
    <w:rsid w:val="00A87880"/>
    <w:rsid w:val="00A90478"/>
    <w:rsid w:val="00A906A3"/>
    <w:rsid w:val="00A908D3"/>
    <w:rsid w:val="00A90FAC"/>
    <w:rsid w:val="00A91B55"/>
    <w:rsid w:val="00A91E0E"/>
    <w:rsid w:val="00A94622"/>
    <w:rsid w:val="00A94E5B"/>
    <w:rsid w:val="00A95F5F"/>
    <w:rsid w:val="00A96087"/>
    <w:rsid w:val="00A963BD"/>
    <w:rsid w:val="00A96792"/>
    <w:rsid w:val="00A975F1"/>
    <w:rsid w:val="00A97B97"/>
    <w:rsid w:val="00AA1FC6"/>
    <w:rsid w:val="00AA24E8"/>
    <w:rsid w:val="00AA3913"/>
    <w:rsid w:val="00AA3D1D"/>
    <w:rsid w:val="00AA68AE"/>
    <w:rsid w:val="00AA6C1A"/>
    <w:rsid w:val="00AB0442"/>
    <w:rsid w:val="00AB0D4A"/>
    <w:rsid w:val="00AB0E32"/>
    <w:rsid w:val="00AB28E6"/>
    <w:rsid w:val="00AB29C4"/>
    <w:rsid w:val="00AB5385"/>
    <w:rsid w:val="00AB5624"/>
    <w:rsid w:val="00AB659E"/>
    <w:rsid w:val="00AB7864"/>
    <w:rsid w:val="00AC0A06"/>
    <w:rsid w:val="00AC155F"/>
    <w:rsid w:val="00AC2BC5"/>
    <w:rsid w:val="00AC4740"/>
    <w:rsid w:val="00AC49B4"/>
    <w:rsid w:val="00AC4F18"/>
    <w:rsid w:val="00AC5E4F"/>
    <w:rsid w:val="00AD00F6"/>
    <w:rsid w:val="00AD0823"/>
    <w:rsid w:val="00AD12B7"/>
    <w:rsid w:val="00AD246A"/>
    <w:rsid w:val="00AD2685"/>
    <w:rsid w:val="00AD27D7"/>
    <w:rsid w:val="00AD301B"/>
    <w:rsid w:val="00AD42D9"/>
    <w:rsid w:val="00AD4EA8"/>
    <w:rsid w:val="00AD5BBA"/>
    <w:rsid w:val="00AD5C7F"/>
    <w:rsid w:val="00AD5D2E"/>
    <w:rsid w:val="00AD729D"/>
    <w:rsid w:val="00AE01FE"/>
    <w:rsid w:val="00AE08F2"/>
    <w:rsid w:val="00AE0B38"/>
    <w:rsid w:val="00AE1B4A"/>
    <w:rsid w:val="00AE2582"/>
    <w:rsid w:val="00AE2EB8"/>
    <w:rsid w:val="00AE648D"/>
    <w:rsid w:val="00AE6B33"/>
    <w:rsid w:val="00AE71EC"/>
    <w:rsid w:val="00AF2842"/>
    <w:rsid w:val="00AF47BF"/>
    <w:rsid w:val="00AF6A90"/>
    <w:rsid w:val="00AF6E60"/>
    <w:rsid w:val="00AF717B"/>
    <w:rsid w:val="00B014B7"/>
    <w:rsid w:val="00B04787"/>
    <w:rsid w:val="00B048D6"/>
    <w:rsid w:val="00B051E9"/>
    <w:rsid w:val="00B057C3"/>
    <w:rsid w:val="00B059C8"/>
    <w:rsid w:val="00B059D7"/>
    <w:rsid w:val="00B05A1F"/>
    <w:rsid w:val="00B0624D"/>
    <w:rsid w:val="00B06EC9"/>
    <w:rsid w:val="00B07052"/>
    <w:rsid w:val="00B07403"/>
    <w:rsid w:val="00B078A4"/>
    <w:rsid w:val="00B07A0A"/>
    <w:rsid w:val="00B103B0"/>
    <w:rsid w:val="00B116FE"/>
    <w:rsid w:val="00B11D65"/>
    <w:rsid w:val="00B11FA9"/>
    <w:rsid w:val="00B12A38"/>
    <w:rsid w:val="00B14217"/>
    <w:rsid w:val="00B1442F"/>
    <w:rsid w:val="00B15A0C"/>
    <w:rsid w:val="00B16109"/>
    <w:rsid w:val="00B16D64"/>
    <w:rsid w:val="00B212F2"/>
    <w:rsid w:val="00B22BDD"/>
    <w:rsid w:val="00B233E1"/>
    <w:rsid w:val="00B249CC"/>
    <w:rsid w:val="00B25ADB"/>
    <w:rsid w:val="00B25E70"/>
    <w:rsid w:val="00B301D7"/>
    <w:rsid w:val="00B323F3"/>
    <w:rsid w:val="00B329CC"/>
    <w:rsid w:val="00B32A99"/>
    <w:rsid w:val="00B32F2F"/>
    <w:rsid w:val="00B32F90"/>
    <w:rsid w:val="00B33DA5"/>
    <w:rsid w:val="00B351A4"/>
    <w:rsid w:val="00B36C0F"/>
    <w:rsid w:val="00B36D92"/>
    <w:rsid w:val="00B4076C"/>
    <w:rsid w:val="00B410B0"/>
    <w:rsid w:val="00B42831"/>
    <w:rsid w:val="00B43746"/>
    <w:rsid w:val="00B43CD9"/>
    <w:rsid w:val="00B44AC1"/>
    <w:rsid w:val="00B450F5"/>
    <w:rsid w:val="00B45DEC"/>
    <w:rsid w:val="00B45F36"/>
    <w:rsid w:val="00B46096"/>
    <w:rsid w:val="00B47996"/>
    <w:rsid w:val="00B47A25"/>
    <w:rsid w:val="00B47DA2"/>
    <w:rsid w:val="00B524C0"/>
    <w:rsid w:val="00B53530"/>
    <w:rsid w:val="00B5389A"/>
    <w:rsid w:val="00B5426A"/>
    <w:rsid w:val="00B560C3"/>
    <w:rsid w:val="00B56A39"/>
    <w:rsid w:val="00B57656"/>
    <w:rsid w:val="00B60291"/>
    <w:rsid w:val="00B61642"/>
    <w:rsid w:val="00B62099"/>
    <w:rsid w:val="00B620A4"/>
    <w:rsid w:val="00B62ADD"/>
    <w:rsid w:val="00B6382C"/>
    <w:rsid w:val="00B64D23"/>
    <w:rsid w:val="00B7145B"/>
    <w:rsid w:val="00B71EAE"/>
    <w:rsid w:val="00B721B1"/>
    <w:rsid w:val="00B72DC4"/>
    <w:rsid w:val="00B733FD"/>
    <w:rsid w:val="00B7423D"/>
    <w:rsid w:val="00B7451B"/>
    <w:rsid w:val="00B754C0"/>
    <w:rsid w:val="00B75C89"/>
    <w:rsid w:val="00B7688E"/>
    <w:rsid w:val="00B76FDC"/>
    <w:rsid w:val="00B807F7"/>
    <w:rsid w:val="00B81B8E"/>
    <w:rsid w:val="00B83289"/>
    <w:rsid w:val="00B83B25"/>
    <w:rsid w:val="00B8427F"/>
    <w:rsid w:val="00B8435D"/>
    <w:rsid w:val="00B85F22"/>
    <w:rsid w:val="00B8745E"/>
    <w:rsid w:val="00B87E1B"/>
    <w:rsid w:val="00B9013E"/>
    <w:rsid w:val="00B901E7"/>
    <w:rsid w:val="00B90708"/>
    <w:rsid w:val="00B90C85"/>
    <w:rsid w:val="00B92131"/>
    <w:rsid w:val="00B92AF4"/>
    <w:rsid w:val="00B93513"/>
    <w:rsid w:val="00B944FD"/>
    <w:rsid w:val="00BA0581"/>
    <w:rsid w:val="00BA0691"/>
    <w:rsid w:val="00BA080F"/>
    <w:rsid w:val="00BA12E5"/>
    <w:rsid w:val="00BA1A2D"/>
    <w:rsid w:val="00BA3F74"/>
    <w:rsid w:val="00BB0388"/>
    <w:rsid w:val="00BB0559"/>
    <w:rsid w:val="00BB0DC1"/>
    <w:rsid w:val="00BB19FF"/>
    <w:rsid w:val="00BB2C0A"/>
    <w:rsid w:val="00BB2D7D"/>
    <w:rsid w:val="00BB2DB0"/>
    <w:rsid w:val="00BB35D6"/>
    <w:rsid w:val="00BB3CE8"/>
    <w:rsid w:val="00BB4173"/>
    <w:rsid w:val="00BB43ED"/>
    <w:rsid w:val="00BB45B4"/>
    <w:rsid w:val="00BB63BD"/>
    <w:rsid w:val="00BB651A"/>
    <w:rsid w:val="00BB659E"/>
    <w:rsid w:val="00BC117E"/>
    <w:rsid w:val="00BC37D8"/>
    <w:rsid w:val="00BC4F63"/>
    <w:rsid w:val="00BC6017"/>
    <w:rsid w:val="00BC7775"/>
    <w:rsid w:val="00BC78E9"/>
    <w:rsid w:val="00BD257D"/>
    <w:rsid w:val="00BD4CD0"/>
    <w:rsid w:val="00BD5C59"/>
    <w:rsid w:val="00BD6100"/>
    <w:rsid w:val="00BD63E7"/>
    <w:rsid w:val="00BE00B3"/>
    <w:rsid w:val="00BE37B9"/>
    <w:rsid w:val="00BE3CCC"/>
    <w:rsid w:val="00BE44F1"/>
    <w:rsid w:val="00BE5177"/>
    <w:rsid w:val="00BE5611"/>
    <w:rsid w:val="00BE595C"/>
    <w:rsid w:val="00BE735A"/>
    <w:rsid w:val="00BE7D14"/>
    <w:rsid w:val="00BF03E8"/>
    <w:rsid w:val="00BF18A2"/>
    <w:rsid w:val="00BF2306"/>
    <w:rsid w:val="00BF3124"/>
    <w:rsid w:val="00BF3A31"/>
    <w:rsid w:val="00BF5270"/>
    <w:rsid w:val="00BF531B"/>
    <w:rsid w:val="00BF6766"/>
    <w:rsid w:val="00BF6F80"/>
    <w:rsid w:val="00BF748A"/>
    <w:rsid w:val="00C00E96"/>
    <w:rsid w:val="00C037A0"/>
    <w:rsid w:val="00C03EDA"/>
    <w:rsid w:val="00C05BDB"/>
    <w:rsid w:val="00C06CCB"/>
    <w:rsid w:val="00C1093A"/>
    <w:rsid w:val="00C10CBA"/>
    <w:rsid w:val="00C10DF0"/>
    <w:rsid w:val="00C10FFF"/>
    <w:rsid w:val="00C12921"/>
    <w:rsid w:val="00C134B6"/>
    <w:rsid w:val="00C1518D"/>
    <w:rsid w:val="00C15A06"/>
    <w:rsid w:val="00C15FFC"/>
    <w:rsid w:val="00C173B2"/>
    <w:rsid w:val="00C17D31"/>
    <w:rsid w:val="00C17F65"/>
    <w:rsid w:val="00C22272"/>
    <w:rsid w:val="00C2378A"/>
    <w:rsid w:val="00C27B68"/>
    <w:rsid w:val="00C30D76"/>
    <w:rsid w:val="00C33D71"/>
    <w:rsid w:val="00C33D8B"/>
    <w:rsid w:val="00C35633"/>
    <w:rsid w:val="00C36A4A"/>
    <w:rsid w:val="00C36E6F"/>
    <w:rsid w:val="00C37EF9"/>
    <w:rsid w:val="00C40186"/>
    <w:rsid w:val="00C402AA"/>
    <w:rsid w:val="00C40A6B"/>
    <w:rsid w:val="00C40FC5"/>
    <w:rsid w:val="00C413D5"/>
    <w:rsid w:val="00C41D53"/>
    <w:rsid w:val="00C4220A"/>
    <w:rsid w:val="00C43594"/>
    <w:rsid w:val="00C441F5"/>
    <w:rsid w:val="00C44403"/>
    <w:rsid w:val="00C44808"/>
    <w:rsid w:val="00C46630"/>
    <w:rsid w:val="00C472F0"/>
    <w:rsid w:val="00C478F3"/>
    <w:rsid w:val="00C500ED"/>
    <w:rsid w:val="00C50CAF"/>
    <w:rsid w:val="00C50E99"/>
    <w:rsid w:val="00C5250B"/>
    <w:rsid w:val="00C525F9"/>
    <w:rsid w:val="00C530B9"/>
    <w:rsid w:val="00C53A54"/>
    <w:rsid w:val="00C54595"/>
    <w:rsid w:val="00C555E4"/>
    <w:rsid w:val="00C55E86"/>
    <w:rsid w:val="00C562D4"/>
    <w:rsid w:val="00C61012"/>
    <w:rsid w:val="00C632EA"/>
    <w:rsid w:val="00C64495"/>
    <w:rsid w:val="00C64D8F"/>
    <w:rsid w:val="00C66758"/>
    <w:rsid w:val="00C66C0B"/>
    <w:rsid w:val="00C66DFF"/>
    <w:rsid w:val="00C70258"/>
    <w:rsid w:val="00C723C1"/>
    <w:rsid w:val="00C72970"/>
    <w:rsid w:val="00C74E53"/>
    <w:rsid w:val="00C75674"/>
    <w:rsid w:val="00C760F9"/>
    <w:rsid w:val="00C7714D"/>
    <w:rsid w:val="00C77EB4"/>
    <w:rsid w:val="00C81400"/>
    <w:rsid w:val="00C81AF7"/>
    <w:rsid w:val="00C82E50"/>
    <w:rsid w:val="00C83ED4"/>
    <w:rsid w:val="00C860F0"/>
    <w:rsid w:val="00C86EFD"/>
    <w:rsid w:val="00C870E9"/>
    <w:rsid w:val="00C9039D"/>
    <w:rsid w:val="00C9251F"/>
    <w:rsid w:val="00C92CED"/>
    <w:rsid w:val="00C943B4"/>
    <w:rsid w:val="00C9539A"/>
    <w:rsid w:val="00C96771"/>
    <w:rsid w:val="00C971FF"/>
    <w:rsid w:val="00C97971"/>
    <w:rsid w:val="00C97EE7"/>
    <w:rsid w:val="00C97FEC"/>
    <w:rsid w:val="00CA1E33"/>
    <w:rsid w:val="00CA2D98"/>
    <w:rsid w:val="00CA3BA9"/>
    <w:rsid w:val="00CA3FBD"/>
    <w:rsid w:val="00CA3FF4"/>
    <w:rsid w:val="00CA4A69"/>
    <w:rsid w:val="00CA77D6"/>
    <w:rsid w:val="00CB03A4"/>
    <w:rsid w:val="00CB14AD"/>
    <w:rsid w:val="00CB1AF1"/>
    <w:rsid w:val="00CB276B"/>
    <w:rsid w:val="00CB34B7"/>
    <w:rsid w:val="00CB3919"/>
    <w:rsid w:val="00CB3C94"/>
    <w:rsid w:val="00CB4F55"/>
    <w:rsid w:val="00CB4F6B"/>
    <w:rsid w:val="00CB542A"/>
    <w:rsid w:val="00CB6F82"/>
    <w:rsid w:val="00CC02A4"/>
    <w:rsid w:val="00CC0AEE"/>
    <w:rsid w:val="00CC0AEF"/>
    <w:rsid w:val="00CC1454"/>
    <w:rsid w:val="00CC19FA"/>
    <w:rsid w:val="00CC2258"/>
    <w:rsid w:val="00CC23B4"/>
    <w:rsid w:val="00CC3AC9"/>
    <w:rsid w:val="00CC4FA1"/>
    <w:rsid w:val="00CC5146"/>
    <w:rsid w:val="00CC5F79"/>
    <w:rsid w:val="00CC6285"/>
    <w:rsid w:val="00CC6BC3"/>
    <w:rsid w:val="00CD0E46"/>
    <w:rsid w:val="00CD2C1D"/>
    <w:rsid w:val="00CD2E39"/>
    <w:rsid w:val="00CD33AC"/>
    <w:rsid w:val="00CD3FB1"/>
    <w:rsid w:val="00CD45E1"/>
    <w:rsid w:val="00CD790D"/>
    <w:rsid w:val="00CE1493"/>
    <w:rsid w:val="00CE1A66"/>
    <w:rsid w:val="00CE1D8C"/>
    <w:rsid w:val="00CE29AA"/>
    <w:rsid w:val="00CE3703"/>
    <w:rsid w:val="00CE4A43"/>
    <w:rsid w:val="00CE4C58"/>
    <w:rsid w:val="00CE70E9"/>
    <w:rsid w:val="00CE72A5"/>
    <w:rsid w:val="00CE7796"/>
    <w:rsid w:val="00CF02B7"/>
    <w:rsid w:val="00CF036F"/>
    <w:rsid w:val="00CF2086"/>
    <w:rsid w:val="00CF224E"/>
    <w:rsid w:val="00CF22CD"/>
    <w:rsid w:val="00CF4D6E"/>
    <w:rsid w:val="00CF4F7E"/>
    <w:rsid w:val="00CF5A01"/>
    <w:rsid w:val="00CF5C69"/>
    <w:rsid w:val="00CF622D"/>
    <w:rsid w:val="00CF6274"/>
    <w:rsid w:val="00CF723C"/>
    <w:rsid w:val="00CF7249"/>
    <w:rsid w:val="00CF736E"/>
    <w:rsid w:val="00CF7BD4"/>
    <w:rsid w:val="00D00A9C"/>
    <w:rsid w:val="00D00F2D"/>
    <w:rsid w:val="00D02690"/>
    <w:rsid w:val="00D02864"/>
    <w:rsid w:val="00D0295C"/>
    <w:rsid w:val="00D02C49"/>
    <w:rsid w:val="00D0584C"/>
    <w:rsid w:val="00D058EC"/>
    <w:rsid w:val="00D07950"/>
    <w:rsid w:val="00D104C7"/>
    <w:rsid w:val="00D10CEF"/>
    <w:rsid w:val="00D1103A"/>
    <w:rsid w:val="00D1169C"/>
    <w:rsid w:val="00D11B48"/>
    <w:rsid w:val="00D1302C"/>
    <w:rsid w:val="00D13873"/>
    <w:rsid w:val="00D13BE7"/>
    <w:rsid w:val="00D1440A"/>
    <w:rsid w:val="00D150C4"/>
    <w:rsid w:val="00D15666"/>
    <w:rsid w:val="00D15D54"/>
    <w:rsid w:val="00D17096"/>
    <w:rsid w:val="00D2055D"/>
    <w:rsid w:val="00D207ED"/>
    <w:rsid w:val="00D22DE9"/>
    <w:rsid w:val="00D23169"/>
    <w:rsid w:val="00D23E2B"/>
    <w:rsid w:val="00D242BA"/>
    <w:rsid w:val="00D24418"/>
    <w:rsid w:val="00D24715"/>
    <w:rsid w:val="00D258D6"/>
    <w:rsid w:val="00D26F7B"/>
    <w:rsid w:val="00D3188E"/>
    <w:rsid w:val="00D31971"/>
    <w:rsid w:val="00D3407C"/>
    <w:rsid w:val="00D34B27"/>
    <w:rsid w:val="00D377E9"/>
    <w:rsid w:val="00D41298"/>
    <w:rsid w:val="00D42257"/>
    <w:rsid w:val="00D433F6"/>
    <w:rsid w:val="00D43BC6"/>
    <w:rsid w:val="00D44DD6"/>
    <w:rsid w:val="00D451C6"/>
    <w:rsid w:val="00D45775"/>
    <w:rsid w:val="00D46732"/>
    <w:rsid w:val="00D47B7D"/>
    <w:rsid w:val="00D47C51"/>
    <w:rsid w:val="00D50AA8"/>
    <w:rsid w:val="00D5111B"/>
    <w:rsid w:val="00D51B77"/>
    <w:rsid w:val="00D537F9"/>
    <w:rsid w:val="00D53E02"/>
    <w:rsid w:val="00D54BBC"/>
    <w:rsid w:val="00D551A2"/>
    <w:rsid w:val="00D555E6"/>
    <w:rsid w:val="00D5692B"/>
    <w:rsid w:val="00D56D62"/>
    <w:rsid w:val="00D5715B"/>
    <w:rsid w:val="00D60A7E"/>
    <w:rsid w:val="00D628FF"/>
    <w:rsid w:val="00D62D39"/>
    <w:rsid w:val="00D6313F"/>
    <w:rsid w:val="00D6460B"/>
    <w:rsid w:val="00D67E6C"/>
    <w:rsid w:val="00D70167"/>
    <w:rsid w:val="00D71788"/>
    <w:rsid w:val="00D7291A"/>
    <w:rsid w:val="00D74338"/>
    <w:rsid w:val="00D745CF"/>
    <w:rsid w:val="00D7523C"/>
    <w:rsid w:val="00D75B23"/>
    <w:rsid w:val="00D76897"/>
    <w:rsid w:val="00D76FD9"/>
    <w:rsid w:val="00D8068C"/>
    <w:rsid w:val="00D82DD3"/>
    <w:rsid w:val="00D83F8E"/>
    <w:rsid w:val="00D845BF"/>
    <w:rsid w:val="00D848A3"/>
    <w:rsid w:val="00D855A1"/>
    <w:rsid w:val="00D85730"/>
    <w:rsid w:val="00D8588A"/>
    <w:rsid w:val="00D85A68"/>
    <w:rsid w:val="00D86964"/>
    <w:rsid w:val="00D87555"/>
    <w:rsid w:val="00D9014A"/>
    <w:rsid w:val="00D90C1A"/>
    <w:rsid w:val="00D914F2"/>
    <w:rsid w:val="00D91D2C"/>
    <w:rsid w:val="00D91F6E"/>
    <w:rsid w:val="00D92B82"/>
    <w:rsid w:val="00D93F48"/>
    <w:rsid w:val="00D95083"/>
    <w:rsid w:val="00D9585B"/>
    <w:rsid w:val="00D96530"/>
    <w:rsid w:val="00D968E4"/>
    <w:rsid w:val="00D97C72"/>
    <w:rsid w:val="00DA15EE"/>
    <w:rsid w:val="00DA2F76"/>
    <w:rsid w:val="00DA3667"/>
    <w:rsid w:val="00DA47BF"/>
    <w:rsid w:val="00DA5A82"/>
    <w:rsid w:val="00DA6392"/>
    <w:rsid w:val="00DA73A7"/>
    <w:rsid w:val="00DB019A"/>
    <w:rsid w:val="00DB3177"/>
    <w:rsid w:val="00DB3BCB"/>
    <w:rsid w:val="00DB4AB1"/>
    <w:rsid w:val="00DB4D05"/>
    <w:rsid w:val="00DB65C6"/>
    <w:rsid w:val="00DB7572"/>
    <w:rsid w:val="00DB7AED"/>
    <w:rsid w:val="00DC0BE5"/>
    <w:rsid w:val="00DC122C"/>
    <w:rsid w:val="00DC2C89"/>
    <w:rsid w:val="00DC3B73"/>
    <w:rsid w:val="00DC3D8D"/>
    <w:rsid w:val="00DC4F81"/>
    <w:rsid w:val="00DC501F"/>
    <w:rsid w:val="00DC59DE"/>
    <w:rsid w:val="00DC6539"/>
    <w:rsid w:val="00DC6C08"/>
    <w:rsid w:val="00DC6DEC"/>
    <w:rsid w:val="00DD04F8"/>
    <w:rsid w:val="00DD0CCF"/>
    <w:rsid w:val="00DD148D"/>
    <w:rsid w:val="00DD2DF1"/>
    <w:rsid w:val="00DD3FF7"/>
    <w:rsid w:val="00DD46AF"/>
    <w:rsid w:val="00DD4A8B"/>
    <w:rsid w:val="00DD4C4A"/>
    <w:rsid w:val="00DD6753"/>
    <w:rsid w:val="00DD6C77"/>
    <w:rsid w:val="00DD7085"/>
    <w:rsid w:val="00DD7B3D"/>
    <w:rsid w:val="00DE0EE9"/>
    <w:rsid w:val="00DE10B4"/>
    <w:rsid w:val="00DE1E0F"/>
    <w:rsid w:val="00DE25BA"/>
    <w:rsid w:val="00DE2E7C"/>
    <w:rsid w:val="00DE34E0"/>
    <w:rsid w:val="00DE3A58"/>
    <w:rsid w:val="00DE4BAB"/>
    <w:rsid w:val="00DE4F07"/>
    <w:rsid w:val="00DE62BD"/>
    <w:rsid w:val="00DE73A5"/>
    <w:rsid w:val="00DF0BE4"/>
    <w:rsid w:val="00DF1CD0"/>
    <w:rsid w:val="00DF1E48"/>
    <w:rsid w:val="00DF325F"/>
    <w:rsid w:val="00DF51AC"/>
    <w:rsid w:val="00DF7D16"/>
    <w:rsid w:val="00E0195A"/>
    <w:rsid w:val="00E04C46"/>
    <w:rsid w:val="00E057AB"/>
    <w:rsid w:val="00E06C17"/>
    <w:rsid w:val="00E072FD"/>
    <w:rsid w:val="00E077AA"/>
    <w:rsid w:val="00E078B1"/>
    <w:rsid w:val="00E07D7E"/>
    <w:rsid w:val="00E07E63"/>
    <w:rsid w:val="00E107DA"/>
    <w:rsid w:val="00E10EE1"/>
    <w:rsid w:val="00E11DE3"/>
    <w:rsid w:val="00E11F0C"/>
    <w:rsid w:val="00E11F97"/>
    <w:rsid w:val="00E12457"/>
    <w:rsid w:val="00E1323A"/>
    <w:rsid w:val="00E13319"/>
    <w:rsid w:val="00E13AB7"/>
    <w:rsid w:val="00E13CA1"/>
    <w:rsid w:val="00E1410D"/>
    <w:rsid w:val="00E145EA"/>
    <w:rsid w:val="00E15CE0"/>
    <w:rsid w:val="00E177F6"/>
    <w:rsid w:val="00E17CB5"/>
    <w:rsid w:val="00E211D8"/>
    <w:rsid w:val="00E229B8"/>
    <w:rsid w:val="00E23157"/>
    <w:rsid w:val="00E231F2"/>
    <w:rsid w:val="00E234FC"/>
    <w:rsid w:val="00E26B9E"/>
    <w:rsid w:val="00E27F8B"/>
    <w:rsid w:val="00E31D97"/>
    <w:rsid w:val="00E3314F"/>
    <w:rsid w:val="00E34D4A"/>
    <w:rsid w:val="00E34F3E"/>
    <w:rsid w:val="00E356C2"/>
    <w:rsid w:val="00E3644C"/>
    <w:rsid w:val="00E3668E"/>
    <w:rsid w:val="00E36DCE"/>
    <w:rsid w:val="00E36EB9"/>
    <w:rsid w:val="00E36ED2"/>
    <w:rsid w:val="00E37E19"/>
    <w:rsid w:val="00E41609"/>
    <w:rsid w:val="00E41E14"/>
    <w:rsid w:val="00E42884"/>
    <w:rsid w:val="00E43241"/>
    <w:rsid w:val="00E43759"/>
    <w:rsid w:val="00E454C8"/>
    <w:rsid w:val="00E45567"/>
    <w:rsid w:val="00E46C72"/>
    <w:rsid w:val="00E4704A"/>
    <w:rsid w:val="00E474A9"/>
    <w:rsid w:val="00E477FD"/>
    <w:rsid w:val="00E47D2C"/>
    <w:rsid w:val="00E5313F"/>
    <w:rsid w:val="00E535AD"/>
    <w:rsid w:val="00E53A0F"/>
    <w:rsid w:val="00E53D64"/>
    <w:rsid w:val="00E56A7B"/>
    <w:rsid w:val="00E5731F"/>
    <w:rsid w:val="00E57F6F"/>
    <w:rsid w:val="00E61674"/>
    <w:rsid w:val="00E61743"/>
    <w:rsid w:val="00E63690"/>
    <w:rsid w:val="00E64256"/>
    <w:rsid w:val="00E64D4E"/>
    <w:rsid w:val="00E65646"/>
    <w:rsid w:val="00E66F47"/>
    <w:rsid w:val="00E67CE0"/>
    <w:rsid w:val="00E70134"/>
    <w:rsid w:val="00E70217"/>
    <w:rsid w:val="00E706D0"/>
    <w:rsid w:val="00E706EA"/>
    <w:rsid w:val="00E7085B"/>
    <w:rsid w:val="00E73411"/>
    <w:rsid w:val="00E738DF"/>
    <w:rsid w:val="00E747EC"/>
    <w:rsid w:val="00E74D60"/>
    <w:rsid w:val="00E76160"/>
    <w:rsid w:val="00E802CD"/>
    <w:rsid w:val="00E80C01"/>
    <w:rsid w:val="00E811AB"/>
    <w:rsid w:val="00E81560"/>
    <w:rsid w:val="00E834F2"/>
    <w:rsid w:val="00E84F29"/>
    <w:rsid w:val="00E85715"/>
    <w:rsid w:val="00E86019"/>
    <w:rsid w:val="00E862B4"/>
    <w:rsid w:val="00E87C4A"/>
    <w:rsid w:val="00E9050E"/>
    <w:rsid w:val="00E91B8B"/>
    <w:rsid w:val="00E91EBD"/>
    <w:rsid w:val="00E93D8E"/>
    <w:rsid w:val="00E946B2"/>
    <w:rsid w:val="00E96F31"/>
    <w:rsid w:val="00E972EE"/>
    <w:rsid w:val="00E97A9D"/>
    <w:rsid w:val="00E97DA3"/>
    <w:rsid w:val="00EA0EEC"/>
    <w:rsid w:val="00EA0F4B"/>
    <w:rsid w:val="00EA1454"/>
    <w:rsid w:val="00EA1724"/>
    <w:rsid w:val="00EA1EA4"/>
    <w:rsid w:val="00EA3D2F"/>
    <w:rsid w:val="00EA4E2C"/>
    <w:rsid w:val="00EA592C"/>
    <w:rsid w:val="00EA5FCB"/>
    <w:rsid w:val="00EB42D9"/>
    <w:rsid w:val="00EB4B6F"/>
    <w:rsid w:val="00EB4E1D"/>
    <w:rsid w:val="00EB5061"/>
    <w:rsid w:val="00EB56CA"/>
    <w:rsid w:val="00EB5BBB"/>
    <w:rsid w:val="00EB65CB"/>
    <w:rsid w:val="00EB65F6"/>
    <w:rsid w:val="00EB7375"/>
    <w:rsid w:val="00EC1104"/>
    <w:rsid w:val="00EC1EBA"/>
    <w:rsid w:val="00EC45B2"/>
    <w:rsid w:val="00EC5033"/>
    <w:rsid w:val="00EC553F"/>
    <w:rsid w:val="00EC6077"/>
    <w:rsid w:val="00EC6385"/>
    <w:rsid w:val="00EC72F2"/>
    <w:rsid w:val="00EC7B12"/>
    <w:rsid w:val="00ED076D"/>
    <w:rsid w:val="00ED10D1"/>
    <w:rsid w:val="00ED127A"/>
    <w:rsid w:val="00ED18A6"/>
    <w:rsid w:val="00ED1D97"/>
    <w:rsid w:val="00ED272B"/>
    <w:rsid w:val="00ED3DC2"/>
    <w:rsid w:val="00ED50CA"/>
    <w:rsid w:val="00ED72FA"/>
    <w:rsid w:val="00ED79D4"/>
    <w:rsid w:val="00EE07A1"/>
    <w:rsid w:val="00EE2A5A"/>
    <w:rsid w:val="00EE3904"/>
    <w:rsid w:val="00EE43EC"/>
    <w:rsid w:val="00EE6C39"/>
    <w:rsid w:val="00EE73F7"/>
    <w:rsid w:val="00EE75F3"/>
    <w:rsid w:val="00EE7AAB"/>
    <w:rsid w:val="00EF07D5"/>
    <w:rsid w:val="00EF1610"/>
    <w:rsid w:val="00EF2379"/>
    <w:rsid w:val="00EF44C4"/>
    <w:rsid w:val="00F00E47"/>
    <w:rsid w:val="00F02715"/>
    <w:rsid w:val="00F02BE5"/>
    <w:rsid w:val="00F065E1"/>
    <w:rsid w:val="00F0678C"/>
    <w:rsid w:val="00F07603"/>
    <w:rsid w:val="00F1083B"/>
    <w:rsid w:val="00F1123D"/>
    <w:rsid w:val="00F112C7"/>
    <w:rsid w:val="00F1212C"/>
    <w:rsid w:val="00F136CA"/>
    <w:rsid w:val="00F13D4C"/>
    <w:rsid w:val="00F14343"/>
    <w:rsid w:val="00F14F99"/>
    <w:rsid w:val="00F1566E"/>
    <w:rsid w:val="00F15680"/>
    <w:rsid w:val="00F15871"/>
    <w:rsid w:val="00F15D10"/>
    <w:rsid w:val="00F16B08"/>
    <w:rsid w:val="00F16ED2"/>
    <w:rsid w:val="00F170F4"/>
    <w:rsid w:val="00F17E4D"/>
    <w:rsid w:val="00F20222"/>
    <w:rsid w:val="00F204F1"/>
    <w:rsid w:val="00F2194E"/>
    <w:rsid w:val="00F2210B"/>
    <w:rsid w:val="00F234A5"/>
    <w:rsid w:val="00F24822"/>
    <w:rsid w:val="00F25C4B"/>
    <w:rsid w:val="00F25DBF"/>
    <w:rsid w:val="00F26474"/>
    <w:rsid w:val="00F32835"/>
    <w:rsid w:val="00F32EB6"/>
    <w:rsid w:val="00F34052"/>
    <w:rsid w:val="00F35E03"/>
    <w:rsid w:val="00F3622D"/>
    <w:rsid w:val="00F36D9F"/>
    <w:rsid w:val="00F37194"/>
    <w:rsid w:val="00F37A6A"/>
    <w:rsid w:val="00F427F9"/>
    <w:rsid w:val="00F42A84"/>
    <w:rsid w:val="00F441DC"/>
    <w:rsid w:val="00F4678B"/>
    <w:rsid w:val="00F469F8"/>
    <w:rsid w:val="00F476C2"/>
    <w:rsid w:val="00F506A8"/>
    <w:rsid w:val="00F50FC5"/>
    <w:rsid w:val="00F522FA"/>
    <w:rsid w:val="00F5335E"/>
    <w:rsid w:val="00F5416E"/>
    <w:rsid w:val="00F54A07"/>
    <w:rsid w:val="00F55666"/>
    <w:rsid w:val="00F569BC"/>
    <w:rsid w:val="00F56B52"/>
    <w:rsid w:val="00F571D4"/>
    <w:rsid w:val="00F575B2"/>
    <w:rsid w:val="00F60B99"/>
    <w:rsid w:val="00F60FC7"/>
    <w:rsid w:val="00F614DB"/>
    <w:rsid w:val="00F62512"/>
    <w:rsid w:val="00F62D21"/>
    <w:rsid w:val="00F65122"/>
    <w:rsid w:val="00F656B9"/>
    <w:rsid w:val="00F72153"/>
    <w:rsid w:val="00F731E4"/>
    <w:rsid w:val="00F7379B"/>
    <w:rsid w:val="00F73CAD"/>
    <w:rsid w:val="00F744B2"/>
    <w:rsid w:val="00F74EEA"/>
    <w:rsid w:val="00F7545A"/>
    <w:rsid w:val="00F754E2"/>
    <w:rsid w:val="00F77B5D"/>
    <w:rsid w:val="00F8046A"/>
    <w:rsid w:val="00F81D26"/>
    <w:rsid w:val="00F831DC"/>
    <w:rsid w:val="00F83429"/>
    <w:rsid w:val="00F83809"/>
    <w:rsid w:val="00F84E50"/>
    <w:rsid w:val="00F860E2"/>
    <w:rsid w:val="00F86A1B"/>
    <w:rsid w:val="00F8722D"/>
    <w:rsid w:val="00F87B39"/>
    <w:rsid w:val="00F87CD1"/>
    <w:rsid w:val="00F90E18"/>
    <w:rsid w:val="00F91AE5"/>
    <w:rsid w:val="00F9363C"/>
    <w:rsid w:val="00F94DEB"/>
    <w:rsid w:val="00F94EC8"/>
    <w:rsid w:val="00F94F02"/>
    <w:rsid w:val="00F954A8"/>
    <w:rsid w:val="00F9575F"/>
    <w:rsid w:val="00F95D9B"/>
    <w:rsid w:val="00F9625B"/>
    <w:rsid w:val="00F966CF"/>
    <w:rsid w:val="00FA0540"/>
    <w:rsid w:val="00FA1368"/>
    <w:rsid w:val="00FA13CA"/>
    <w:rsid w:val="00FA1CBE"/>
    <w:rsid w:val="00FA275F"/>
    <w:rsid w:val="00FA2CBD"/>
    <w:rsid w:val="00FA32EE"/>
    <w:rsid w:val="00FA343C"/>
    <w:rsid w:val="00FA437D"/>
    <w:rsid w:val="00FA5B85"/>
    <w:rsid w:val="00FA67C5"/>
    <w:rsid w:val="00FA7275"/>
    <w:rsid w:val="00FB01E2"/>
    <w:rsid w:val="00FB0A9A"/>
    <w:rsid w:val="00FB0CCC"/>
    <w:rsid w:val="00FB17AA"/>
    <w:rsid w:val="00FB1D57"/>
    <w:rsid w:val="00FB267A"/>
    <w:rsid w:val="00FB510C"/>
    <w:rsid w:val="00FB542C"/>
    <w:rsid w:val="00FB5EB0"/>
    <w:rsid w:val="00FB5EF8"/>
    <w:rsid w:val="00FB614D"/>
    <w:rsid w:val="00FB633E"/>
    <w:rsid w:val="00FB6741"/>
    <w:rsid w:val="00FB6D58"/>
    <w:rsid w:val="00FB6EC4"/>
    <w:rsid w:val="00FB7811"/>
    <w:rsid w:val="00FB7865"/>
    <w:rsid w:val="00FC0373"/>
    <w:rsid w:val="00FC119E"/>
    <w:rsid w:val="00FC121F"/>
    <w:rsid w:val="00FC2307"/>
    <w:rsid w:val="00FC265E"/>
    <w:rsid w:val="00FC30BB"/>
    <w:rsid w:val="00FC5B90"/>
    <w:rsid w:val="00FC73BD"/>
    <w:rsid w:val="00FD129A"/>
    <w:rsid w:val="00FD184A"/>
    <w:rsid w:val="00FD1CE1"/>
    <w:rsid w:val="00FD2A55"/>
    <w:rsid w:val="00FD4DA9"/>
    <w:rsid w:val="00FD5D6B"/>
    <w:rsid w:val="00FD7094"/>
    <w:rsid w:val="00FE1136"/>
    <w:rsid w:val="00FE2F59"/>
    <w:rsid w:val="00FE37CE"/>
    <w:rsid w:val="00FE3EA2"/>
    <w:rsid w:val="00FE4B47"/>
    <w:rsid w:val="00FE59A8"/>
    <w:rsid w:val="00FE6F8B"/>
    <w:rsid w:val="00FE72EE"/>
    <w:rsid w:val="00FF0AF4"/>
    <w:rsid w:val="00FF266F"/>
    <w:rsid w:val="00FF291D"/>
    <w:rsid w:val="00FF58FF"/>
    <w:rsid w:val="00FF70CC"/>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C01"/>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671651"/>
    <w:pPr>
      <w:keepNext/>
      <w:keepLines/>
      <w:numPr>
        <w:numId w:val="30"/>
      </w:numPr>
      <w:spacing w:before="240" w:after="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735675"/>
    <w:pPr>
      <w:keepNext/>
      <w:keepLines/>
      <w:numPr>
        <w:ilvl w:val="2"/>
        <w:numId w:val="33"/>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numPr>
        <w:ilvl w:val="2"/>
        <w:numId w:val="30"/>
      </w:numPr>
      <w:spacing w:before="40" w:after="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30"/>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30"/>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6F4663"/>
    <w:pPr>
      <w:keepNext/>
      <w:keepLines/>
      <w:numPr>
        <w:ilvl w:val="5"/>
        <w:numId w:val="30"/>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F4663"/>
    <w:pPr>
      <w:keepNext/>
      <w:keepLines/>
      <w:numPr>
        <w:ilvl w:val="6"/>
        <w:numId w:val="30"/>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F4663"/>
    <w:pPr>
      <w:keepNext/>
      <w:keepLines/>
      <w:numPr>
        <w:ilvl w:val="7"/>
        <w:numId w:val="3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F4663"/>
    <w:pPr>
      <w:keepNext/>
      <w:keepLines/>
      <w:numPr>
        <w:ilvl w:val="8"/>
        <w:numId w:val="3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671651"/>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735675"/>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6"/>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Heading6Char">
    <w:name w:val="Heading 6 Char"/>
    <w:basedOn w:val="DefaultParagraphFont"/>
    <w:link w:val="Heading6"/>
    <w:uiPriority w:val="9"/>
    <w:semiHidden/>
    <w:rsid w:val="006F466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6F466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6F466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6F4663"/>
    <w:rPr>
      <w:rFonts w:asciiTheme="majorHAnsi" w:eastAsiaTheme="majorEastAsia" w:hAnsiTheme="majorHAnsi" w:cstheme="majorBidi"/>
      <w:i/>
      <w:iCs/>
      <w:color w:val="272727" w:themeColor="text1" w:themeTint="D8"/>
      <w:sz w:val="21"/>
      <w:szCs w:val="21"/>
      <w:lang w:eastAsia="en-US"/>
    </w:rPr>
  </w:style>
  <w:style w:type="character" w:customStyle="1" w:styleId="sden1">
    <w:name w:val="s_den1"/>
    <w:rsid w:val="00944AF6"/>
    <w:rPr>
      <w:rFonts w:ascii="Verdana" w:hAnsi="Verdana" w:hint="default"/>
      <w:b/>
      <w:bCs/>
      <w:vanish w:val="0"/>
      <w:webHidden w:val="0"/>
      <w:color w:val="8B0000"/>
      <w:sz w:val="30"/>
      <w:szCs w:val="30"/>
      <w:shd w:val="clear" w:color="auto" w:fill="FFFFFF"/>
      <w:specVanish w:val="0"/>
    </w:rPr>
  </w:style>
  <w:style w:type="character" w:customStyle="1" w:styleId="spubttl">
    <w:name w:val="s_pub_ttl"/>
    <w:rsid w:val="00944AF6"/>
    <w:rPr>
      <w:rFonts w:ascii="Verdana" w:hAnsi="Verdana" w:hint="default"/>
      <w:b w:val="0"/>
      <w:bCs w:val="0"/>
      <w:color w:val="000000"/>
      <w:sz w:val="20"/>
      <w:szCs w:val="20"/>
      <w:shd w:val="clear" w:color="auto" w:fill="FFFFFF"/>
    </w:rPr>
  </w:style>
  <w:style w:type="character" w:customStyle="1" w:styleId="spubbdy1">
    <w:name w:val="s_pub_bdy1"/>
    <w:rsid w:val="00944AF6"/>
    <w:rPr>
      <w:rFonts w:ascii="Verdana" w:hAnsi="Verdana" w:hint="default"/>
      <w:b/>
      <w:bCs/>
      <w:color w:val="24689B"/>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18335">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44788196">
      <w:bodyDiv w:val="1"/>
      <w:marLeft w:val="0"/>
      <w:marRight w:val="0"/>
      <w:marTop w:val="0"/>
      <w:marBottom w:val="0"/>
      <w:divBdr>
        <w:top w:val="none" w:sz="0" w:space="0" w:color="auto"/>
        <w:left w:val="none" w:sz="0" w:space="0" w:color="auto"/>
        <w:bottom w:val="none" w:sz="0" w:space="0" w:color="auto"/>
        <w:right w:val="none" w:sz="0" w:space="0" w:color="auto"/>
      </w:divBdr>
    </w:div>
    <w:div w:id="204491533">
      <w:bodyDiv w:val="1"/>
      <w:marLeft w:val="0"/>
      <w:marRight w:val="0"/>
      <w:marTop w:val="0"/>
      <w:marBottom w:val="0"/>
      <w:divBdr>
        <w:top w:val="none" w:sz="0" w:space="0" w:color="auto"/>
        <w:left w:val="none" w:sz="0" w:space="0" w:color="auto"/>
        <w:bottom w:val="none" w:sz="0" w:space="0" w:color="auto"/>
        <w:right w:val="none" w:sz="0" w:space="0" w:color="auto"/>
      </w:divBdr>
    </w:div>
    <w:div w:id="23193741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5783932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01246683">
      <w:bodyDiv w:val="1"/>
      <w:marLeft w:val="0"/>
      <w:marRight w:val="0"/>
      <w:marTop w:val="0"/>
      <w:marBottom w:val="0"/>
      <w:divBdr>
        <w:top w:val="none" w:sz="0" w:space="0" w:color="auto"/>
        <w:left w:val="none" w:sz="0" w:space="0" w:color="auto"/>
        <w:bottom w:val="none" w:sz="0" w:space="0" w:color="auto"/>
        <w:right w:val="none" w:sz="0" w:space="0" w:color="auto"/>
      </w:divBdr>
      <w:divsChild>
        <w:div w:id="1393121104">
          <w:marLeft w:val="0"/>
          <w:marRight w:val="0"/>
          <w:marTop w:val="0"/>
          <w:marBottom w:val="0"/>
          <w:divBdr>
            <w:top w:val="none" w:sz="0" w:space="0" w:color="auto"/>
            <w:left w:val="none" w:sz="0" w:space="0" w:color="auto"/>
            <w:bottom w:val="none" w:sz="0" w:space="0" w:color="auto"/>
            <w:right w:val="none" w:sz="0" w:space="0" w:color="auto"/>
          </w:divBdr>
        </w:div>
      </w:divsChild>
    </w:div>
    <w:div w:id="729957736">
      <w:bodyDiv w:val="1"/>
      <w:marLeft w:val="0"/>
      <w:marRight w:val="0"/>
      <w:marTop w:val="0"/>
      <w:marBottom w:val="0"/>
      <w:divBdr>
        <w:top w:val="none" w:sz="0" w:space="0" w:color="auto"/>
        <w:left w:val="none" w:sz="0" w:space="0" w:color="auto"/>
        <w:bottom w:val="none" w:sz="0" w:space="0" w:color="auto"/>
        <w:right w:val="none" w:sz="0" w:space="0" w:color="auto"/>
      </w:divBdr>
      <w:divsChild>
        <w:div w:id="699010143">
          <w:marLeft w:val="0"/>
          <w:marRight w:val="0"/>
          <w:marTop w:val="0"/>
          <w:marBottom w:val="0"/>
          <w:divBdr>
            <w:top w:val="none" w:sz="0" w:space="0" w:color="auto"/>
            <w:left w:val="none" w:sz="0" w:space="0" w:color="auto"/>
            <w:bottom w:val="none" w:sz="0" w:space="0" w:color="auto"/>
            <w:right w:val="none" w:sz="0" w:space="0" w:color="auto"/>
          </w:divBdr>
        </w:div>
      </w:divsChild>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89801849">
      <w:bodyDiv w:val="1"/>
      <w:marLeft w:val="0"/>
      <w:marRight w:val="0"/>
      <w:marTop w:val="0"/>
      <w:marBottom w:val="0"/>
      <w:divBdr>
        <w:top w:val="none" w:sz="0" w:space="0" w:color="auto"/>
        <w:left w:val="none" w:sz="0" w:space="0" w:color="auto"/>
        <w:bottom w:val="none" w:sz="0" w:space="0" w:color="auto"/>
        <w:right w:val="none" w:sz="0" w:space="0" w:color="auto"/>
      </w:divBdr>
    </w:div>
    <w:div w:id="95914449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44933402">
      <w:bodyDiv w:val="1"/>
      <w:marLeft w:val="0"/>
      <w:marRight w:val="0"/>
      <w:marTop w:val="0"/>
      <w:marBottom w:val="0"/>
      <w:divBdr>
        <w:top w:val="none" w:sz="0" w:space="0" w:color="auto"/>
        <w:left w:val="none" w:sz="0" w:space="0" w:color="auto"/>
        <w:bottom w:val="none" w:sz="0" w:space="0" w:color="auto"/>
        <w:right w:val="none" w:sz="0" w:space="0" w:color="auto"/>
      </w:divBdr>
    </w:div>
    <w:div w:id="1161962958">
      <w:bodyDiv w:val="1"/>
      <w:marLeft w:val="0"/>
      <w:marRight w:val="0"/>
      <w:marTop w:val="0"/>
      <w:marBottom w:val="0"/>
      <w:divBdr>
        <w:top w:val="none" w:sz="0" w:space="0" w:color="auto"/>
        <w:left w:val="none" w:sz="0" w:space="0" w:color="auto"/>
        <w:bottom w:val="none" w:sz="0" w:space="0" w:color="auto"/>
        <w:right w:val="none" w:sz="0" w:space="0" w:color="auto"/>
      </w:divBdr>
    </w:div>
    <w:div w:id="121257583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6505496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27263470">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2392784">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6405987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82A77-CF19-4BF7-844F-F2B1250B8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9016</TotalTime>
  <Pages>99</Pages>
  <Words>38842</Words>
  <Characters>221404</Characters>
  <Application>Microsoft Office Word</Application>
  <DocSecurity>0</DocSecurity>
  <Lines>1845</Lines>
  <Paragraphs>519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259727</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Adriana Martian</cp:lastModifiedBy>
  <cp:revision>327</cp:revision>
  <cp:lastPrinted>2023-10-31T10:37:00Z</cp:lastPrinted>
  <dcterms:created xsi:type="dcterms:W3CDTF">2023-06-06T07:34:00Z</dcterms:created>
  <dcterms:modified xsi:type="dcterms:W3CDTF">2024-04-23T12:36:00Z</dcterms:modified>
</cp:coreProperties>
</file>